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5435D921"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Change w:id="0">
          <w:tblGrid>
            <w:gridCol w:w="360"/>
            <w:gridCol w:w="360"/>
            <w:gridCol w:w="360"/>
            <w:gridCol w:w="360"/>
            <w:gridCol w:w="1444"/>
            <w:gridCol w:w="6112"/>
            <w:gridCol w:w="522"/>
          </w:tblGrid>
        </w:tblGridChange>
      </w:tblGrid>
      <w:tr w:rsidR="00046274" w:rsidRPr="007E0B31" w14:paraId="0CCA512A" w14:textId="77777777" w:rsidTr="56B5777B">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56B5777B">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56B5777B">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49B20033" w:rsidR="00C9274C" w:rsidRPr="007E0B31" w:rsidRDefault="00C9274C" w:rsidP="00091E64">
            <w:pPr>
              <w:pStyle w:val="TableArial11"/>
              <w:rPr>
                <w:rFonts w:cs="Arial"/>
              </w:rPr>
            </w:pPr>
            <w:r w:rsidRPr="007E0B31">
              <w:rPr>
                <w:rFonts w:cs="Arial"/>
              </w:rPr>
              <w:t>The Electricity Act 1989</w:t>
            </w:r>
            <w:r w:rsidR="004B4C65">
              <w:rPr>
                <w:rFonts w:cs="Arial"/>
              </w:rPr>
              <w:t>.</w:t>
            </w:r>
          </w:p>
        </w:tc>
      </w:tr>
      <w:tr w:rsidR="00BB7BC1" w:rsidRPr="007E0B31" w14:paraId="4D95138A" w14:textId="77777777" w:rsidTr="56B5777B">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56B5777B">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56B5777B">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56B5777B">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56B5777B">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56B5777B">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56B5777B">
        <w:trPr>
          <w:cantSplit/>
        </w:trPr>
        <w:tc>
          <w:tcPr>
            <w:tcW w:w="2884"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56B5777B">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56B5777B">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56B5777B">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56B5777B">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56B5777B">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56B5777B">
        <w:trPr>
          <w:cantSplit/>
        </w:trPr>
        <w:tc>
          <w:tcPr>
            <w:tcW w:w="2884" w:type="dxa"/>
          </w:tcPr>
          <w:p w14:paraId="6ED5AB91" w14:textId="2987F5B4" w:rsidR="00CB3A44" w:rsidRPr="007E0B31" w:rsidRDefault="00CB3A44" w:rsidP="002101F7">
            <w:pPr>
              <w:pStyle w:val="Arial11Bold"/>
              <w:tabs>
                <w:tab w:val="right" w:pos="2668"/>
              </w:tabs>
              <w:rPr>
                <w:rFonts w:cs="Arial"/>
              </w:rPr>
            </w:pPr>
            <w:r w:rsidRPr="007E0B31">
              <w:rPr>
                <w:rFonts w:cs="Arial"/>
              </w:rPr>
              <w:t>Agency</w:t>
            </w:r>
            <w:r w:rsidR="0015137D">
              <w:rPr>
                <w:rFonts w:cs="Arial"/>
              </w:rPr>
              <w:tab/>
            </w:r>
          </w:p>
        </w:tc>
        <w:tc>
          <w:tcPr>
            <w:tcW w:w="6634" w:type="dxa"/>
          </w:tcPr>
          <w:p w14:paraId="1623D3F6" w14:textId="2822409F" w:rsidR="00CB3A44" w:rsidRPr="007E0B31" w:rsidRDefault="003A1576" w:rsidP="002335A5">
            <w:pPr>
              <w:pStyle w:val="TableArial11"/>
              <w:rPr>
                <w:rFonts w:cs="Arial"/>
              </w:rPr>
            </w:pPr>
            <w:r>
              <w:rPr>
                <w:rFonts w:cs="Arial"/>
              </w:rPr>
              <w:t xml:space="preserve">As defined in </w:t>
            </w:r>
            <w:r w:rsidR="00252455">
              <w:rPr>
                <w:rFonts w:cs="Arial"/>
                <w:bCs/>
              </w:rPr>
              <w:t>t</w:t>
            </w:r>
            <w:r w:rsidRPr="000C2872">
              <w:rPr>
                <w:rFonts w:cs="Arial"/>
                <w:bCs/>
              </w:rPr>
              <w:t>he</w:t>
            </w:r>
            <w:r>
              <w:rPr>
                <w:rFonts w:cs="Arial"/>
                <w:b/>
              </w:rPr>
              <w:t xml:space="preserve"> </w:t>
            </w:r>
            <w:r w:rsidR="00252455">
              <w:rPr>
                <w:rFonts w:cs="Arial"/>
                <w:b/>
              </w:rPr>
              <w:t>ESO</w:t>
            </w:r>
            <w:r w:rsidR="00CB3A44" w:rsidRPr="007E0B31">
              <w:rPr>
                <w:rFonts w:cs="Arial"/>
                <w:b/>
              </w:rPr>
              <w:t xml:space="preserve"> Licence.</w:t>
            </w:r>
          </w:p>
        </w:tc>
      </w:tr>
      <w:tr w:rsidR="0015137D" w:rsidRPr="007E0B31" w14:paraId="2E60FD35" w14:textId="77777777" w:rsidTr="00771070">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 w:author="Stuart McLarnon (NESO)" w:date="2025-06-11T15:44:00Z" w16du:dateUtc="2025-06-11T14:4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2" w:author="Stuart McLarnon (ESO)" w:date="2024-08-23T13:54:00Z"/>
          <w:trPrChange w:id="3" w:author="Stuart McLarnon (NESO)" w:date="2025-06-11T15:44:00Z" w16du:dateUtc="2025-06-11T14:44:00Z">
            <w:trPr>
              <w:gridAfter w:val="0"/>
              <w:cantSplit/>
            </w:trPr>
          </w:trPrChange>
        </w:trPr>
        <w:tc>
          <w:tcPr>
            <w:tcW w:w="2884" w:type="dxa"/>
            <w:tcBorders>
              <w:top w:val="single" w:sz="4" w:space="0" w:color="auto"/>
              <w:left w:val="single" w:sz="4" w:space="0" w:color="auto"/>
              <w:bottom w:val="single" w:sz="4" w:space="0" w:color="auto"/>
              <w:right w:val="single" w:sz="4" w:space="0" w:color="auto"/>
            </w:tcBorders>
            <w:tcPrChange w:id="4" w:author="Stuart McLarnon (NESO)" w:date="2025-06-11T15:44:00Z" w16du:dateUtc="2025-06-11T14:44:00Z">
              <w:tcPr>
                <w:tcW w:w="2884" w:type="dxa"/>
              </w:tcPr>
            </w:tcPrChange>
          </w:tcPr>
          <w:p w14:paraId="7AA00882" w14:textId="417F5586" w:rsidR="0015137D" w:rsidRDefault="00E068E7" w:rsidP="002335A5">
            <w:pPr>
              <w:pStyle w:val="Arial11Bold"/>
              <w:rPr>
                <w:ins w:id="5" w:author="Stuart McLarnon (ESO)" w:date="2024-08-23T13:54:00Z"/>
                <w:rFonts w:cs="Arial"/>
              </w:rPr>
            </w:pPr>
            <w:ins w:id="6" w:author="Stuart McLarnon (ESO)" w:date="2024-08-23T13:54:00Z">
              <w:r>
                <w:rPr>
                  <w:rFonts w:cs="Arial"/>
                </w:rPr>
                <w:t>Aggregated Energy So</w:t>
              </w:r>
            </w:ins>
            <w:ins w:id="7" w:author="Stuart McLarnon (ESO)" w:date="2024-08-23T13:55:00Z">
              <w:r>
                <w:rPr>
                  <w:rFonts w:cs="Arial"/>
                </w:rPr>
                <w:t>urce</w:t>
              </w:r>
            </w:ins>
          </w:p>
        </w:tc>
        <w:tc>
          <w:tcPr>
            <w:tcW w:w="6634" w:type="dxa"/>
            <w:tcBorders>
              <w:top w:val="single" w:sz="4" w:space="0" w:color="auto"/>
              <w:left w:val="single" w:sz="4" w:space="0" w:color="auto"/>
              <w:bottom w:val="single" w:sz="4" w:space="0" w:color="auto"/>
              <w:right w:val="single" w:sz="4" w:space="0" w:color="auto"/>
            </w:tcBorders>
            <w:tcPrChange w:id="8" w:author="Stuart McLarnon (NESO)" w:date="2025-06-11T15:44:00Z" w16du:dateUtc="2025-06-11T14:44:00Z">
              <w:tcPr>
                <w:tcW w:w="6634" w:type="dxa"/>
              </w:tcPr>
            </w:tcPrChange>
          </w:tcPr>
          <w:p w14:paraId="687367C6" w14:textId="40F6F981" w:rsidR="0015137D" w:rsidRDefault="00994CC8" w:rsidP="002335A5">
            <w:pPr>
              <w:pStyle w:val="TableArial11"/>
              <w:rPr>
                <w:ins w:id="9" w:author="Stuart McLarnon (ESO)" w:date="2024-08-23T13:54:00Z"/>
                <w:rFonts w:cs="Arial"/>
              </w:rPr>
            </w:pPr>
            <w:ins w:id="10" w:author="Stuart McLarnon (ESO)" w:date="2024-08-23T13:55:00Z">
              <w:r>
                <w:rPr>
                  <w:rFonts w:cs="Arial"/>
                </w:rPr>
                <w:t xml:space="preserve">The aggregation of </w:t>
              </w:r>
              <w:r w:rsidRPr="002101F7">
                <w:rPr>
                  <w:b/>
                </w:rPr>
                <w:t>Energy Source</w:t>
              </w:r>
            </w:ins>
            <w:ins w:id="11" w:author="Stuart McLarnon (NESO)" w:date="2025-02-20T15:53:00Z" w16du:dateUtc="2025-02-20T15:53:00Z">
              <w:r w:rsidR="008903FC" w:rsidRPr="008903FC">
                <w:rPr>
                  <w:rFonts w:cs="Arial"/>
                  <w:b/>
                  <w:bCs/>
                  <w:rPrChange w:id="12" w:author="Stuart McLarnon (NESO)" w:date="2025-02-20T15:53:00Z" w16du:dateUtc="2025-02-20T15:53:00Z">
                    <w:rPr>
                      <w:rFonts w:cs="Arial"/>
                    </w:rPr>
                  </w:rPrChange>
                </w:rPr>
                <w:t>s</w:t>
              </w:r>
            </w:ins>
            <w:ins w:id="13" w:author="Stuart McLarnon (ESO)" w:date="2024-08-23T13:56:00Z">
              <w:del w:id="14" w:author="Stuart McLarnon (NESO)" w:date="2025-02-20T15:53:00Z" w16du:dateUtc="2025-02-20T15:53:00Z">
                <w:r w:rsidR="00A72C13" w:rsidDel="008903FC">
                  <w:rPr>
                    <w:rFonts w:cs="Arial"/>
                    <w:b/>
                    <w:bCs/>
                  </w:rPr>
                  <w:delText xml:space="preserve"> </w:delText>
                </w:r>
                <w:r w:rsidR="00A72C13" w:rsidDel="00A40263">
                  <w:rPr>
                    <w:rFonts w:cs="Arial"/>
                  </w:rPr>
                  <w:delText>ty</w:delText>
                </w:r>
              </w:del>
              <w:del w:id="15" w:author="Stuart McLarnon (NESO)" w:date="2025-02-20T15:52:00Z" w16du:dateUtc="2025-02-20T15:52:00Z">
                <w:r w:rsidR="00A72C13" w:rsidDel="00A40263">
                  <w:rPr>
                    <w:rFonts w:cs="Arial"/>
                  </w:rPr>
                  <w:delText>pes</w:delText>
                </w:r>
              </w:del>
            </w:ins>
            <w:ins w:id="16" w:author="Stuart McLarnon (ESO)" w:date="2024-08-23T13:55:00Z">
              <w:r>
                <w:rPr>
                  <w:rFonts w:cs="Arial"/>
                </w:rPr>
                <w:t xml:space="preserve"> as defined in </w:t>
              </w:r>
              <w:r w:rsidR="00E068E7">
                <w:rPr>
                  <w:rFonts w:cs="Arial"/>
                </w:rPr>
                <w:t>PC.G.8.</w:t>
              </w:r>
            </w:ins>
            <w:ins w:id="17" w:author="Stuart McLarnon (NESO)" w:date="2025-06-06T16:18:00Z" w16du:dateUtc="2025-06-06T15:18:00Z">
              <w:r w:rsidR="003118EC">
                <w:rPr>
                  <w:rFonts w:cs="Arial"/>
                </w:rPr>
                <w:t>1</w:t>
              </w:r>
            </w:ins>
            <w:ins w:id="18" w:author="Stuart McLarnon (ESO)" w:date="2024-08-23T13:55:00Z">
              <w:del w:id="19" w:author="Stuart McLarnon (NESO)" w:date="2025-06-06T16:18:00Z" w16du:dateUtc="2025-06-06T15:18:00Z">
                <w:r w:rsidR="00E068E7" w:rsidDel="003118EC">
                  <w:rPr>
                    <w:rFonts w:cs="Arial"/>
                  </w:rPr>
                  <w:delText>2</w:delText>
                </w:r>
              </w:del>
            </w:ins>
            <w:ins w:id="20" w:author="Stuart McLarnon (NESO)" w:date="2025-06-17T15:30:00Z" w16du:dateUtc="2025-06-17T14:30:00Z">
              <w:r w:rsidR="006B430A">
                <w:rPr>
                  <w:rFonts w:cs="Arial"/>
                </w:rPr>
                <w:t>.</w:t>
              </w:r>
            </w:ins>
          </w:p>
        </w:tc>
      </w:tr>
      <w:tr w:rsidR="0012256D" w:rsidRPr="007E0B31" w14:paraId="2FA19902" w14:textId="77777777" w:rsidTr="56B5777B">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56B5777B">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56B5777B">
        <w:trPr>
          <w:cantSplit/>
        </w:trPr>
        <w:tc>
          <w:tcPr>
            <w:tcW w:w="2884" w:type="dxa"/>
          </w:tcPr>
          <w:p w14:paraId="447A0A6E" w14:textId="667331A8" w:rsidR="00496EA6" w:rsidRPr="0079361D" w:rsidRDefault="00496EA6" w:rsidP="00496EA6">
            <w:pPr>
              <w:pStyle w:val="Arial11Bold"/>
              <w:rPr>
                <w:rFonts w:cs="Arial"/>
              </w:rPr>
            </w:pPr>
            <w:r w:rsidRPr="007E0B31">
              <w:rPr>
                <w:rFonts w:cs="Arial"/>
              </w:rPr>
              <w:lastRenderedPageBreak/>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56B5777B">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56B5777B">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56B5777B">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56B5777B">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56B5777B">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56B5777B">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56B5777B">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56B5777B">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56B5777B">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56B5777B">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56B5777B">
        <w:trPr>
          <w:cantSplit/>
        </w:trPr>
        <w:tc>
          <w:tcPr>
            <w:tcW w:w="2884" w:type="dxa"/>
          </w:tcPr>
          <w:p w14:paraId="6D7A147A" w14:textId="77777777" w:rsidR="0097017C" w:rsidRPr="007E0B31" w:rsidRDefault="0097017C" w:rsidP="00ED5885">
            <w:pPr>
              <w:pStyle w:val="Arial11Bold"/>
              <w:rPr>
                <w:rFonts w:cs="Arial"/>
              </w:rPr>
            </w:pPr>
            <w:r w:rsidRPr="007E0B31">
              <w:rPr>
                <w:rFonts w:cs="Arial"/>
              </w:rPr>
              <w:lastRenderedPageBreak/>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56B5777B">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56B5777B">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56B5777B">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56B5777B">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56B5777B">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56B5777B">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56B5777B">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D426AC" w14:paraId="6C2FABFD" w14:textId="77777777" w:rsidTr="56B5777B">
        <w:trPr>
          <w:cantSplit/>
          <w:trHeight w:val="300"/>
        </w:trPr>
        <w:tc>
          <w:tcPr>
            <w:tcW w:w="2884" w:type="dxa"/>
          </w:tcPr>
          <w:p w14:paraId="554D9AC4" w14:textId="77777777" w:rsidR="00D426AC" w:rsidRDefault="00D426AC" w:rsidP="00C56854">
            <w:pPr>
              <w:pStyle w:val="Arial11Bold"/>
              <w:rPr>
                <w:rFonts w:cs="Arial"/>
              </w:rPr>
            </w:pPr>
            <w:r w:rsidRPr="7356A9C9">
              <w:rPr>
                <w:rFonts w:cs="Arial"/>
              </w:rPr>
              <w:t>Assimilated Law</w:t>
            </w:r>
          </w:p>
        </w:tc>
        <w:tc>
          <w:tcPr>
            <w:tcW w:w="6634" w:type="dxa"/>
          </w:tcPr>
          <w:p w14:paraId="1D3743C5" w14:textId="77777777" w:rsidR="00D426AC" w:rsidRDefault="00D426AC" w:rsidP="00C56854">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56B5777B">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56B5777B">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56B5777B">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56B5777B">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56B5777B">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56B5777B">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56B5777B">
        <w:trPr>
          <w:cantSplit/>
        </w:trPr>
        <w:tc>
          <w:tcPr>
            <w:tcW w:w="2884" w:type="dxa"/>
          </w:tcPr>
          <w:p w14:paraId="11F33B08" w14:textId="77777777" w:rsidR="00CB3A44" w:rsidRPr="007E0B31" w:rsidRDefault="00CB3A44" w:rsidP="00ED5885">
            <w:pPr>
              <w:pStyle w:val="Arial11Bold"/>
              <w:rPr>
                <w:rFonts w:cs="Arial"/>
              </w:rPr>
            </w:pPr>
            <w:r w:rsidRPr="007E0B31">
              <w:rPr>
                <w:rFonts w:cs="Arial"/>
              </w:rPr>
              <w:lastRenderedPageBreak/>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56B5777B">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56B5777B">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56B5777B">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56B5777B">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56B5777B">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56B5777B">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56B5777B">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56B5777B">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56B5777B">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96D5A37" w:rsidR="00CB3A44" w:rsidRPr="007E0B31" w:rsidRDefault="00CB3A44" w:rsidP="00B24D5F">
            <w:pPr>
              <w:pStyle w:val="TableArial11"/>
              <w:rPr>
                <w:rFonts w:cs="Arial"/>
              </w:rPr>
            </w:pPr>
            <w:r w:rsidRPr="007E0B31">
              <w:rPr>
                <w:rFonts w:cs="Arial"/>
              </w:rPr>
              <w:t xml:space="preserve">Has the meaning set out in </w:t>
            </w:r>
            <w:r w:rsidR="00B22DF7">
              <w:rPr>
                <w:rFonts w:cs="Arial"/>
                <w:bCs/>
              </w:rPr>
              <w:t xml:space="preserve">the </w:t>
            </w:r>
            <w:r w:rsidR="00B22DF7" w:rsidRPr="00B22DF7">
              <w:rPr>
                <w:rFonts w:cs="Arial"/>
                <w:b/>
              </w:rPr>
              <w:t>ESO</w:t>
            </w:r>
            <w:r w:rsidRPr="007E0B31">
              <w:rPr>
                <w:rFonts w:cs="Arial"/>
                <w:b/>
              </w:rPr>
              <w:t xml:space="preserve"> Licence</w:t>
            </w:r>
            <w:r w:rsidR="00BF40F1">
              <w:rPr>
                <w:rFonts w:cs="Arial"/>
                <w:b/>
              </w:rPr>
              <w:t>.</w:t>
            </w:r>
          </w:p>
        </w:tc>
      </w:tr>
      <w:tr w:rsidR="00046274" w:rsidRPr="007E0B31" w14:paraId="38E81111" w14:textId="77777777" w:rsidTr="56B5777B">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56B5777B">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56B5777B">
        <w:trPr>
          <w:cantSplit/>
        </w:trPr>
        <w:tc>
          <w:tcPr>
            <w:tcW w:w="2884" w:type="dxa"/>
          </w:tcPr>
          <w:p w14:paraId="60477F7D" w14:textId="77777777" w:rsidR="00CB3A44" w:rsidRPr="007E0B31" w:rsidRDefault="00CB3A44" w:rsidP="00ED5885">
            <w:pPr>
              <w:pStyle w:val="Arial11Bold"/>
              <w:rPr>
                <w:rFonts w:cs="Arial"/>
              </w:rPr>
            </w:pPr>
            <w:r w:rsidRPr="007E0B31">
              <w:rPr>
                <w:rFonts w:cs="Arial"/>
              </w:rPr>
              <w:lastRenderedPageBreak/>
              <w:t>Balancing Principles Statement</w:t>
            </w:r>
          </w:p>
        </w:tc>
        <w:tc>
          <w:tcPr>
            <w:tcW w:w="6634" w:type="dxa"/>
          </w:tcPr>
          <w:p w14:paraId="31F2BF5E" w14:textId="49825FB4"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w:t>
            </w:r>
            <w:r w:rsidR="00BF40F1">
              <w:rPr>
                <w:rFonts w:cs="Arial"/>
              </w:rPr>
              <w:t>c</w:t>
            </w:r>
            <w:r w:rsidRPr="007E0B31">
              <w:rPr>
                <w:rFonts w:cs="Arial"/>
              </w:rPr>
              <w:t>ondition C</w:t>
            </w:r>
            <w:r w:rsidR="005B1CD6">
              <w:rPr>
                <w:rFonts w:cs="Arial"/>
              </w:rPr>
              <w:t>9</w:t>
            </w:r>
            <w:r w:rsidRPr="007E0B31">
              <w:rPr>
                <w:rFonts w:cs="Arial"/>
              </w:rPr>
              <w:t xml:space="preserve"> of</w:t>
            </w:r>
            <w:r w:rsidR="00BF40F1">
              <w:rPr>
                <w:rFonts w:cs="Arial"/>
              </w:rPr>
              <w:t xml:space="preserve"> the</w:t>
            </w:r>
            <w:r w:rsidRPr="007E0B31">
              <w:rPr>
                <w:rFonts w:cs="Arial"/>
              </w:rPr>
              <w:t xml:space="preserve"> </w:t>
            </w:r>
            <w:r w:rsidR="005B1CD6">
              <w:rPr>
                <w:rFonts w:cs="Arial"/>
                <w:b/>
              </w:rPr>
              <w:t>ESO</w:t>
            </w:r>
            <w:r w:rsidRPr="007E0B31">
              <w:rPr>
                <w:rFonts w:cs="Arial"/>
                <w:b/>
              </w:rPr>
              <w:t xml:space="preserve"> Licence</w:t>
            </w:r>
            <w:r w:rsidRPr="007E0B31">
              <w:rPr>
                <w:rFonts w:cs="Arial"/>
              </w:rPr>
              <w:t>.</w:t>
            </w:r>
          </w:p>
        </w:tc>
      </w:tr>
      <w:tr w:rsidR="00046274" w:rsidRPr="007E0B31" w14:paraId="2D4E6701" w14:textId="77777777" w:rsidTr="56B5777B">
        <w:trPr>
          <w:cantSplit/>
        </w:trPr>
        <w:tc>
          <w:tcPr>
            <w:tcW w:w="2884" w:type="dxa"/>
          </w:tcPr>
          <w:p w14:paraId="310FD274" w14:textId="77777777" w:rsidR="00CB3A44" w:rsidRDefault="00CB3A44" w:rsidP="00811825">
            <w:pPr>
              <w:pStyle w:val="Arial11Bold"/>
              <w:rPr>
                <w:rFonts w:cs="Arial"/>
              </w:rPr>
            </w:pPr>
            <w:r w:rsidRPr="007E0B31">
              <w:rPr>
                <w:rFonts w:cs="Arial"/>
              </w:rPr>
              <w:t>Baseline Forecast</w:t>
            </w:r>
          </w:p>
          <w:p w14:paraId="4F918BF4" w14:textId="77777777" w:rsidR="00B74FB7" w:rsidRPr="00B74FB7" w:rsidRDefault="00B74FB7" w:rsidP="00B74FB7"/>
          <w:p w14:paraId="77431C5B" w14:textId="77777777" w:rsidR="00B74FB7" w:rsidRPr="00B74FB7" w:rsidRDefault="00B74FB7" w:rsidP="00B74FB7"/>
          <w:p w14:paraId="7AF4336D" w14:textId="77777777" w:rsidR="00B74FB7" w:rsidRPr="00B74FB7" w:rsidRDefault="00B74FB7" w:rsidP="00B74FB7"/>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56B5777B">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56B5777B">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56B5777B">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252AB" w:rsidRPr="007E0B31" w14:paraId="3427AEF8" w14:textId="77777777" w:rsidTr="56B5777B">
        <w:trPr>
          <w:cantSplit/>
        </w:trPr>
        <w:tc>
          <w:tcPr>
            <w:tcW w:w="2884" w:type="dxa"/>
          </w:tcPr>
          <w:p w14:paraId="7BFFB9E6" w14:textId="77777777" w:rsidR="000252AB" w:rsidRPr="007E0B31" w:rsidRDefault="000252AB" w:rsidP="00C56854">
            <w:pPr>
              <w:pStyle w:val="Arial11Bold"/>
              <w:rPr>
                <w:rFonts w:cs="Arial"/>
              </w:rPr>
            </w:pPr>
            <w:r>
              <w:rPr>
                <w:rFonts w:cs="Arial"/>
              </w:rPr>
              <w:t>Bilateral Embedded Generation Agreement (BEGA)</w:t>
            </w:r>
          </w:p>
        </w:tc>
        <w:tc>
          <w:tcPr>
            <w:tcW w:w="6634" w:type="dxa"/>
          </w:tcPr>
          <w:p w14:paraId="1C8BA438" w14:textId="77777777" w:rsidR="000252AB" w:rsidRPr="007E0B31" w:rsidRDefault="000252AB" w:rsidP="00C56854">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56B5777B">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56B5777B">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56B5777B">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56B5777B">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56B5777B">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56B5777B">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56B5777B">
        <w:trPr>
          <w:cantSplit/>
        </w:trPr>
        <w:tc>
          <w:tcPr>
            <w:tcW w:w="2884" w:type="dxa"/>
          </w:tcPr>
          <w:p w14:paraId="3918896D" w14:textId="77777777" w:rsidR="00CB3A44" w:rsidRPr="007E0B31" w:rsidRDefault="00CB3A44" w:rsidP="00ED5885">
            <w:pPr>
              <w:pStyle w:val="Arial11Bold"/>
              <w:rPr>
                <w:rFonts w:cs="Arial"/>
              </w:rPr>
            </w:pPr>
            <w:r w:rsidRPr="007E0B31">
              <w:rPr>
                <w:rFonts w:cs="Arial"/>
              </w:rPr>
              <w:t>BSCCo</w:t>
            </w:r>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56B5777B">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56B5777B">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56B5777B">
        <w:trPr>
          <w:cantSplit/>
        </w:trPr>
        <w:tc>
          <w:tcPr>
            <w:tcW w:w="2884" w:type="dxa"/>
          </w:tcPr>
          <w:p w14:paraId="44ACF4C4" w14:textId="77777777" w:rsidR="00CB3A44" w:rsidRPr="007E0B31" w:rsidRDefault="00CB3A44" w:rsidP="00ED5885">
            <w:pPr>
              <w:pStyle w:val="Arial11Bold"/>
              <w:rPr>
                <w:rFonts w:cs="Arial"/>
              </w:rPr>
            </w:pPr>
            <w:r w:rsidRPr="007E0B31">
              <w:rPr>
                <w:rFonts w:cs="Arial"/>
              </w:rPr>
              <w:lastRenderedPageBreak/>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56B5777B">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56B5777B">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56B5777B">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56B5777B">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56B5777B">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21"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21"/>
            <w:r w:rsidRPr="007E0B31">
              <w:rPr>
                <w:rFonts w:cs="Arial"/>
              </w:rPr>
              <w:t>.</w:t>
            </w:r>
          </w:p>
        </w:tc>
      </w:tr>
      <w:tr w:rsidR="00046274" w:rsidRPr="007E0B31" w14:paraId="4F54E2D5" w14:textId="77777777" w:rsidTr="56B5777B">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22" w:name="_DV_C123"/>
            <w:r w:rsidRPr="007E0B31">
              <w:rPr>
                <w:rFonts w:cs="Arial"/>
              </w:rPr>
              <w:t>A System to Generator Operational Intertripping Scheme which is:-</w:t>
            </w:r>
            <w:bookmarkEnd w:id="22"/>
          </w:p>
          <w:p w14:paraId="3C1DF7DA" w14:textId="77777777" w:rsidR="00CB3A44" w:rsidRPr="007E0B31" w:rsidRDefault="00CB3A44" w:rsidP="00D94463">
            <w:pPr>
              <w:pStyle w:val="TableArial11"/>
              <w:ind w:left="567" w:hanging="567"/>
              <w:rPr>
                <w:rFonts w:cs="Arial"/>
              </w:rPr>
            </w:pPr>
            <w:bookmarkStart w:id="23"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3"/>
          </w:p>
          <w:p w14:paraId="64BA401B" w14:textId="77777777" w:rsidR="00CB3A44" w:rsidRPr="007E0B31" w:rsidRDefault="00CB3A44" w:rsidP="00D94463">
            <w:pPr>
              <w:pStyle w:val="TableArial11"/>
              <w:ind w:left="567" w:hanging="567"/>
              <w:rPr>
                <w:rFonts w:cs="Arial"/>
              </w:rPr>
            </w:pPr>
            <w:bookmarkStart w:id="24"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24"/>
          </w:p>
          <w:p w14:paraId="583A4AD0" w14:textId="77777777" w:rsidR="00CB3A44" w:rsidRPr="007E0B31" w:rsidRDefault="00CB3A44" w:rsidP="00D82AFC">
            <w:pPr>
              <w:pStyle w:val="TableArial11"/>
              <w:rPr>
                <w:rFonts w:cs="Arial"/>
              </w:rPr>
            </w:pPr>
            <w:bookmarkStart w:id="25"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25"/>
            <w:r w:rsidRPr="007E0B31">
              <w:rPr>
                <w:rFonts w:cs="Arial"/>
              </w:rPr>
              <w:t>.</w:t>
            </w:r>
          </w:p>
        </w:tc>
      </w:tr>
      <w:tr w:rsidR="00046274" w:rsidRPr="007E0B31" w14:paraId="7C541C3D" w14:textId="77777777" w:rsidTr="56B5777B">
        <w:trPr>
          <w:cantSplit/>
        </w:trPr>
        <w:tc>
          <w:tcPr>
            <w:tcW w:w="2884" w:type="dxa"/>
          </w:tcPr>
          <w:p w14:paraId="068ED3FC" w14:textId="77777777" w:rsidR="00CB3A44" w:rsidRPr="007E0B31" w:rsidRDefault="00CB3A44" w:rsidP="00ED5885">
            <w:pPr>
              <w:pStyle w:val="Arial11Bold"/>
              <w:rPr>
                <w:rFonts w:cs="Arial"/>
              </w:rPr>
            </w:pPr>
            <w:r w:rsidRPr="007E0B31">
              <w:rPr>
                <w:rFonts w:cs="Arial"/>
              </w:rPr>
              <w:lastRenderedPageBreak/>
              <w:t>Category 3 Intertripping Scheme</w:t>
            </w:r>
          </w:p>
        </w:tc>
        <w:tc>
          <w:tcPr>
            <w:tcW w:w="6634" w:type="dxa"/>
          </w:tcPr>
          <w:p w14:paraId="30670C6A" w14:textId="7124D3E8" w:rsidR="00CB3A44" w:rsidRPr="007E0B31" w:rsidRDefault="00CB3A44" w:rsidP="001750CE">
            <w:pPr>
              <w:pStyle w:val="TableArial11"/>
              <w:rPr>
                <w:rFonts w:cs="Arial"/>
              </w:rPr>
            </w:pPr>
            <w:bookmarkStart w:id="26"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26"/>
            <w:r w:rsidRPr="007E0B31">
              <w:rPr>
                <w:rFonts w:cs="Arial"/>
              </w:rPr>
              <w:t>.</w:t>
            </w:r>
          </w:p>
        </w:tc>
      </w:tr>
      <w:tr w:rsidR="00046274" w:rsidRPr="007E0B31" w14:paraId="5FB8479F" w14:textId="77777777" w:rsidTr="56B5777B">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27"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27"/>
            <w:r w:rsidRPr="007E0B31">
              <w:rPr>
                <w:rFonts w:cs="Arial"/>
              </w:rPr>
              <w:t>.</w:t>
            </w:r>
          </w:p>
        </w:tc>
      </w:tr>
      <w:tr w:rsidR="00091D8D" w:rsidRPr="0079139F" w14:paraId="691ECA40" w14:textId="77777777" w:rsidTr="56B5777B">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56B5777B">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28" w:name="OLE_LINK2"/>
            <w:bookmarkStart w:id="29" w:name="OLE_LINK3"/>
            <w:r w:rsidRPr="007E0B31">
              <w:rPr>
                <w:rFonts w:cs="Arial"/>
              </w:rPr>
              <w:t>uropean Committee for Electrotechnical Standardisation.</w:t>
            </w:r>
            <w:bookmarkEnd w:id="28"/>
            <w:bookmarkEnd w:id="29"/>
          </w:p>
        </w:tc>
      </w:tr>
      <w:tr w:rsidR="00046274" w:rsidRPr="007E0B31" w14:paraId="693DA241" w14:textId="77777777" w:rsidTr="56B5777B">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56B5777B">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56B5777B">
        <w:trPr>
          <w:cantSplit/>
        </w:trPr>
        <w:tc>
          <w:tcPr>
            <w:tcW w:w="2884"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56B5777B">
        <w:trPr>
          <w:cantSplit/>
        </w:trPr>
        <w:tc>
          <w:tcPr>
            <w:tcW w:w="2884" w:type="dxa"/>
          </w:tcPr>
          <w:p w14:paraId="29CEAA38" w14:textId="77777777" w:rsidR="00CB3A44" w:rsidRPr="007E0B31" w:rsidRDefault="00CB3A44" w:rsidP="00ED5885">
            <w:pPr>
              <w:pStyle w:val="Arial11Bold"/>
              <w:rPr>
                <w:rFonts w:cs="Arial"/>
              </w:rPr>
            </w:pPr>
            <w:r w:rsidRPr="007E0B31">
              <w:rPr>
                <w:rFonts w:cs="Arial"/>
              </w:rPr>
              <w:t>CfD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56B5777B">
        <w:trPr>
          <w:cantSplit/>
        </w:trPr>
        <w:tc>
          <w:tcPr>
            <w:tcW w:w="2884" w:type="dxa"/>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56B5777B">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56B5777B">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56B5777B">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991292" w:rsidRPr="007E0B31" w14:paraId="4FD28FEC" w14:textId="77777777" w:rsidTr="00771070">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30" w:author="Stuart McLarnon (NESO)" w:date="2025-06-11T15:44:00Z" w16du:dateUtc="2025-06-11T14:4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31" w:author="Stuart McLarnon (ESO)" w:date="2024-07-30T11:49:00Z"/>
          <w:trPrChange w:id="32" w:author="Stuart McLarnon (NESO)" w:date="2025-06-11T15:44:00Z" w16du:dateUtc="2025-06-11T14:44:00Z">
            <w:trPr>
              <w:gridAfter w:val="0"/>
              <w:wAfter w:w="610" w:type="dxa"/>
              <w:cantSplit/>
            </w:trPr>
          </w:trPrChange>
        </w:trPr>
        <w:tc>
          <w:tcPr>
            <w:tcW w:w="2884" w:type="dxa"/>
            <w:tcBorders>
              <w:top w:val="single" w:sz="4" w:space="0" w:color="auto"/>
              <w:left w:val="single" w:sz="4" w:space="0" w:color="auto"/>
              <w:bottom w:val="single" w:sz="4" w:space="0" w:color="auto"/>
              <w:right w:val="single" w:sz="4" w:space="0" w:color="auto"/>
            </w:tcBorders>
            <w:tcPrChange w:id="33" w:author="Stuart McLarnon (NESO)" w:date="2025-06-11T15:44:00Z" w16du:dateUtc="2025-06-11T14:44:00Z">
              <w:tcPr>
                <w:tcW w:w="2884" w:type="dxa"/>
                <w:gridSpan w:val="3"/>
              </w:tcPr>
            </w:tcPrChange>
          </w:tcPr>
          <w:p w14:paraId="35F9555E" w14:textId="0393E2A7" w:rsidR="00991292" w:rsidRPr="004D2347" w:rsidRDefault="00136478" w:rsidP="00991292">
            <w:pPr>
              <w:pStyle w:val="Level1Text"/>
              <w:tabs>
                <w:tab w:val="left" w:pos="0"/>
              </w:tabs>
              <w:ind w:left="0" w:firstLine="0"/>
              <w:rPr>
                <w:ins w:id="34" w:author="Stuart McLarnon (ESO)" w:date="2024-07-30T11:49:00Z"/>
                <w:rFonts w:cs="Arial"/>
                <w:color w:val="auto"/>
                <w:rPrChange w:id="35" w:author="Stuart McLarnon (NESO)" w:date="2024-12-04T09:10:00Z">
                  <w:rPr>
                    <w:ins w:id="36" w:author="Stuart McLarnon (ESO)" w:date="2024-07-30T11:49:00Z"/>
                    <w:rFonts w:cs="Arial"/>
                    <w:b/>
                    <w:color w:val="auto"/>
                  </w:rPr>
                </w:rPrChange>
              </w:rPr>
            </w:pPr>
            <w:ins w:id="37" w:author="Stuart McLarnon (NESO)" w:date="2025-02-20T15:54:00Z">
              <w:r w:rsidRPr="00136478">
                <w:rPr>
                  <w:b/>
                  <w:bCs/>
                  <w:lang w:val="en-GB"/>
                </w:rPr>
                <w:lastRenderedPageBreak/>
                <w:t xml:space="preserve">Common Information Model </w:t>
              </w:r>
            </w:ins>
            <w:ins w:id="38" w:author="Stuart McLarnon (NESO)" w:date="2025-02-20T15:54:00Z" w16du:dateUtc="2025-02-20T15:54:00Z">
              <w:r>
                <w:rPr>
                  <w:b/>
                  <w:bCs/>
                  <w:lang w:val="en-GB"/>
                </w:rPr>
                <w:t xml:space="preserve">or </w:t>
              </w:r>
            </w:ins>
            <w:ins w:id="39" w:author="Stuart McLarnon (ESO)" w:date="2024-07-30T11:49:00Z">
              <w:r w:rsidR="00991292" w:rsidRPr="009D62AD">
                <w:rPr>
                  <w:b/>
                  <w:bCs/>
                </w:rPr>
                <w:t>CIM</w:t>
              </w:r>
            </w:ins>
            <w:ins w:id="40" w:author="Stuart McLarnon (NESO)" w:date="2024-12-04T09:09:00Z">
              <w:r w:rsidR="004D2347">
                <w:rPr>
                  <w:b/>
                  <w:bCs/>
                </w:rPr>
                <w:t xml:space="preserve"> </w:t>
              </w:r>
            </w:ins>
          </w:p>
        </w:tc>
        <w:tc>
          <w:tcPr>
            <w:tcW w:w="6634" w:type="dxa"/>
            <w:tcBorders>
              <w:top w:val="single" w:sz="4" w:space="0" w:color="auto"/>
              <w:left w:val="single" w:sz="4" w:space="0" w:color="auto"/>
              <w:bottom w:val="single" w:sz="4" w:space="0" w:color="auto"/>
              <w:right w:val="single" w:sz="4" w:space="0" w:color="auto"/>
            </w:tcBorders>
            <w:tcPrChange w:id="41" w:author="Stuart McLarnon (NESO)" w:date="2025-06-11T15:44:00Z" w16du:dateUtc="2025-06-11T14:44:00Z">
              <w:tcPr>
                <w:tcW w:w="6634" w:type="dxa"/>
              </w:tcPr>
            </w:tcPrChange>
          </w:tcPr>
          <w:p w14:paraId="394CBBEF" w14:textId="33ED3483" w:rsidR="00991292" w:rsidRPr="005C20E3" w:rsidRDefault="00991292" w:rsidP="670AC253">
            <w:pPr>
              <w:pStyle w:val="Level1Text"/>
              <w:ind w:left="0" w:firstLine="0"/>
              <w:jc w:val="both"/>
              <w:rPr>
                <w:ins w:id="42" w:author="Stuart McLarnon (ESO)" w:date="2024-07-30T11:49:00Z"/>
                <w:rFonts w:cs="Arial"/>
                <w:color w:val="auto"/>
              </w:rPr>
            </w:pPr>
            <w:del w:id="43" w:author="Stuart McLarnon (NESO)" w:date="2025-02-20T15:53:00Z">
              <w:r w:rsidRPr="1FD6FC69" w:rsidDel="00991292">
                <w:rPr>
                  <w:b/>
                  <w:bCs/>
                  <w:rPrChange w:id="44" w:author="Stuart McLarnon (NESO)" w:date="2024-12-04T09:09:00Z">
                    <w:rPr/>
                  </w:rPrChange>
                </w:rPr>
                <w:delText>Common Information Model</w:delText>
              </w:r>
              <w:r w:rsidDel="00991292">
                <w:delText xml:space="preserve"> is </w:delText>
              </w:r>
            </w:del>
            <w:ins w:id="45" w:author="Stuart McLarnon (NESO)" w:date="2025-06-17T15:31:00Z" w16du:dateUtc="2025-06-17T14:31:00Z">
              <w:r w:rsidR="00B70327">
                <w:t>A</w:t>
              </w:r>
            </w:ins>
            <w:ins w:id="46" w:author="Stuart McLarnon (ESO)" w:date="2024-07-30T11:49:00Z">
              <w:del w:id="47" w:author="Stuart McLarnon (NESO)" w:date="2025-06-17T15:31:00Z" w16du:dateUtc="2025-06-17T14:31:00Z">
                <w:r w:rsidDel="00B70327">
                  <w:delText>a</w:delText>
                </w:r>
              </w:del>
              <w:r>
                <w:t xml:space="preserve">n abstract information model that describes and organises electricity power system data.  Such a model provides a standard way of representing assets owned and / or operated by </w:t>
              </w:r>
            </w:ins>
            <w:ins w:id="48" w:author="Stuart McLarnon (NESO)" w:date="2025-02-28T09:11:00Z">
              <w:r w:rsidR="3DDDF9AB">
                <w:t xml:space="preserve">relevant parties </w:t>
              </w:r>
            </w:ins>
            <w:ins w:id="49" w:author="Stuart McLarnon (ESO)" w:date="2024-07-30T11:49:00Z">
              <w:del w:id="50" w:author="Stuart McLarnon (NESO)" w:date="2025-02-28T09:12:00Z">
                <w:r w:rsidDel="00991292">
                  <w:delText>a</w:delText>
                </w:r>
              </w:del>
              <w:del w:id="51" w:author="Stuart McLarnon (NESO)" w:date="2025-02-28T09:13:00Z">
                <w:r w:rsidDel="00991292">
                  <w:delText xml:space="preserve">  </w:delText>
                </w:r>
              </w:del>
              <w:r>
                <w:t>and facilitates the integration of independently developed power system modelling applications.</w:t>
              </w:r>
            </w:ins>
          </w:p>
        </w:tc>
      </w:tr>
      <w:tr w:rsidR="00835C20" w:rsidRPr="007E0B31" w14:paraId="61C80729" w14:textId="77777777" w:rsidTr="00771070">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52" w:author="Stuart McLarnon (NESO)" w:date="2025-06-11T15:44:00Z" w16du:dateUtc="2025-06-11T14:4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53" w:author="Stuart McLarnon (ESO)" w:date="2024-07-30T11:49:00Z"/>
          <w:trPrChange w:id="54" w:author="Stuart McLarnon (NESO)" w:date="2025-06-11T15:44:00Z" w16du:dateUtc="2025-06-11T14:44:00Z">
            <w:trPr>
              <w:gridAfter w:val="0"/>
              <w:wAfter w:w="610" w:type="dxa"/>
              <w:cantSplit/>
            </w:trPr>
          </w:trPrChange>
        </w:trPr>
        <w:tc>
          <w:tcPr>
            <w:tcW w:w="2884" w:type="dxa"/>
            <w:tcBorders>
              <w:top w:val="single" w:sz="4" w:space="0" w:color="auto"/>
              <w:left w:val="single" w:sz="4" w:space="0" w:color="auto"/>
              <w:bottom w:val="single" w:sz="4" w:space="0" w:color="auto"/>
              <w:right w:val="single" w:sz="4" w:space="0" w:color="auto"/>
            </w:tcBorders>
            <w:tcPrChange w:id="55" w:author="Stuart McLarnon (NESO)" w:date="2025-06-11T15:44:00Z" w16du:dateUtc="2025-06-11T14:44:00Z">
              <w:tcPr>
                <w:tcW w:w="2884" w:type="dxa"/>
                <w:gridSpan w:val="3"/>
              </w:tcPr>
            </w:tcPrChange>
          </w:tcPr>
          <w:p w14:paraId="0C2A6A48" w14:textId="1CBD9606" w:rsidR="00835C20" w:rsidRPr="007E0B31" w:rsidRDefault="00835C20" w:rsidP="002101F7">
            <w:pPr>
              <w:pStyle w:val="Level1Text"/>
              <w:tabs>
                <w:tab w:val="left" w:pos="0"/>
                <w:tab w:val="left" w:pos="1875"/>
              </w:tabs>
              <w:ind w:left="0" w:firstLine="0"/>
              <w:rPr>
                <w:ins w:id="56" w:author="Stuart McLarnon (ESO)" w:date="2024-07-30T11:49:00Z"/>
                <w:rFonts w:cs="Arial"/>
                <w:b/>
                <w:color w:val="auto"/>
              </w:rPr>
            </w:pPr>
            <w:ins w:id="57" w:author="Stuart McLarnon (ESO)" w:date="2024-07-30T11:49:00Z">
              <w:r w:rsidRPr="009D62AD">
                <w:rPr>
                  <w:b/>
                  <w:bCs/>
                </w:rPr>
                <w:t>CIM Standard</w:t>
              </w:r>
            </w:ins>
          </w:p>
        </w:tc>
        <w:tc>
          <w:tcPr>
            <w:tcW w:w="6634" w:type="dxa"/>
            <w:tcBorders>
              <w:top w:val="single" w:sz="4" w:space="0" w:color="auto"/>
              <w:left w:val="single" w:sz="4" w:space="0" w:color="auto"/>
              <w:bottom w:val="single" w:sz="4" w:space="0" w:color="auto"/>
              <w:right w:val="single" w:sz="4" w:space="0" w:color="auto"/>
            </w:tcBorders>
            <w:tcPrChange w:id="58" w:author="Stuart McLarnon (NESO)" w:date="2025-06-11T15:44:00Z" w16du:dateUtc="2025-06-11T14:44:00Z">
              <w:tcPr>
                <w:tcW w:w="6634" w:type="dxa"/>
              </w:tcPr>
            </w:tcPrChange>
          </w:tcPr>
          <w:p w14:paraId="523BF8E3" w14:textId="63465126" w:rsidR="00835C20" w:rsidRPr="005C20E3" w:rsidRDefault="00835C20" w:rsidP="00835C20">
            <w:pPr>
              <w:pStyle w:val="Level1Text"/>
              <w:tabs>
                <w:tab w:val="left" w:pos="0"/>
              </w:tabs>
              <w:ind w:left="0" w:firstLine="0"/>
              <w:jc w:val="both"/>
              <w:rPr>
                <w:ins w:id="59" w:author="Stuart McLarnon (ESO)" w:date="2024-07-30T11:49:00Z"/>
                <w:rFonts w:cs="Arial"/>
                <w:color w:val="auto"/>
              </w:rPr>
            </w:pPr>
            <w:ins w:id="60" w:author="Stuart McLarnon (ESO)" w:date="2024-07-30T11:49:00Z">
              <w:r w:rsidRPr="009D62AD">
                <w:t xml:space="preserve">A standard published by a standards body (e.g., IEC, BSI) which </w:t>
              </w:r>
              <w:proofErr w:type="spellStart"/>
              <w:r w:rsidRPr="009D62AD">
                <w:t>utilises</w:t>
              </w:r>
              <w:proofErr w:type="spellEnd"/>
              <w:r w:rsidRPr="009D62AD">
                <w:t xml:space="preserve"> </w:t>
              </w:r>
              <w:r w:rsidRPr="009D62AD">
                <w:rPr>
                  <w:b/>
                  <w:bCs/>
                </w:rPr>
                <w:t>CIM</w:t>
              </w:r>
              <w:r w:rsidRPr="009D62AD">
                <w:t xml:space="preserve"> concepts.</w:t>
              </w:r>
            </w:ins>
            <w:ins w:id="61" w:author="Stuart McLarnon (NESO)" w:date="2025-06-17T15:31:00Z" w16du:dateUtc="2025-06-17T14:31:00Z">
              <w:r w:rsidR="00B70327">
                <w:t xml:space="preserve"> </w:t>
              </w:r>
            </w:ins>
            <w:ins w:id="62" w:author="Stuart McLarnon (ESO)" w:date="2024-07-30T11:49:00Z">
              <w:del w:id="63" w:author="Stuart McLarnon (NESO)" w:date="2025-02-20T15:54:00Z" w16du:dateUtc="2025-02-20T15:54:00Z">
                <w:r w:rsidRPr="009D62AD" w:rsidDel="00E76894">
                  <w:delText xml:space="preserve"> </w:delText>
                </w:r>
              </w:del>
              <w:r w:rsidRPr="009D62AD">
                <w:rPr>
                  <w:b/>
                  <w:bCs/>
                </w:rPr>
                <w:t>CIM</w:t>
              </w:r>
              <w:r w:rsidRPr="005004B3">
                <w:rPr>
                  <w:b/>
                  <w:bCs/>
                  <w:rPrChange w:id="64" w:author="Stuart McLarnon (NESO)" w:date="2025-06-17T15:32:00Z" w16du:dateUtc="2025-06-17T14:32:00Z">
                    <w:rPr/>
                  </w:rPrChange>
                </w:rPr>
                <w:t xml:space="preserve"> Standards</w:t>
              </w:r>
              <w:r w:rsidRPr="009D62AD">
                <w:t xml:space="preserve"> describe various facets of </w:t>
              </w:r>
              <w:r w:rsidRPr="009D62AD">
                <w:rPr>
                  <w:b/>
                  <w:bCs/>
                </w:rPr>
                <w:t>CIM</w:t>
              </w:r>
              <w:r w:rsidRPr="009D62AD">
                <w:t xml:space="preserve"> and its use: the underlying information model, data exchange and serialisation</w:t>
              </w:r>
            </w:ins>
            <w:ins w:id="65" w:author="Stuart McLarnon (NESO)" w:date="2025-02-20T15:54:00Z" w16du:dateUtc="2025-02-20T15:54:00Z">
              <w:r w:rsidR="00E76894">
                <w:t>.</w:t>
              </w:r>
            </w:ins>
          </w:p>
        </w:tc>
      </w:tr>
      <w:tr w:rsidR="00835C20" w:rsidRPr="007E0B31" w14:paraId="5093D6F6" w14:textId="77777777" w:rsidTr="56B5777B">
        <w:trPr>
          <w:cantSplit/>
        </w:trPr>
        <w:tc>
          <w:tcPr>
            <w:tcW w:w="2884" w:type="dxa"/>
          </w:tcPr>
          <w:p w14:paraId="3547144E" w14:textId="77777777" w:rsidR="00835C20" w:rsidRPr="007E0B31" w:rsidRDefault="00835C20" w:rsidP="00835C20">
            <w:pPr>
              <w:pStyle w:val="Arial11Bold"/>
              <w:rPr>
                <w:rFonts w:cs="Arial"/>
              </w:rPr>
            </w:pPr>
            <w:r w:rsidRPr="007E0B31">
              <w:rPr>
                <w:rFonts w:cs="Arial"/>
              </w:rPr>
              <w:t>CM Administrative Parties</w:t>
            </w:r>
          </w:p>
        </w:tc>
        <w:tc>
          <w:tcPr>
            <w:tcW w:w="6634" w:type="dxa"/>
          </w:tcPr>
          <w:p w14:paraId="02E2C45D" w14:textId="77777777" w:rsidR="00835C20" w:rsidRPr="007E0B31" w:rsidRDefault="00835C20" w:rsidP="00835C20">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835C20" w:rsidRPr="007E0B31" w14:paraId="6FB6FF64" w14:textId="77777777" w:rsidTr="56B5777B">
        <w:trPr>
          <w:cantSplit/>
        </w:trPr>
        <w:tc>
          <w:tcPr>
            <w:tcW w:w="2884" w:type="dxa"/>
          </w:tcPr>
          <w:p w14:paraId="52AA7788" w14:textId="77777777" w:rsidR="00835C20" w:rsidRPr="007E0B31" w:rsidRDefault="00835C20" w:rsidP="00835C20">
            <w:pPr>
              <w:pStyle w:val="Arial11Bold"/>
              <w:rPr>
                <w:rFonts w:cs="Arial"/>
              </w:rPr>
            </w:pPr>
            <w:r w:rsidRPr="007E0B31">
              <w:rPr>
                <w:rFonts w:cs="Arial"/>
              </w:rPr>
              <w:t>CM Settlement Body</w:t>
            </w:r>
          </w:p>
        </w:tc>
        <w:tc>
          <w:tcPr>
            <w:tcW w:w="6634" w:type="dxa"/>
          </w:tcPr>
          <w:p w14:paraId="70B876EB" w14:textId="77777777" w:rsidR="00835C20" w:rsidRPr="007E0B31" w:rsidRDefault="00835C20" w:rsidP="00835C20">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835C20" w:rsidRPr="007E0B31" w14:paraId="57D10D36" w14:textId="77777777" w:rsidTr="56B5777B">
        <w:trPr>
          <w:cantSplit/>
        </w:trPr>
        <w:tc>
          <w:tcPr>
            <w:tcW w:w="2884" w:type="dxa"/>
          </w:tcPr>
          <w:p w14:paraId="5A70A06E" w14:textId="77777777" w:rsidR="00835C20" w:rsidRPr="007E0B31" w:rsidRDefault="00835C20" w:rsidP="00835C20">
            <w:pPr>
              <w:pStyle w:val="Arial11Bold"/>
              <w:rPr>
                <w:rFonts w:cs="Arial"/>
              </w:rPr>
            </w:pPr>
            <w:r w:rsidRPr="007E0B31">
              <w:rPr>
                <w:rFonts w:cs="Arial"/>
              </w:rPr>
              <w:t>CM Settlement Services Provider</w:t>
            </w:r>
          </w:p>
        </w:tc>
        <w:tc>
          <w:tcPr>
            <w:tcW w:w="6634" w:type="dxa"/>
          </w:tcPr>
          <w:p w14:paraId="2DC7749A" w14:textId="77777777" w:rsidR="00835C20" w:rsidRPr="007E0B31" w:rsidRDefault="00835C20" w:rsidP="00835C20">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835C20" w:rsidRPr="007E0B31" w14:paraId="332C4B74" w14:textId="77777777" w:rsidTr="56B5777B">
        <w:trPr>
          <w:cantSplit/>
        </w:trPr>
        <w:tc>
          <w:tcPr>
            <w:tcW w:w="2884" w:type="dxa"/>
          </w:tcPr>
          <w:p w14:paraId="09F4C595" w14:textId="77777777" w:rsidR="00835C20" w:rsidRPr="007E0B31" w:rsidRDefault="00835C20" w:rsidP="00835C20">
            <w:pPr>
              <w:pStyle w:val="Arial11Bold"/>
              <w:rPr>
                <w:rFonts w:cs="Arial"/>
              </w:rPr>
            </w:pPr>
            <w:r w:rsidRPr="007E0B31">
              <w:rPr>
                <w:rFonts w:cs="Arial"/>
              </w:rPr>
              <w:t>Code Administration Code of Practice</w:t>
            </w:r>
          </w:p>
        </w:tc>
        <w:tc>
          <w:tcPr>
            <w:tcW w:w="6634" w:type="dxa"/>
          </w:tcPr>
          <w:p w14:paraId="0E4CAD5D" w14:textId="77777777" w:rsidR="00835C20" w:rsidRPr="007E0B31" w:rsidRDefault="00835C20" w:rsidP="00835C20">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835C20" w:rsidRPr="007E0B31" w:rsidRDefault="00835C20" w:rsidP="00835C20">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835C20" w:rsidRPr="007E0B31" w:rsidRDefault="00835C20" w:rsidP="00835C20">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835C20" w:rsidRPr="007E0B31" w:rsidRDefault="00835C20" w:rsidP="00835C20">
            <w:pPr>
              <w:pStyle w:val="TableArial11"/>
              <w:ind w:left="580" w:hanging="580"/>
              <w:rPr>
                <w:rFonts w:cs="Arial"/>
              </w:rPr>
            </w:pPr>
            <w:r w:rsidRPr="007E0B31">
              <w:rPr>
                <w:rFonts w:cs="Arial"/>
              </w:rPr>
              <w:t>(c)</w:t>
            </w:r>
            <w:r w:rsidRPr="007E0B31">
              <w:rPr>
                <w:rFonts w:cs="Arial"/>
              </w:rPr>
              <w:tab/>
              <w:t>re-published from time to time;</w:t>
            </w:r>
          </w:p>
        </w:tc>
      </w:tr>
      <w:tr w:rsidR="00835C20" w:rsidRPr="007E0B31" w14:paraId="3C612BE7" w14:textId="77777777" w:rsidTr="56B5777B">
        <w:trPr>
          <w:cantSplit/>
        </w:trPr>
        <w:tc>
          <w:tcPr>
            <w:tcW w:w="2884" w:type="dxa"/>
          </w:tcPr>
          <w:p w14:paraId="4746CA2B" w14:textId="77777777" w:rsidR="00835C20" w:rsidRPr="007E0B31" w:rsidRDefault="00835C20" w:rsidP="00835C20">
            <w:pPr>
              <w:pStyle w:val="Arial11Bold"/>
              <w:rPr>
                <w:rFonts w:cs="Arial"/>
              </w:rPr>
            </w:pPr>
            <w:r w:rsidRPr="007E0B31">
              <w:rPr>
                <w:rFonts w:cs="Arial"/>
              </w:rPr>
              <w:t>Code Administrator</w:t>
            </w:r>
          </w:p>
        </w:tc>
        <w:tc>
          <w:tcPr>
            <w:tcW w:w="6634" w:type="dxa"/>
          </w:tcPr>
          <w:p w14:paraId="01C6A2D3" w14:textId="44BB01E7" w:rsidR="00835C20" w:rsidRPr="007E0B31" w:rsidRDefault="00835C20" w:rsidP="00835C20">
            <w:pPr>
              <w:pStyle w:val="TableArial11"/>
              <w:rPr>
                <w:rFonts w:cs="Arial"/>
              </w:rPr>
            </w:pPr>
            <w:r w:rsidRPr="007E0B31">
              <w:rPr>
                <w:rFonts w:cs="Arial"/>
              </w:rPr>
              <w:t xml:space="preserve">Means </w:t>
            </w:r>
            <w:r>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835C20" w:rsidRPr="007E0B31" w14:paraId="534D6802" w14:textId="77777777" w:rsidTr="56B5777B">
        <w:trPr>
          <w:cantSplit/>
        </w:trPr>
        <w:tc>
          <w:tcPr>
            <w:tcW w:w="2884" w:type="dxa"/>
          </w:tcPr>
          <w:p w14:paraId="76DE200C" w14:textId="77777777" w:rsidR="00835C20" w:rsidRPr="007E0B31" w:rsidRDefault="00835C20" w:rsidP="00835C20">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835C20" w:rsidRPr="007E0B31" w:rsidRDefault="00835C20" w:rsidP="00835C20">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835C20" w:rsidRPr="007E0B31" w14:paraId="43407D7D" w14:textId="77777777" w:rsidTr="56B5777B">
        <w:trPr>
          <w:cantSplit/>
        </w:trPr>
        <w:tc>
          <w:tcPr>
            <w:tcW w:w="2884" w:type="dxa"/>
          </w:tcPr>
          <w:p w14:paraId="5B9BF2D6" w14:textId="77777777" w:rsidR="00835C20" w:rsidRPr="007E0B31" w:rsidRDefault="00835C20" w:rsidP="00835C20">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835C20" w:rsidRPr="007E0B31" w:rsidRDefault="00835C20" w:rsidP="00835C20">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835C20" w:rsidRPr="007E0B31" w14:paraId="463D32E9" w14:textId="77777777" w:rsidTr="56B5777B">
        <w:trPr>
          <w:cantSplit/>
        </w:trPr>
        <w:tc>
          <w:tcPr>
            <w:tcW w:w="2884" w:type="dxa"/>
          </w:tcPr>
          <w:p w14:paraId="1C1B07FE" w14:textId="77777777" w:rsidR="00835C20" w:rsidRPr="007E0B31" w:rsidRDefault="00835C20" w:rsidP="00835C20">
            <w:pPr>
              <w:pStyle w:val="Arial11Bold"/>
              <w:rPr>
                <w:rFonts w:cs="Arial"/>
              </w:rPr>
            </w:pPr>
            <w:r w:rsidRPr="007E0B31">
              <w:rPr>
                <w:rFonts w:cs="Arial"/>
              </w:rPr>
              <w:t>Commercial Ancillary Services</w:t>
            </w:r>
          </w:p>
        </w:tc>
        <w:tc>
          <w:tcPr>
            <w:tcW w:w="6634" w:type="dxa"/>
          </w:tcPr>
          <w:p w14:paraId="540E5E1C" w14:textId="13FD08FB" w:rsidR="00835C20" w:rsidRPr="007E0B31" w:rsidRDefault="00835C20" w:rsidP="00835C20">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Pr>
                <w:rFonts w:cs="Arial"/>
              </w:rPr>
              <w:t xml:space="preserve"> such as a </w:t>
            </w:r>
            <w:r>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835C20" w:rsidRPr="007E0B31" w14:paraId="087E5018" w14:textId="77777777" w:rsidTr="56B5777B">
        <w:trPr>
          <w:cantSplit/>
        </w:trPr>
        <w:tc>
          <w:tcPr>
            <w:tcW w:w="2884" w:type="dxa"/>
          </w:tcPr>
          <w:p w14:paraId="34D6ED36" w14:textId="77777777" w:rsidR="00835C20" w:rsidRPr="007E0B31" w:rsidRDefault="00835C20" w:rsidP="00835C20">
            <w:pPr>
              <w:pStyle w:val="Arial11Bold"/>
              <w:rPr>
                <w:rFonts w:cs="Arial"/>
              </w:rPr>
            </w:pPr>
            <w:r w:rsidRPr="007E0B31">
              <w:rPr>
                <w:rFonts w:cs="Arial"/>
              </w:rPr>
              <w:lastRenderedPageBreak/>
              <w:t>Commercial Boundary</w:t>
            </w:r>
          </w:p>
        </w:tc>
        <w:tc>
          <w:tcPr>
            <w:tcW w:w="6634" w:type="dxa"/>
          </w:tcPr>
          <w:p w14:paraId="3456FEEB" w14:textId="77777777" w:rsidR="00835C20" w:rsidRPr="007E0B31" w:rsidRDefault="00835C20" w:rsidP="00835C20">
            <w:pPr>
              <w:pStyle w:val="TableArial11"/>
              <w:rPr>
                <w:rFonts w:cs="Arial"/>
              </w:rPr>
            </w:pPr>
            <w:r w:rsidRPr="007E0B31">
              <w:rPr>
                <w:rFonts w:cs="Arial"/>
              </w:rPr>
              <w:t xml:space="preserve">Has the meaning set out in the </w:t>
            </w:r>
            <w:r w:rsidRPr="007E0B31">
              <w:rPr>
                <w:rFonts w:cs="Arial"/>
                <w:b/>
              </w:rPr>
              <w:t>CUSC</w:t>
            </w:r>
          </w:p>
        </w:tc>
      </w:tr>
      <w:tr w:rsidR="00835C20" w:rsidRPr="007E0B31" w14:paraId="111D9245" w14:textId="77777777" w:rsidTr="56B5777B">
        <w:trPr>
          <w:cantSplit/>
        </w:trPr>
        <w:tc>
          <w:tcPr>
            <w:tcW w:w="2884" w:type="dxa"/>
          </w:tcPr>
          <w:p w14:paraId="6314FD8D" w14:textId="1347C9AB" w:rsidR="00835C20" w:rsidRPr="007E0B31" w:rsidRDefault="00835C20" w:rsidP="00835C20">
            <w:pPr>
              <w:pStyle w:val="Arial11Bold"/>
              <w:rPr>
                <w:rFonts w:cs="Arial"/>
              </w:rPr>
            </w:pPr>
            <w:r>
              <w:rPr>
                <w:rFonts w:cs="Arial"/>
              </w:rPr>
              <w:t>Committed Level</w:t>
            </w:r>
          </w:p>
        </w:tc>
        <w:tc>
          <w:tcPr>
            <w:tcW w:w="6634" w:type="dxa"/>
          </w:tcPr>
          <w:p w14:paraId="374FF2AC" w14:textId="4AE75871" w:rsidR="00835C20" w:rsidRPr="007E0B31" w:rsidRDefault="00835C20" w:rsidP="00835C20">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Pr="00A87826">
              <w:rPr>
                <w:rFonts w:cs="Arial"/>
                <w:bCs/>
              </w:rPr>
              <w:t>.</w:t>
            </w:r>
          </w:p>
        </w:tc>
      </w:tr>
      <w:tr w:rsidR="00835C20" w:rsidRPr="007E0B31" w14:paraId="64F75C8A" w14:textId="77777777" w:rsidTr="56B5777B">
        <w:trPr>
          <w:cantSplit/>
        </w:trPr>
        <w:tc>
          <w:tcPr>
            <w:tcW w:w="2884" w:type="dxa"/>
          </w:tcPr>
          <w:p w14:paraId="70D37093" w14:textId="77777777" w:rsidR="00835C20" w:rsidRPr="007E0B31" w:rsidRDefault="00835C20" w:rsidP="00835C20">
            <w:pPr>
              <w:pStyle w:val="Arial11Bold"/>
              <w:rPr>
                <w:rFonts w:cs="Arial"/>
              </w:rPr>
            </w:pPr>
            <w:r w:rsidRPr="007E0B31">
              <w:rPr>
                <w:rFonts w:cs="Arial"/>
              </w:rPr>
              <w:t>Committed Project Planning Data</w:t>
            </w:r>
          </w:p>
        </w:tc>
        <w:tc>
          <w:tcPr>
            <w:tcW w:w="6634" w:type="dxa"/>
          </w:tcPr>
          <w:p w14:paraId="7A9298A8" w14:textId="77777777" w:rsidR="00835C20" w:rsidRPr="007E0B31" w:rsidRDefault="00835C20" w:rsidP="00835C20">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835C20" w:rsidRPr="007E0B31" w14:paraId="463F2825" w14:textId="77777777" w:rsidTr="56B5777B">
        <w:trPr>
          <w:cantSplit/>
        </w:trPr>
        <w:tc>
          <w:tcPr>
            <w:tcW w:w="2884" w:type="dxa"/>
          </w:tcPr>
          <w:p w14:paraId="00A60F8D" w14:textId="77777777" w:rsidR="00835C20" w:rsidRPr="007E0B31" w:rsidRDefault="00835C20" w:rsidP="00835C20">
            <w:pPr>
              <w:pStyle w:val="Arial11Bold"/>
              <w:rPr>
                <w:rFonts w:cs="Arial"/>
              </w:rPr>
            </w:pPr>
            <w:r w:rsidRPr="007E0B31">
              <w:rPr>
                <w:rFonts w:cs="Arial"/>
              </w:rPr>
              <w:t>Common Collection Busbar</w:t>
            </w:r>
          </w:p>
        </w:tc>
        <w:tc>
          <w:tcPr>
            <w:tcW w:w="6634" w:type="dxa"/>
          </w:tcPr>
          <w:p w14:paraId="7DAF3989" w14:textId="77777777" w:rsidR="00835C20" w:rsidRPr="007E0B31" w:rsidRDefault="00835C20" w:rsidP="00835C20">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CE2E54" w:rsidRPr="007E0B31" w14:paraId="151A7252" w14:textId="77777777" w:rsidTr="56B5777B">
        <w:trPr>
          <w:cantSplit/>
        </w:trPr>
        <w:tc>
          <w:tcPr>
            <w:tcW w:w="2884" w:type="dxa"/>
          </w:tcPr>
          <w:p w14:paraId="3F4EA4CE" w14:textId="18CC2685" w:rsidR="00CE2E54" w:rsidRPr="007E0B31" w:rsidRDefault="00CE2E54" w:rsidP="00CE2E54">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47153EE3" w14:textId="6AEE7496" w:rsidR="00CE2E54" w:rsidRPr="007E0B31" w:rsidRDefault="00CE2E54" w:rsidP="00CE2E54">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on the basis of competitive tendering undertaken pursuant to Section 6C of the Electricity Act 1989.</w:t>
            </w:r>
            <w:r w:rsidRPr="000E05DD">
              <w:rPr>
                <w:rFonts w:cs="Arial"/>
              </w:rPr>
              <w:t> </w:t>
            </w:r>
          </w:p>
        </w:tc>
      </w:tr>
      <w:tr w:rsidR="00CE2E54" w:rsidRPr="007E0B31" w14:paraId="6CAB065E" w14:textId="77777777" w:rsidTr="56B5777B">
        <w:trPr>
          <w:cantSplit/>
        </w:trPr>
        <w:tc>
          <w:tcPr>
            <w:tcW w:w="2884" w:type="dxa"/>
          </w:tcPr>
          <w:p w14:paraId="420E5B90" w14:textId="58FB8824" w:rsidR="00CE2E54" w:rsidRPr="007E0B31" w:rsidRDefault="00CE2E54" w:rsidP="00CE2E54">
            <w:pPr>
              <w:pStyle w:val="Arial11Bold"/>
              <w:rPr>
                <w:rFonts w:cs="Arial"/>
              </w:rPr>
            </w:pPr>
            <w:r w:rsidRPr="00411C8B">
              <w:rPr>
                <w:rFonts w:cs="Arial"/>
                <w:bCs/>
              </w:rPr>
              <w:t>Competitively Appointed Transmission Licensee Interface Point</w:t>
            </w:r>
          </w:p>
        </w:tc>
        <w:tc>
          <w:tcPr>
            <w:tcW w:w="6634" w:type="dxa"/>
          </w:tcPr>
          <w:p w14:paraId="3BDB71D7" w14:textId="44A2AB6A" w:rsidR="00CE2E54" w:rsidRPr="007E0B31" w:rsidRDefault="00CE2E54" w:rsidP="00CE2E54">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CE2E54" w:rsidRPr="007E0B31" w14:paraId="3A09F94C" w14:textId="77777777" w:rsidTr="56B5777B">
        <w:trPr>
          <w:cantSplit/>
        </w:trPr>
        <w:tc>
          <w:tcPr>
            <w:tcW w:w="2884" w:type="dxa"/>
          </w:tcPr>
          <w:p w14:paraId="7FF3DDB1" w14:textId="77777777" w:rsidR="00CE2E54" w:rsidRPr="007E0B31" w:rsidRDefault="00CE2E54" w:rsidP="00CE2E54">
            <w:pPr>
              <w:pStyle w:val="Arial11Bold"/>
              <w:rPr>
                <w:rFonts w:cs="Arial"/>
              </w:rPr>
            </w:pPr>
            <w:r w:rsidRPr="007E0B31">
              <w:rPr>
                <w:rFonts w:cs="Arial"/>
              </w:rPr>
              <w:t>Completion Date</w:t>
            </w:r>
          </w:p>
        </w:tc>
        <w:tc>
          <w:tcPr>
            <w:tcW w:w="6634" w:type="dxa"/>
          </w:tcPr>
          <w:p w14:paraId="498CCFBA" w14:textId="77777777" w:rsidR="00CE2E54" w:rsidRPr="007E0B31" w:rsidRDefault="00CE2E54" w:rsidP="00CE2E54">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CE2E54" w:rsidRPr="007E0B31" w14:paraId="36E1C487" w14:textId="77777777" w:rsidTr="56B5777B">
        <w:trPr>
          <w:cantSplit/>
        </w:trPr>
        <w:tc>
          <w:tcPr>
            <w:tcW w:w="2884" w:type="dxa"/>
          </w:tcPr>
          <w:p w14:paraId="2BADB393" w14:textId="77777777" w:rsidR="00CE2E54" w:rsidRPr="007E0B31" w:rsidRDefault="00CE2E54" w:rsidP="00CE2E54">
            <w:pPr>
              <w:pStyle w:val="Arial11Bold"/>
              <w:rPr>
                <w:rFonts w:cs="Arial"/>
              </w:rPr>
            </w:pPr>
            <w:r w:rsidRPr="007E0B31">
              <w:rPr>
                <w:rFonts w:cs="Arial"/>
              </w:rPr>
              <w:t>Complex</w:t>
            </w:r>
          </w:p>
        </w:tc>
        <w:tc>
          <w:tcPr>
            <w:tcW w:w="6634" w:type="dxa"/>
          </w:tcPr>
          <w:p w14:paraId="41CED582" w14:textId="77777777" w:rsidR="00CE2E54" w:rsidRPr="007E0B31" w:rsidRDefault="00CE2E54" w:rsidP="00CE2E54">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CE2E54" w:rsidRPr="007E0B31" w14:paraId="175E8912" w14:textId="77777777" w:rsidTr="56B5777B">
        <w:trPr>
          <w:cantSplit/>
        </w:trPr>
        <w:tc>
          <w:tcPr>
            <w:tcW w:w="2884" w:type="dxa"/>
          </w:tcPr>
          <w:p w14:paraId="0E3D42E4" w14:textId="77777777" w:rsidR="00CE2E54" w:rsidRPr="007E0B31" w:rsidRDefault="00CE2E54" w:rsidP="00CE2E54">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E2E54" w:rsidRPr="007E0B31" w:rsidRDefault="00CE2E54" w:rsidP="00CE2E54">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CE2E54" w:rsidRPr="007E0B31" w14:paraId="764A3D21" w14:textId="77777777" w:rsidTr="56B5777B">
        <w:trPr>
          <w:cantSplit/>
        </w:trPr>
        <w:tc>
          <w:tcPr>
            <w:tcW w:w="2884" w:type="dxa"/>
          </w:tcPr>
          <w:p w14:paraId="20BD27CC" w14:textId="5B7DE624" w:rsidR="00CE2E54" w:rsidRPr="007E0B31" w:rsidRDefault="00CE2E54" w:rsidP="00CE2E54">
            <w:pPr>
              <w:pStyle w:val="Arial11Bold"/>
              <w:rPr>
                <w:rFonts w:cs="Arial"/>
              </w:rPr>
            </w:pPr>
            <w:bookmarkStart w:id="66" w:name="_DV_C9"/>
            <w:r w:rsidRPr="007E0B31">
              <w:rPr>
                <w:rFonts w:cs="Arial"/>
              </w:rPr>
              <w:lastRenderedPageBreak/>
              <w:t>Compliance Statement</w:t>
            </w:r>
            <w:bookmarkEnd w:id="66"/>
          </w:p>
        </w:tc>
        <w:tc>
          <w:tcPr>
            <w:tcW w:w="6634" w:type="dxa"/>
          </w:tcPr>
          <w:p w14:paraId="13AC6FB0" w14:textId="77777777" w:rsidR="00CE2E54" w:rsidRPr="00E61A96" w:rsidRDefault="00CE2E54" w:rsidP="00CE2E54">
            <w:pPr>
              <w:pStyle w:val="TableArial11"/>
              <w:rPr>
                <w:rFonts w:cs="Arial"/>
              </w:rPr>
            </w:pPr>
            <w:bookmarkStart w:id="67"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67"/>
          </w:p>
          <w:p w14:paraId="59457DB7" w14:textId="77777777" w:rsidR="00CE2E54" w:rsidRPr="00E61A96" w:rsidRDefault="00CE2E54" w:rsidP="00CE2E54">
            <w:pPr>
              <w:pStyle w:val="TableArial11"/>
              <w:rPr>
                <w:rFonts w:cs="Arial"/>
              </w:rPr>
            </w:pPr>
            <w:bookmarkStart w:id="68" w:name="_DV_C11"/>
            <w:r w:rsidRPr="00E61A96">
              <w:rPr>
                <w:rFonts w:cs="Arial"/>
                <w:b/>
              </w:rPr>
              <w:t>Generating Unit(s)</w:t>
            </w:r>
            <w:r w:rsidRPr="00E61A96">
              <w:rPr>
                <w:rFonts w:cs="Arial"/>
              </w:rPr>
              <w:t xml:space="preserve">; or, </w:t>
            </w:r>
            <w:bookmarkEnd w:id="68"/>
          </w:p>
          <w:p w14:paraId="59F4B9F5" w14:textId="68CBD074" w:rsidR="00CE2E54" w:rsidRPr="00E61A96" w:rsidRDefault="00CE2E54" w:rsidP="00CE2E54">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 xml:space="preserve">DC Connected Power Park Modules </w:t>
            </w:r>
            <w:r w:rsidRPr="00E61A96">
              <w:rPr>
                <w:rFonts w:cs="Arial"/>
              </w:rPr>
              <w:t xml:space="preserve">and/or </w:t>
            </w:r>
            <w:r w:rsidRPr="00E61A96">
              <w:rPr>
                <w:rFonts w:cs="Arial"/>
                <w:b/>
                <w:bCs/>
              </w:rPr>
              <w:t>Electricity Storage Modules</w:t>
            </w:r>
            <w:r w:rsidRPr="00E61A96">
              <w:rPr>
                <w:rFonts w:cs="Arial"/>
              </w:rPr>
              <w:t>); or,</w:t>
            </w:r>
          </w:p>
          <w:p w14:paraId="1C8EDC19" w14:textId="77777777" w:rsidR="00CE2E54" w:rsidRPr="00E61A96" w:rsidRDefault="00CE2E54" w:rsidP="00CE2E54">
            <w:pPr>
              <w:pStyle w:val="TableArial11"/>
              <w:rPr>
                <w:rFonts w:cs="Arial"/>
              </w:rPr>
            </w:pPr>
            <w:bookmarkStart w:id="69" w:name="_DV_C12"/>
            <w:r w:rsidRPr="00E61A96">
              <w:rPr>
                <w:rFonts w:cs="Arial"/>
                <w:b/>
              </w:rPr>
              <w:t>CCGT Module(s)</w:t>
            </w:r>
            <w:r w:rsidRPr="00E61A96">
              <w:rPr>
                <w:rFonts w:cs="Arial"/>
              </w:rPr>
              <w:t xml:space="preserve">; or, </w:t>
            </w:r>
            <w:bookmarkEnd w:id="69"/>
          </w:p>
          <w:p w14:paraId="2F9E7ABB" w14:textId="77777777" w:rsidR="00CE2E54" w:rsidRPr="00E61A96" w:rsidRDefault="00CE2E54" w:rsidP="00CE2E54">
            <w:pPr>
              <w:pStyle w:val="TableArial11"/>
              <w:rPr>
                <w:rFonts w:cs="Arial"/>
              </w:rPr>
            </w:pPr>
            <w:bookmarkStart w:id="70" w:name="_DV_C13"/>
            <w:r w:rsidRPr="00E61A96">
              <w:rPr>
                <w:rFonts w:cs="Arial"/>
                <w:b/>
              </w:rPr>
              <w:t>Power Park Module(s)</w:t>
            </w:r>
            <w:r w:rsidRPr="00E61A96">
              <w:rPr>
                <w:rFonts w:cs="Arial"/>
              </w:rPr>
              <w:t xml:space="preserve">; or, </w:t>
            </w:r>
            <w:bookmarkEnd w:id="70"/>
          </w:p>
          <w:p w14:paraId="6DD734FE" w14:textId="77777777" w:rsidR="00CE2E54" w:rsidRPr="00E61A96" w:rsidRDefault="00CE2E54" w:rsidP="00CE2E54">
            <w:pPr>
              <w:pStyle w:val="TableArial11"/>
              <w:rPr>
                <w:rFonts w:cs="Arial"/>
                <w:b/>
              </w:rPr>
            </w:pPr>
            <w:bookmarkStart w:id="71"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CE2E54" w:rsidRPr="00E61A96" w:rsidRDefault="00CE2E54" w:rsidP="00CE2E54">
            <w:pPr>
              <w:pStyle w:val="TableArial11"/>
              <w:rPr>
                <w:rFonts w:cs="Arial"/>
                <w:b/>
              </w:rPr>
            </w:pPr>
            <w:r w:rsidRPr="00E61A96">
              <w:rPr>
                <w:rFonts w:cs="Arial"/>
                <w:b/>
              </w:rPr>
              <w:t>HVDC Systems</w:t>
            </w:r>
            <w:r w:rsidRPr="005C20E3">
              <w:rPr>
                <w:rFonts w:cs="Arial"/>
              </w:rPr>
              <w:t>; or</w:t>
            </w:r>
          </w:p>
          <w:p w14:paraId="750A8CFF" w14:textId="77777777" w:rsidR="00CE2E54" w:rsidRPr="005C20E3" w:rsidRDefault="00CE2E54" w:rsidP="00CE2E54">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CE2E54" w:rsidRPr="005C20E3" w:rsidRDefault="00CE2E54" w:rsidP="00CE2E54">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CE2E54" w:rsidRPr="00E61A96" w:rsidRDefault="00CE2E54" w:rsidP="00CE2E54">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E2E54" w:rsidRPr="007E0B31" w:rsidRDefault="00CE2E54" w:rsidP="00CE2E54">
            <w:pPr>
              <w:pStyle w:val="TableArial11"/>
              <w:rPr>
                <w:rFonts w:cs="Arial"/>
              </w:rPr>
            </w:pPr>
            <w:bookmarkStart w:id="72" w:name="_DV_C15"/>
            <w:bookmarkEnd w:id="71"/>
            <w:r w:rsidRPr="00E61A96">
              <w:rPr>
                <w:rFonts w:cs="Arial"/>
              </w:rPr>
              <w:t xml:space="preserve">In the form provided by </w:t>
            </w:r>
            <w:r w:rsidRPr="00E61A96">
              <w:rPr>
                <w:rFonts w:cs="Arial"/>
                <w:b/>
              </w:rPr>
              <w:t>The Company</w:t>
            </w:r>
            <w:r w:rsidRPr="00E61A96">
              <w:rPr>
                <w:rFonts w:cs="Arial"/>
              </w:rPr>
              <w:t xml:space="preserve"> to the relevant </w:t>
            </w:r>
            <w:r w:rsidRPr="00E61A96">
              <w:rPr>
                <w:rFonts w:cs="Arial"/>
                <w:b/>
              </w:rPr>
              <w:t>User</w:t>
            </w:r>
            <w:r w:rsidRPr="00E61A96">
              <w:rPr>
                <w:rFonts w:cs="Arial"/>
              </w:rPr>
              <w:t xml:space="preserve"> or another format as agreed between the </w:t>
            </w:r>
            <w:r w:rsidRPr="00E61A96">
              <w:rPr>
                <w:rFonts w:cs="Arial"/>
                <w:b/>
              </w:rPr>
              <w:t>User</w:t>
            </w:r>
            <w:r w:rsidRPr="00E61A96">
              <w:rPr>
                <w:rFonts w:cs="Arial"/>
              </w:rPr>
              <w:t xml:space="preserve"> and </w:t>
            </w:r>
            <w:r w:rsidRPr="00E61A96">
              <w:rPr>
                <w:rFonts w:cs="Arial"/>
                <w:b/>
              </w:rPr>
              <w:t>The Company</w:t>
            </w:r>
            <w:r w:rsidRPr="00E61A96">
              <w:rPr>
                <w:rFonts w:cs="Arial"/>
              </w:rPr>
              <w:t>.</w:t>
            </w:r>
            <w:bookmarkEnd w:id="72"/>
          </w:p>
        </w:tc>
      </w:tr>
      <w:tr w:rsidR="00CE2E54" w:rsidRPr="007E0B31" w14:paraId="06D87C8F" w14:textId="77777777" w:rsidTr="56B5777B">
        <w:trPr>
          <w:cantSplit/>
        </w:trPr>
        <w:tc>
          <w:tcPr>
            <w:tcW w:w="2884" w:type="dxa"/>
          </w:tcPr>
          <w:p w14:paraId="1918120D" w14:textId="77777777" w:rsidR="00CE2E54" w:rsidRPr="007E0B31" w:rsidRDefault="00CE2E54" w:rsidP="00CE2E54">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E2E54" w:rsidRPr="007E0B31" w:rsidRDefault="00CE2E54" w:rsidP="00CE2E54">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CE2E54" w:rsidRPr="007E0B31" w14:paraId="3ED81227" w14:textId="77777777" w:rsidTr="56B5777B">
        <w:trPr>
          <w:cantSplit/>
        </w:trPr>
        <w:tc>
          <w:tcPr>
            <w:tcW w:w="2884" w:type="dxa"/>
          </w:tcPr>
          <w:p w14:paraId="3A2F3CB6" w14:textId="77777777" w:rsidR="00CE2E54" w:rsidRPr="007E0B31" w:rsidRDefault="00CE2E54" w:rsidP="00CE2E54">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CE2E54" w:rsidRPr="007E0B31" w:rsidRDefault="00CE2E54" w:rsidP="00CE2E54">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CE2E54" w:rsidRPr="007E0B31" w14:paraId="1EF85FD5" w14:textId="77777777" w:rsidTr="56B5777B">
        <w:trPr>
          <w:cantSplit/>
        </w:trPr>
        <w:tc>
          <w:tcPr>
            <w:tcW w:w="2884" w:type="dxa"/>
          </w:tcPr>
          <w:p w14:paraId="023D3019" w14:textId="77777777" w:rsidR="00CE2E54" w:rsidRPr="007E0B31" w:rsidRDefault="00CE2E54" w:rsidP="00CE2E54">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CE2E54" w:rsidRPr="007E0B31" w:rsidRDefault="00CE2E54" w:rsidP="00CE2E54">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CE2E54" w:rsidRPr="007E0B31" w14:paraId="71C93C62" w14:textId="77777777" w:rsidTr="56B5777B">
        <w:trPr>
          <w:cantSplit/>
        </w:trPr>
        <w:tc>
          <w:tcPr>
            <w:tcW w:w="2884" w:type="dxa"/>
          </w:tcPr>
          <w:p w14:paraId="39813E66" w14:textId="77777777" w:rsidR="00CE2E54" w:rsidRPr="007E0B31" w:rsidRDefault="00CE2E54" w:rsidP="00CE2E54">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CE2E54" w:rsidRPr="007E0B31" w:rsidRDefault="00CE2E54" w:rsidP="00CE2E54">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CE2E54" w:rsidRPr="007E0B31" w14:paraId="2BF7BC2C" w14:textId="77777777" w:rsidTr="56B5777B">
        <w:trPr>
          <w:cantSplit/>
        </w:trPr>
        <w:tc>
          <w:tcPr>
            <w:tcW w:w="2884" w:type="dxa"/>
          </w:tcPr>
          <w:p w14:paraId="501E731D" w14:textId="77777777" w:rsidR="00CE2E54" w:rsidRPr="007E0B31" w:rsidRDefault="00CE2E54" w:rsidP="00CE2E54">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CE2E54" w:rsidRPr="007E0B31" w:rsidRDefault="00CE2E54" w:rsidP="00CE2E54">
            <w:pPr>
              <w:pStyle w:val="TableArial11"/>
              <w:rPr>
                <w:rFonts w:cs="Arial"/>
              </w:rPr>
            </w:pPr>
            <w:r w:rsidRPr="007E0B31">
              <w:rPr>
                <w:rFonts w:cs="Arial"/>
              </w:rPr>
              <w:t xml:space="preserve">That portion of the Grid Code which is identified as the </w:t>
            </w:r>
            <w:r w:rsidRPr="007E0B31">
              <w:rPr>
                <w:rFonts w:cs="Arial"/>
                <w:b/>
              </w:rPr>
              <w:t xml:space="preserve">Connection Conditions </w:t>
            </w:r>
            <w:r w:rsidRPr="007E0B31">
              <w:rPr>
                <w:rFonts w:cs="Arial"/>
              </w:rPr>
              <w:t xml:space="preserve">being applicable to </w:t>
            </w:r>
            <w:r w:rsidRPr="00E87C29">
              <w:rPr>
                <w:rFonts w:cs="Arial"/>
                <w:b/>
              </w:rPr>
              <w:t>GB Code</w:t>
            </w:r>
            <w:r w:rsidRPr="005C20E3">
              <w:rPr>
                <w:b/>
              </w:rPr>
              <w:t xml:space="preserve"> </w:t>
            </w:r>
            <w:r w:rsidRPr="007E0B31">
              <w:rPr>
                <w:rFonts w:cs="Arial"/>
                <w:b/>
              </w:rPr>
              <w:t>Users</w:t>
            </w:r>
            <w:r w:rsidRPr="007E0B31">
              <w:rPr>
                <w:rFonts w:cs="Arial"/>
              </w:rPr>
              <w:t>.</w:t>
            </w:r>
          </w:p>
        </w:tc>
      </w:tr>
      <w:tr w:rsidR="00CE2E54" w:rsidRPr="007E0B31" w14:paraId="18CE60F1" w14:textId="77777777" w:rsidTr="56B5777B">
        <w:trPr>
          <w:cantSplit/>
        </w:trPr>
        <w:tc>
          <w:tcPr>
            <w:tcW w:w="2884" w:type="dxa"/>
          </w:tcPr>
          <w:p w14:paraId="59FAA8FE" w14:textId="77777777" w:rsidR="00CE2E54" w:rsidRPr="007E0B31" w:rsidRDefault="00CE2E54" w:rsidP="00CE2E54">
            <w:pPr>
              <w:pStyle w:val="Arial11Bold"/>
              <w:rPr>
                <w:rFonts w:cs="Arial"/>
              </w:rPr>
            </w:pPr>
            <w:r w:rsidRPr="007E0B31">
              <w:rPr>
                <w:rFonts w:cs="Arial"/>
              </w:rPr>
              <w:t>Connection Entry Capacity</w:t>
            </w:r>
          </w:p>
        </w:tc>
        <w:tc>
          <w:tcPr>
            <w:tcW w:w="6634" w:type="dxa"/>
          </w:tcPr>
          <w:p w14:paraId="0031FD48" w14:textId="77777777" w:rsidR="00CE2E54" w:rsidRPr="007E0B31" w:rsidRDefault="00CE2E54" w:rsidP="00CE2E54">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p>
        </w:tc>
      </w:tr>
      <w:tr w:rsidR="00CE2E54" w:rsidRPr="007E0B31" w14:paraId="49692C93" w14:textId="77777777" w:rsidTr="56B5777B">
        <w:trPr>
          <w:cantSplit/>
        </w:trPr>
        <w:tc>
          <w:tcPr>
            <w:tcW w:w="2884" w:type="dxa"/>
          </w:tcPr>
          <w:p w14:paraId="4069B05B" w14:textId="77777777" w:rsidR="00CE2E54" w:rsidRPr="007E0B31" w:rsidRDefault="00CE2E54" w:rsidP="00CE2E54">
            <w:pPr>
              <w:pStyle w:val="Arial11Bold"/>
              <w:rPr>
                <w:rFonts w:cs="Arial"/>
              </w:rPr>
            </w:pPr>
            <w:r w:rsidRPr="007E0B31">
              <w:rPr>
                <w:rFonts w:cs="Arial"/>
              </w:rPr>
              <w:lastRenderedPageBreak/>
              <w:t>Connected Planning Data</w:t>
            </w:r>
          </w:p>
        </w:tc>
        <w:tc>
          <w:tcPr>
            <w:tcW w:w="6634" w:type="dxa"/>
          </w:tcPr>
          <w:p w14:paraId="319F5ABF" w14:textId="77777777" w:rsidR="00CE2E54" w:rsidRPr="007E0B31" w:rsidRDefault="00CE2E54" w:rsidP="00CE2E54">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CE2E54" w:rsidRPr="007E0B31" w14:paraId="032C0763" w14:textId="77777777" w:rsidTr="56B5777B">
        <w:trPr>
          <w:cantSplit/>
        </w:trPr>
        <w:tc>
          <w:tcPr>
            <w:tcW w:w="2884" w:type="dxa"/>
          </w:tcPr>
          <w:p w14:paraId="62DFDF6A" w14:textId="77777777" w:rsidR="00CE2E54" w:rsidRPr="007E0B31" w:rsidRDefault="00CE2E54" w:rsidP="00CE2E54">
            <w:pPr>
              <w:pStyle w:val="Arial11Bold"/>
              <w:rPr>
                <w:rFonts w:cs="Arial"/>
              </w:rPr>
            </w:pPr>
            <w:r w:rsidRPr="007E0B31">
              <w:rPr>
                <w:rFonts w:cs="Arial"/>
              </w:rPr>
              <w:t>Connection Point</w:t>
            </w:r>
          </w:p>
        </w:tc>
        <w:tc>
          <w:tcPr>
            <w:tcW w:w="6634" w:type="dxa"/>
          </w:tcPr>
          <w:p w14:paraId="418AC172" w14:textId="77777777" w:rsidR="00CE2E54" w:rsidRPr="007E0B31" w:rsidRDefault="00CE2E54" w:rsidP="00CE2E54">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CE2E54" w:rsidRPr="007E0B31" w14:paraId="1ECEFAB2" w14:textId="77777777" w:rsidTr="56B5777B">
        <w:trPr>
          <w:cantSplit/>
        </w:trPr>
        <w:tc>
          <w:tcPr>
            <w:tcW w:w="2884" w:type="dxa"/>
          </w:tcPr>
          <w:p w14:paraId="4B2413B1" w14:textId="77777777" w:rsidR="00CE2E54" w:rsidRPr="007E0B31" w:rsidRDefault="00CE2E54" w:rsidP="00CE2E54">
            <w:pPr>
              <w:pStyle w:val="Arial11Bold"/>
              <w:rPr>
                <w:rFonts w:cs="Arial"/>
              </w:rPr>
            </w:pPr>
            <w:r w:rsidRPr="007E0B31">
              <w:rPr>
                <w:rFonts w:cs="Arial"/>
              </w:rPr>
              <w:t>Connection Site</w:t>
            </w:r>
          </w:p>
        </w:tc>
        <w:tc>
          <w:tcPr>
            <w:tcW w:w="6634" w:type="dxa"/>
          </w:tcPr>
          <w:p w14:paraId="42144605" w14:textId="77777777" w:rsidR="00CE2E54" w:rsidRPr="007E0B31" w:rsidRDefault="00CE2E54" w:rsidP="00CE2E54">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CE2E54" w:rsidRPr="007E0B31" w14:paraId="23196ECE" w14:textId="77777777" w:rsidTr="56B5777B">
        <w:trPr>
          <w:cantSplit/>
        </w:trPr>
        <w:tc>
          <w:tcPr>
            <w:tcW w:w="2884" w:type="dxa"/>
          </w:tcPr>
          <w:p w14:paraId="05744015" w14:textId="77777777" w:rsidR="00CE2E54" w:rsidRPr="007E0B31" w:rsidRDefault="00CE2E54" w:rsidP="00CE2E54">
            <w:pPr>
              <w:pStyle w:val="Arial11Bold"/>
              <w:rPr>
                <w:rFonts w:cs="Arial"/>
              </w:rPr>
            </w:pPr>
            <w:r w:rsidRPr="007E0B31">
              <w:rPr>
                <w:rFonts w:cs="Arial"/>
              </w:rPr>
              <w:t>Construction Agreement</w:t>
            </w:r>
          </w:p>
        </w:tc>
        <w:tc>
          <w:tcPr>
            <w:tcW w:w="6634" w:type="dxa"/>
          </w:tcPr>
          <w:p w14:paraId="57CB08B2" w14:textId="77777777" w:rsidR="00CE2E54" w:rsidRPr="007E0B31" w:rsidRDefault="00CE2E54" w:rsidP="00CE2E54">
            <w:pPr>
              <w:pStyle w:val="TableArial11"/>
              <w:rPr>
                <w:rFonts w:cs="Arial"/>
              </w:rPr>
            </w:pPr>
            <w:r w:rsidRPr="007E0B31">
              <w:rPr>
                <w:rFonts w:cs="Arial"/>
              </w:rPr>
              <w:t xml:space="preserve">Has the meaning set out in the </w:t>
            </w:r>
            <w:r w:rsidRPr="007E0B31">
              <w:rPr>
                <w:rFonts w:cs="Arial"/>
                <w:b/>
              </w:rPr>
              <w:t>CUSC</w:t>
            </w:r>
          </w:p>
        </w:tc>
      </w:tr>
      <w:tr w:rsidR="00CE2E54" w:rsidRPr="007E0B31" w14:paraId="11856CEF" w14:textId="77777777" w:rsidTr="56B5777B">
        <w:trPr>
          <w:cantSplit/>
        </w:trPr>
        <w:tc>
          <w:tcPr>
            <w:tcW w:w="2884" w:type="dxa"/>
          </w:tcPr>
          <w:p w14:paraId="21BC9C05" w14:textId="77777777" w:rsidR="00CE2E54" w:rsidRPr="007E0B31" w:rsidRDefault="00CE2E54" w:rsidP="00CE2E54">
            <w:pPr>
              <w:pStyle w:val="Arial11Bold"/>
              <w:rPr>
                <w:rFonts w:cs="Arial"/>
              </w:rPr>
            </w:pPr>
            <w:r w:rsidRPr="007E0B31">
              <w:rPr>
                <w:rFonts w:cs="Arial"/>
              </w:rPr>
              <w:t>Consumer Representative</w:t>
            </w:r>
          </w:p>
        </w:tc>
        <w:tc>
          <w:tcPr>
            <w:tcW w:w="6634" w:type="dxa"/>
          </w:tcPr>
          <w:p w14:paraId="5BBA34B8" w14:textId="77777777" w:rsidR="00CE2E54" w:rsidRPr="007E0B31" w:rsidRDefault="00CE2E54" w:rsidP="00CE2E54">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CE2E54" w:rsidRPr="007E0B31" w14:paraId="646FA376" w14:textId="77777777" w:rsidTr="56B5777B">
        <w:trPr>
          <w:cantSplit/>
        </w:trPr>
        <w:tc>
          <w:tcPr>
            <w:tcW w:w="2884" w:type="dxa"/>
          </w:tcPr>
          <w:p w14:paraId="46B0CA7D" w14:textId="77777777" w:rsidR="00CE2E54" w:rsidRPr="007E0B31" w:rsidRDefault="00CE2E54" w:rsidP="00CE2E54">
            <w:pPr>
              <w:pStyle w:val="Arial11Bold"/>
              <w:rPr>
                <w:rFonts w:cs="Arial"/>
              </w:rPr>
            </w:pPr>
            <w:r w:rsidRPr="007E0B31">
              <w:rPr>
                <w:rFonts w:cs="Arial"/>
              </w:rPr>
              <w:t>Contingency Reserve</w:t>
            </w:r>
          </w:p>
        </w:tc>
        <w:tc>
          <w:tcPr>
            <w:tcW w:w="6634" w:type="dxa"/>
          </w:tcPr>
          <w:p w14:paraId="07550A0F" w14:textId="77777777" w:rsidR="00CE2E54" w:rsidRPr="007E0B31" w:rsidRDefault="00CE2E54" w:rsidP="00CE2E54">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CE2E54" w:rsidRPr="007E0B31" w14:paraId="5AF82D96" w14:textId="77777777" w:rsidTr="56B5777B">
        <w:trPr>
          <w:cantSplit/>
        </w:trPr>
        <w:tc>
          <w:tcPr>
            <w:tcW w:w="2884" w:type="dxa"/>
          </w:tcPr>
          <w:p w14:paraId="4C7990EB" w14:textId="403E3043" w:rsidR="00CE2E54" w:rsidRPr="002B63E6" w:rsidRDefault="00CE2E54" w:rsidP="00CE2E54">
            <w:pPr>
              <w:pStyle w:val="Arial11Bold"/>
              <w:rPr>
                <w:rFonts w:cs="Arial"/>
              </w:rPr>
            </w:pPr>
            <w:r w:rsidRPr="002510FF">
              <w:rPr>
                <w:rFonts w:cs="Arial"/>
              </w:rPr>
              <w:t>Control Based Reactive Power</w:t>
            </w:r>
          </w:p>
        </w:tc>
        <w:tc>
          <w:tcPr>
            <w:tcW w:w="6634" w:type="dxa"/>
          </w:tcPr>
          <w:p w14:paraId="6EB96F85" w14:textId="2CCE559B" w:rsidR="00CE2E54" w:rsidRPr="00807CFB" w:rsidRDefault="00CE2E54" w:rsidP="00CE2E54">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CE2E54" w:rsidRPr="007E0B31" w14:paraId="53E01391" w14:textId="77777777" w:rsidTr="56B5777B">
        <w:trPr>
          <w:cantSplit/>
        </w:trPr>
        <w:tc>
          <w:tcPr>
            <w:tcW w:w="2884" w:type="dxa"/>
          </w:tcPr>
          <w:p w14:paraId="29DEC0AF" w14:textId="77777777" w:rsidR="00CE2E54" w:rsidRPr="007E0B31" w:rsidRDefault="00CE2E54" w:rsidP="00CE2E54">
            <w:pPr>
              <w:pStyle w:val="Arial11Bold"/>
              <w:rPr>
                <w:rFonts w:cs="Arial"/>
              </w:rPr>
            </w:pPr>
            <w:r w:rsidRPr="007E0B31">
              <w:rPr>
                <w:rFonts w:cs="Arial"/>
              </w:rPr>
              <w:t>Control Calls</w:t>
            </w:r>
          </w:p>
        </w:tc>
        <w:tc>
          <w:tcPr>
            <w:tcW w:w="6634" w:type="dxa"/>
          </w:tcPr>
          <w:p w14:paraId="6192B2BE" w14:textId="0BE63D7D" w:rsidR="00CE2E54" w:rsidRPr="007E0B31" w:rsidRDefault="00CE2E54" w:rsidP="00CE2E54">
            <w:pPr>
              <w:pStyle w:val="TableArial11"/>
              <w:rPr>
                <w:rFonts w:cs="Arial"/>
              </w:rPr>
            </w:pPr>
            <w:r w:rsidRPr="000D1208">
              <w:rPr>
                <w:rFonts w:cs="Arial"/>
              </w:rPr>
              <w:t xml:space="preserve">Telephone calls whose destination and/or origin is a </w:t>
            </w:r>
            <w:r w:rsidRPr="000D1208">
              <w:rPr>
                <w:rFonts w:cs="Arial"/>
                <w:b/>
              </w:rPr>
              <w:t>Control Centre</w:t>
            </w:r>
            <w:r w:rsidRPr="000D1208">
              <w:rPr>
                <w:rFonts w:cs="Arial"/>
              </w:rPr>
              <w:t xml:space="preserve"> </w:t>
            </w:r>
            <w:r w:rsidRPr="000D1208">
              <w:t xml:space="preserve">or </w:t>
            </w:r>
            <w:r w:rsidRPr="000D1208">
              <w:rPr>
                <w:b/>
              </w:rPr>
              <w:t>Control Point</w:t>
            </w:r>
            <w:r w:rsidRPr="000D1208">
              <w:t>, either from dedicated control desk telephone systems or dedicated telephone handsets</w:t>
            </w:r>
            <w:r w:rsidRPr="000D1208">
              <w:rPr>
                <w:rFonts w:cs="Arial"/>
              </w:rPr>
              <w:t xml:space="preserve">, and which, for the purpose of </w:t>
            </w:r>
            <w:r w:rsidRPr="000D1208">
              <w:rPr>
                <w:rFonts w:cs="Arial"/>
                <w:b/>
              </w:rPr>
              <w:t>Control Telephony</w:t>
            </w:r>
            <w:r w:rsidRPr="000D1208">
              <w:rPr>
                <w:rFonts w:cs="Arial"/>
              </w:rPr>
              <w:t>, have the right to exercise priority over (ie. disconnect) a call of a lower status.</w:t>
            </w:r>
          </w:p>
        </w:tc>
      </w:tr>
      <w:tr w:rsidR="00CE2E54" w:rsidRPr="007E0B31" w14:paraId="2493C15B" w14:textId="77777777" w:rsidTr="56B5777B">
        <w:trPr>
          <w:cantSplit/>
        </w:trPr>
        <w:tc>
          <w:tcPr>
            <w:tcW w:w="2884" w:type="dxa"/>
          </w:tcPr>
          <w:p w14:paraId="565B74C5" w14:textId="77777777" w:rsidR="00CE2E54" w:rsidRPr="007E0B31" w:rsidRDefault="00CE2E54" w:rsidP="00CE2E54">
            <w:pPr>
              <w:pStyle w:val="Arial11Bold"/>
              <w:rPr>
                <w:rFonts w:cs="Arial"/>
              </w:rPr>
            </w:pPr>
            <w:r w:rsidRPr="007E0B31">
              <w:rPr>
                <w:rFonts w:cs="Arial"/>
              </w:rPr>
              <w:t>Control Centre</w:t>
            </w:r>
          </w:p>
        </w:tc>
        <w:tc>
          <w:tcPr>
            <w:tcW w:w="6634" w:type="dxa"/>
          </w:tcPr>
          <w:p w14:paraId="0D9B9445" w14:textId="77777777" w:rsidR="00CE2E54" w:rsidRPr="007E0B31" w:rsidRDefault="00CE2E54" w:rsidP="00CE2E54">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CE2E54" w:rsidRPr="007E0B31" w14:paraId="0286B8A2" w14:textId="77777777" w:rsidTr="56B5777B">
        <w:trPr>
          <w:cantSplit/>
        </w:trPr>
        <w:tc>
          <w:tcPr>
            <w:tcW w:w="2884" w:type="dxa"/>
          </w:tcPr>
          <w:p w14:paraId="536D92EE" w14:textId="77777777" w:rsidR="00CE2E54" w:rsidRPr="007E0B31" w:rsidRDefault="00CE2E54" w:rsidP="00CE2E54">
            <w:pPr>
              <w:pStyle w:val="Arial11Bold"/>
              <w:rPr>
                <w:rFonts w:cs="Arial"/>
              </w:rPr>
            </w:pPr>
            <w:r w:rsidRPr="007E0B31">
              <w:rPr>
                <w:rFonts w:cs="Arial"/>
              </w:rPr>
              <w:t>Control Engineer</w:t>
            </w:r>
          </w:p>
        </w:tc>
        <w:tc>
          <w:tcPr>
            <w:tcW w:w="6634" w:type="dxa"/>
          </w:tcPr>
          <w:p w14:paraId="2DAA8A41" w14:textId="77777777" w:rsidR="00CE2E54" w:rsidRPr="007E0B31" w:rsidRDefault="00CE2E54" w:rsidP="00CE2E54">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CE2E54" w:rsidRPr="007E0B31" w14:paraId="4A061FA1" w14:textId="77777777" w:rsidTr="56B5777B">
        <w:trPr>
          <w:cantSplit/>
        </w:trPr>
        <w:tc>
          <w:tcPr>
            <w:tcW w:w="2884" w:type="dxa"/>
          </w:tcPr>
          <w:p w14:paraId="0565CA3D" w14:textId="77777777" w:rsidR="00CE2E54" w:rsidRPr="007E0B31" w:rsidRDefault="00CE2E54" w:rsidP="00CE2E54">
            <w:pPr>
              <w:pStyle w:val="Arial11Bold"/>
              <w:rPr>
                <w:rFonts w:cs="Arial"/>
              </w:rPr>
            </w:pPr>
            <w:r w:rsidRPr="007E0B31">
              <w:rPr>
                <w:rFonts w:cs="Arial"/>
              </w:rPr>
              <w:t>Control Person</w:t>
            </w:r>
          </w:p>
        </w:tc>
        <w:tc>
          <w:tcPr>
            <w:tcW w:w="6634" w:type="dxa"/>
          </w:tcPr>
          <w:p w14:paraId="2D0C4029" w14:textId="77777777" w:rsidR="00CE2E54" w:rsidRPr="007E0B31" w:rsidRDefault="00CE2E54" w:rsidP="00CE2E54">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CE2E54" w:rsidRPr="007E0B31" w14:paraId="12EB2467" w14:textId="77777777" w:rsidTr="56B5777B">
        <w:trPr>
          <w:cantSplit/>
        </w:trPr>
        <w:tc>
          <w:tcPr>
            <w:tcW w:w="2884" w:type="dxa"/>
          </w:tcPr>
          <w:p w14:paraId="19C43882" w14:textId="2FBBB530" w:rsidR="00CE2E54" w:rsidRPr="00B43A5F" w:rsidRDefault="00CE2E54" w:rsidP="00CE2E54">
            <w:pPr>
              <w:rPr>
                <w:bCs/>
              </w:rPr>
            </w:pPr>
            <w:r w:rsidRPr="005C20E3">
              <w:rPr>
                <w:rFonts w:cs="Arial"/>
                <w:b/>
                <w:bCs/>
              </w:rPr>
              <w:t>Control Phase</w:t>
            </w:r>
          </w:p>
          <w:p w14:paraId="1DA71278" w14:textId="77777777" w:rsidR="00CE2E54" w:rsidRPr="00A87826" w:rsidRDefault="00CE2E54" w:rsidP="00CE2E54"/>
          <w:p w14:paraId="14947776" w14:textId="77777777" w:rsidR="00CE2E54" w:rsidRPr="00A87826" w:rsidRDefault="00CE2E54" w:rsidP="00CE2E54"/>
          <w:p w14:paraId="04D42DE1" w14:textId="77777777" w:rsidR="00CE2E54" w:rsidRPr="00A87826" w:rsidRDefault="00CE2E54" w:rsidP="00CE2E54"/>
          <w:p w14:paraId="4E06E153" w14:textId="1EB79B79" w:rsidR="00CE2E54" w:rsidRPr="00A87826" w:rsidRDefault="00CE2E54" w:rsidP="00CE2E54">
            <w:pPr>
              <w:jc w:val="center"/>
            </w:pPr>
          </w:p>
        </w:tc>
        <w:tc>
          <w:tcPr>
            <w:tcW w:w="6634" w:type="dxa"/>
          </w:tcPr>
          <w:p w14:paraId="39628092" w14:textId="77777777" w:rsidR="00CE2E54" w:rsidRPr="007E0B31" w:rsidRDefault="00CE2E54" w:rsidP="00CE2E54">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CE2E54" w:rsidRPr="007E0B31" w14:paraId="027A8852" w14:textId="77777777" w:rsidTr="56B5777B">
        <w:trPr>
          <w:cantSplit/>
        </w:trPr>
        <w:tc>
          <w:tcPr>
            <w:tcW w:w="2884" w:type="dxa"/>
          </w:tcPr>
          <w:p w14:paraId="61E04235" w14:textId="77777777" w:rsidR="00CE2E54" w:rsidRPr="007E0B31" w:rsidRDefault="00CE2E54" w:rsidP="00CE2E54">
            <w:pPr>
              <w:pStyle w:val="Arial11Bold"/>
              <w:rPr>
                <w:rFonts w:cs="Arial"/>
              </w:rPr>
            </w:pPr>
            <w:r w:rsidRPr="007E0B31">
              <w:rPr>
                <w:rFonts w:cs="Arial"/>
              </w:rPr>
              <w:lastRenderedPageBreak/>
              <w:t>Control Point</w:t>
            </w:r>
          </w:p>
        </w:tc>
        <w:tc>
          <w:tcPr>
            <w:tcW w:w="6634" w:type="dxa"/>
          </w:tcPr>
          <w:p w14:paraId="7358CD55" w14:textId="77777777" w:rsidR="00CE2E54" w:rsidRPr="007E0B31" w:rsidRDefault="00CE2E54" w:rsidP="00CE2E54">
            <w:pPr>
              <w:pStyle w:val="TableArial11"/>
              <w:rPr>
                <w:rFonts w:cs="Arial"/>
              </w:rPr>
            </w:pPr>
            <w:r w:rsidRPr="007E0B31">
              <w:rPr>
                <w:rFonts w:cs="Arial"/>
              </w:rPr>
              <w:t>The point from which:-</w:t>
            </w:r>
          </w:p>
          <w:p w14:paraId="30CA2D2A" w14:textId="77777777" w:rsidR="00CE2E54" w:rsidRPr="007E0B31" w:rsidRDefault="00CE2E54" w:rsidP="00CE2E54">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CE2E54" w:rsidRPr="007E0B31" w:rsidRDefault="00CE2E54" w:rsidP="00CE2E54">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CE2E54" w:rsidRPr="007E0B31" w:rsidRDefault="00CE2E54" w:rsidP="00CE2E54">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CE2E54" w:rsidRPr="007E0B31" w:rsidRDefault="00CE2E54" w:rsidP="00CE2E54">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CE2E54" w:rsidRPr="007E0B31" w:rsidRDefault="00CE2E54" w:rsidP="00CE2E54">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CE2E54" w:rsidRPr="007E0B31" w:rsidRDefault="00CE2E54" w:rsidP="00CE2E54">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CE2E54" w:rsidRPr="007E0B31" w:rsidRDefault="00CE2E54" w:rsidP="00CE2E54">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CE2E54" w:rsidRPr="007E0B31" w:rsidRDefault="00CE2E54" w:rsidP="00CE2E54">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CE2E54" w:rsidRPr="007E0B31" w:rsidRDefault="00CE2E54" w:rsidP="00CE2E54">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CE2E54" w:rsidRPr="007E0B31" w14:paraId="3239CB2F" w14:textId="77777777" w:rsidTr="56B5777B">
        <w:trPr>
          <w:cantSplit/>
        </w:trPr>
        <w:tc>
          <w:tcPr>
            <w:tcW w:w="2884" w:type="dxa"/>
          </w:tcPr>
          <w:p w14:paraId="31CC584E" w14:textId="77777777" w:rsidR="00CE2E54" w:rsidRPr="007E0B31" w:rsidRDefault="00CE2E54" w:rsidP="00CE2E54">
            <w:pPr>
              <w:pStyle w:val="Arial11Bold"/>
              <w:rPr>
                <w:rFonts w:cs="Arial"/>
              </w:rPr>
            </w:pPr>
            <w:r w:rsidRPr="007E0B31">
              <w:rPr>
                <w:rFonts w:cs="Arial"/>
              </w:rPr>
              <w:t>Control Telephony</w:t>
            </w:r>
          </w:p>
        </w:tc>
        <w:tc>
          <w:tcPr>
            <w:tcW w:w="6634" w:type="dxa"/>
          </w:tcPr>
          <w:p w14:paraId="076469C1" w14:textId="1AD194F7" w:rsidR="00CE2E54" w:rsidRPr="007E0B31" w:rsidRDefault="00CE2E54" w:rsidP="00CE2E54">
            <w:pPr>
              <w:pStyle w:val="TableArial11"/>
              <w:rPr>
                <w:rFonts w:cs="Arial"/>
              </w:rPr>
            </w:pPr>
            <w:r w:rsidRPr="009E03DE">
              <w:rPr>
                <w:rFonts w:cs="Arial"/>
              </w:rPr>
              <w:t xml:space="preserve">The principal method by which a </w:t>
            </w:r>
            <w:r w:rsidRPr="009E03DE">
              <w:rPr>
                <w:rFonts w:cs="Arial"/>
                <w:b/>
              </w:rPr>
              <w:t>User's Responsible Engineer/Operator</w:t>
            </w:r>
            <w:r w:rsidRPr="009E03DE">
              <w:rPr>
                <w:rFonts w:cs="Arial"/>
                <w:bCs/>
              </w:rPr>
              <w:t xml:space="preserve">, </w:t>
            </w:r>
            <w:r w:rsidRPr="009E03DE">
              <w:t>the relevant</w:t>
            </w:r>
            <w:r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CE2E54" w:rsidRPr="007E0B31" w14:paraId="31949C78" w14:textId="77777777" w:rsidTr="56B5777B">
        <w:trPr>
          <w:cantSplit/>
        </w:trPr>
        <w:tc>
          <w:tcPr>
            <w:tcW w:w="2884" w:type="dxa"/>
          </w:tcPr>
          <w:p w14:paraId="6E349B25" w14:textId="77777777" w:rsidR="00CE2E54" w:rsidRPr="007E0B31" w:rsidRDefault="00CE2E54" w:rsidP="00CE2E54">
            <w:pPr>
              <w:pStyle w:val="Arial11Bold"/>
              <w:rPr>
                <w:rFonts w:cs="Arial"/>
              </w:rPr>
            </w:pPr>
            <w:r w:rsidRPr="007E0B31">
              <w:rPr>
                <w:rFonts w:cs="Arial"/>
              </w:rPr>
              <w:t>Core Industry Document</w:t>
            </w:r>
          </w:p>
        </w:tc>
        <w:tc>
          <w:tcPr>
            <w:tcW w:w="6634" w:type="dxa"/>
          </w:tcPr>
          <w:p w14:paraId="7330C8CF" w14:textId="73685C9A" w:rsidR="00CE2E54" w:rsidRPr="007E0B31" w:rsidRDefault="00CE2E54" w:rsidP="00CE2E54">
            <w:pPr>
              <w:pStyle w:val="TableArial11"/>
              <w:rPr>
                <w:rFonts w:cs="Arial"/>
              </w:rPr>
            </w:pPr>
            <w:r>
              <w:rPr>
                <w:rFonts w:cs="Arial"/>
              </w:rPr>
              <w:t>A</w:t>
            </w:r>
            <w:r w:rsidRPr="007E0B31">
              <w:rPr>
                <w:rFonts w:cs="Arial"/>
              </w:rPr>
              <w:t xml:space="preserve">s defined in the </w:t>
            </w:r>
            <w:r>
              <w:rPr>
                <w:rFonts w:cs="Arial"/>
                <w:b/>
              </w:rPr>
              <w:t>ESO</w:t>
            </w:r>
            <w:r w:rsidRPr="007E0B31">
              <w:rPr>
                <w:rFonts w:cs="Arial"/>
                <w:b/>
              </w:rPr>
              <w:t xml:space="preserve"> Licence</w:t>
            </w:r>
            <w:r>
              <w:rPr>
                <w:rFonts w:cs="Arial"/>
                <w:b/>
              </w:rPr>
              <w:t>.</w:t>
            </w:r>
          </w:p>
        </w:tc>
      </w:tr>
      <w:tr w:rsidR="00CE2E54" w:rsidRPr="007E0B31" w14:paraId="3A59B2AE" w14:textId="77777777" w:rsidTr="56B5777B">
        <w:trPr>
          <w:cantSplit/>
        </w:trPr>
        <w:tc>
          <w:tcPr>
            <w:tcW w:w="2884" w:type="dxa"/>
          </w:tcPr>
          <w:p w14:paraId="2D437765" w14:textId="77777777" w:rsidR="00CE2E54" w:rsidRPr="007E0B31" w:rsidRDefault="00CE2E54" w:rsidP="00CE2E54">
            <w:pPr>
              <w:pStyle w:val="Arial11Bold"/>
              <w:rPr>
                <w:rFonts w:cs="Arial"/>
              </w:rPr>
            </w:pPr>
            <w:r w:rsidRPr="007E0B31">
              <w:rPr>
                <w:rFonts w:cs="Arial"/>
              </w:rPr>
              <w:t>Core Industry Document Owner</w:t>
            </w:r>
          </w:p>
        </w:tc>
        <w:tc>
          <w:tcPr>
            <w:tcW w:w="6634" w:type="dxa"/>
          </w:tcPr>
          <w:p w14:paraId="10482254" w14:textId="77777777" w:rsidR="00CE2E54" w:rsidRPr="007E0B31" w:rsidRDefault="00CE2E54" w:rsidP="00CE2E54">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CE2E54" w:rsidRPr="007E0B31" w14:paraId="4E4A3859" w14:textId="77777777" w:rsidTr="56B5777B">
        <w:trPr>
          <w:cantSplit/>
        </w:trPr>
        <w:tc>
          <w:tcPr>
            <w:tcW w:w="2884" w:type="dxa"/>
          </w:tcPr>
          <w:p w14:paraId="5D17F633" w14:textId="778F2175" w:rsidR="00CE2E54" w:rsidRPr="002A73E9" w:rsidRDefault="00CE2E54" w:rsidP="00CE2E54">
            <w:pPr>
              <w:pStyle w:val="Arial11Bold"/>
              <w:rPr>
                <w:highlight w:val="green"/>
              </w:rPr>
            </w:pPr>
            <w:r w:rsidRPr="001227B2">
              <w:lastRenderedPageBreak/>
              <w:t>Critical Tools and Facilities</w:t>
            </w:r>
          </w:p>
        </w:tc>
        <w:tc>
          <w:tcPr>
            <w:tcW w:w="6634" w:type="dxa"/>
          </w:tcPr>
          <w:p w14:paraId="5F478205" w14:textId="26EA8B62" w:rsidR="00CE2E54" w:rsidRPr="001227B2" w:rsidRDefault="00CE2E54" w:rsidP="00CE2E54">
            <w:pPr>
              <w:spacing w:before="100" w:after="100"/>
              <w:jc w:val="both"/>
              <w:rPr>
                <w:b/>
              </w:rPr>
            </w:pPr>
            <w:r w:rsidRPr="001227B2">
              <w:rPr>
                <w:b/>
              </w:rPr>
              <w:t xml:space="preserve">Apparatus </w:t>
            </w:r>
            <w:r w:rsidRPr="001227B2">
              <w:t>and tools required in relation to</w:t>
            </w:r>
            <w:r w:rsidRPr="002A73E9">
              <w:rPr>
                <w:b/>
              </w:rPr>
              <w:t xml:space="preserve"> </w:t>
            </w:r>
            <w:r w:rsidRPr="001227B2">
              <w:rPr>
                <w:rFonts w:cs="Arial"/>
                <w:b/>
                <w:bCs/>
              </w:rPr>
              <w:t>System Restoration</w:t>
            </w:r>
            <w:r w:rsidRPr="001227B2">
              <w:t>:</w:t>
            </w:r>
          </w:p>
          <w:p w14:paraId="5553D3A8" w14:textId="736387A3" w:rsidR="00CE2E54" w:rsidRPr="00845E49" w:rsidRDefault="00CE2E54" w:rsidP="00CE2E54">
            <w:pPr>
              <w:spacing w:before="100" w:after="100"/>
              <w:jc w:val="both"/>
            </w:pPr>
            <w:r w:rsidRPr="00845E49">
              <w:rPr>
                <w:rFonts w:cs="Arial"/>
              </w:rPr>
              <w:t xml:space="preserve">a) </w:t>
            </w:r>
            <w:r w:rsidRPr="00845E49">
              <w:t xml:space="preserve">In the case of </w:t>
            </w:r>
            <w:r w:rsidRPr="00845E49">
              <w:rPr>
                <w:b/>
              </w:rPr>
              <w:t>The Company</w:t>
            </w:r>
            <w:r w:rsidRPr="00845E49">
              <w:t xml:space="preserve"> include, but are not limited to:</w:t>
            </w:r>
          </w:p>
          <w:p w14:paraId="0BEBA5B5" w14:textId="3E82C419" w:rsidR="00CE2E54" w:rsidRPr="00845E49" w:rsidRDefault="00CE2E54" w:rsidP="00CE2E54">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Pr="00845E49">
              <w:rPr>
                <w:b/>
              </w:rPr>
              <w:t>Load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CE2E54" w:rsidRPr="00845E49" w:rsidRDefault="00CE2E54" w:rsidP="00CE2E54">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CE2E54" w:rsidRPr="00845E49" w:rsidRDefault="00CE2E54" w:rsidP="00CE2E54">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CE2E54" w:rsidRPr="00845E49" w:rsidRDefault="00CE2E54" w:rsidP="00CE2E54">
            <w:pPr>
              <w:widowControl/>
              <w:numPr>
                <w:ilvl w:val="0"/>
                <w:numId w:val="18"/>
              </w:numPr>
              <w:spacing w:before="100" w:after="100"/>
              <w:jc w:val="both"/>
            </w:pPr>
            <w:r w:rsidRPr="00845E49">
              <w:t>Operational telephony as provided for in STCP 04-5; and</w:t>
            </w:r>
          </w:p>
          <w:p w14:paraId="6F964789" w14:textId="77777777" w:rsidR="00CE2E54" w:rsidRPr="00845E49" w:rsidRDefault="00CE2E54" w:rsidP="00CE2E54">
            <w:pPr>
              <w:widowControl/>
              <w:numPr>
                <w:ilvl w:val="0"/>
                <w:numId w:val="18"/>
              </w:numPr>
              <w:spacing w:before="100" w:after="100"/>
              <w:jc w:val="both"/>
            </w:pPr>
            <w:r w:rsidRPr="00845E49">
              <w:t>Tools and communications systems to facilitate cross border operations.</w:t>
            </w:r>
          </w:p>
          <w:p w14:paraId="734333A6" w14:textId="0EF1F69C" w:rsidR="00CE2E54" w:rsidRPr="00851307" w:rsidRDefault="00CE2E54" w:rsidP="00CE2E54">
            <w:pPr>
              <w:spacing w:before="100" w:after="100"/>
              <w:ind w:left="292" w:hanging="283"/>
              <w:jc w:val="both"/>
            </w:pPr>
            <w:r w:rsidRPr="00851307">
              <w:rPr>
                <w:rFonts w:cs="Arial"/>
              </w:rPr>
              <w:t xml:space="preserve">b) </w:t>
            </w:r>
            <w:r w:rsidRPr="00851307">
              <w:t xml:space="preserve">In the case of </w:t>
            </w:r>
            <w:r w:rsidRPr="00851307">
              <w:rPr>
                <w:b/>
              </w:rPr>
              <w:t>Generators</w:t>
            </w:r>
            <w:r w:rsidRPr="00851307">
              <w:t>,</w:t>
            </w:r>
            <w:r w:rsidRPr="00851307">
              <w:rPr>
                <w:b/>
              </w:rPr>
              <w:t xml:space="preserve"> HVDC System Owners</w:t>
            </w:r>
            <w:r w:rsidRPr="00851307">
              <w:t>,</w:t>
            </w:r>
            <w:r w:rsidRPr="00851307">
              <w:rPr>
                <w:b/>
              </w:rPr>
              <w:t xml:space="preserve"> DC Converter Station Owners</w:t>
            </w:r>
            <w:r w:rsidRPr="00851307">
              <w:t>,</w:t>
            </w:r>
            <w:r w:rsidRPr="00851307">
              <w:rPr>
                <w:b/>
              </w:rPr>
              <w:t xml:space="preserve"> Defence Service Providers</w:t>
            </w:r>
            <w:r w:rsidRPr="00851307">
              <w:t xml:space="preserve"> and</w:t>
            </w:r>
            <w:r w:rsidRPr="00851307">
              <w:rPr>
                <w:b/>
              </w:rPr>
              <w:t xml:space="preserve"> Restoration </w:t>
            </w:r>
            <w:r w:rsidRPr="00851307">
              <w:rPr>
                <w:rFonts w:cs="Arial"/>
                <w:b/>
              </w:rPr>
              <w:t>Contractors</w:t>
            </w:r>
            <w:r w:rsidRPr="00851307">
              <w:rPr>
                <w:rFonts w:cs="Arial"/>
                <w:bCs/>
              </w:rPr>
              <w:t>:</w:t>
            </w:r>
          </w:p>
          <w:p w14:paraId="74216242" w14:textId="564E6101" w:rsidR="00CE2E54" w:rsidRPr="009F79B7" w:rsidRDefault="00CE2E54" w:rsidP="00CE2E54">
            <w:pPr>
              <w:widowControl/>
              <w:numPr>
                <w:ilvl w:val="0"/>
                <w:numId w:val="20"/>
              </w:numPr>
              <w:spacing w:before="100" w:after="100"/>
              <w:jc w:val="both"/>
            </w:pPr>
            <w:r w:rsidRPr="009F79B7">
              <w:t xml:space="preserve">Tools for monitoring </w:t>
            </w:r>
            <w:r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CE2E54" w:rsidRPr="009F79B7" w:rsidRDefault="00CE2E54" w:rsidP="00CE2E54">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CE2E54" w:rsidRPr="009F79B7" w:rsidRDefault="00CE2E54" w:rsidP="00CE2E54">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CE2E54" w:rsidRPr="005604B5" w:rsidRDefault="00CE2E54" w:rsidP="00CE2E54">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Pr>
                <w:rFonts w:cs="Arial"/>
                <w:b/>
              </w:rPr>
              <w:t>Contractors</w:t>
            </w:r>
            <w:r w:rsidRPr="005604B5">
              <w:rPr>
                <w:rFonts w:cs="Arial"/>
                <w:b/>
              </w:rPr>
              <w:t xml:space="preserve"> </w:t>
            </w:r>
            <w:r w:rsidRPr="005604B5">
              <w:rPr>
                <w:rFonts w:cs="Arial"/>
                <w:bCs/>
              </w:rPr>
              <w:t>as provided for in item b) above:</w:t>
            </w:r>
          </w:p>
          <w:p w14:paraId="71789948" w14:textId="77777777" w:rsidR="00CE2E54" w:rsidRPr="005604B5" w:rsidRDefault="00CE2E54" w:rsidP="00CE2E54">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CE2E54" w:rsidRPr="005604B5" w:rsidRDefault="00CE2E54" w:rsidP="00CE2E54">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CE2E54" w:rsidRPr="007C51CC" w:rsidRDefault="00CE2E54" w:rsidP="00CE2E54">
            <w:pPr>
              <w:spacing w:before="100" w:after="100"/>
              <w:ind w:left="10"/>
              <w:jc w:val="both"/>
            </w:pPr>
            <w:r w:rsidRPr="007C51CC">
              <w:rPr>
                <w:rFonts w:cs="Arial"/>
              </w:rPr>
              <w:t xml:space="preserve">d) </w:t>
            </w:r>
            <w:r w:rsidRPr="007C51CC">
              <w:t xml:space="preserve">In the case of </w:t>
            </w:r>
            <w:r w:rsidRPr="007C51CC">
              <w:rPr>
                <w:b/>
              </w:rPr>
              <w:t>Network Operators</w:t>
            </w:r>
            <w:r w:rsidRPr="007C51CC">
              <w:t>:</w:t>
            </w:r>
          </w:p>
          <w:p w14:paraId="6316F418" w14:textId="77777777" w:rsidR="00CE2E54" w:rsidRPr="007C51CC" w:rsidRDefault="00CE2E54" w:rsidP="00CE2E54">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CE2E54" w:rsidRPr="007C51CC" w:rsidRDefault="00CE2E54" w:rsidP="00CE2E54">
            <w:pPr>
              <w:widowControl/>
              <w:numPr>
                <w:ilvl w:val="0"/>
                <w:numId w:val="19"/>
              </w:numPr>
              <w:spacing w:before="100" w:after="100"/>
              <w:jc w:val="both"/>
              <w:rPr>
                <w:rFonts w:cs="Arial"/>
              </w:rPr>
            </w:pPr>
            <w:r w:rsidRPr="007C51CC">
              <w:t xml:space="preserve">The ability to control, protect and monitor those assets necessary for </w:t>
            </w:r>
            <w:r>
              <w:rPr>
                <w:rFonts w:cs="Arial"/>
                <w:b/>
                <w:bCs/>
              </w:rPr>
              <w:t>System Restoration</w:t>
            </w:r>
            <w:r w:rsidRPr="007C51CC">
              <w:rPr>
                <w:rFonts w:cs="Arial"/>
                <w:b/>
                <w:bCs/>
              </w:rPr>
              <w:t xml:space="preserve"> </w:t>
            </w:r>
            <w:r w:rsidRPr="007C51CC">
              <w:rPr>
                <w:rFonts w:cs="Arial"/>
              </w:rPr>
              <w:t xml:space="preserve">including switchgear, tap changers </w:t>
            </w:r>
            <w:r>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CE2E54" w:rsidRPr="00264635" w:rsidRDefault="00CE2E54" w:rsidP="00CE2E54">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CE2E54" w:rsidRPr="00264635" w:rsidRDefault="00CE2E54" w:rsidP="00CE2E54">
            <w:pPr>
              <w:spacing w:before="100" w:after="100"/>
              <w:ind w:left="10"/>
              <w:jc w:val="both"/>
            </w:pPr>
            <w:r w:rsidRPr="00264635">
              <w:rPr>
                <w:rFonts w:cs="Arial"/>
              </w:rPr>
              <w:t xml:space="preserve">e) </w:t>
            </w:r>
            <w:r w:rsidRPr="00264635">
              <w:t xml:space="preserve">In the case of </w:t>
            </w:r>
            <w:r w:rsidRPr="00264635">
              <w:rPr>
                <w:b/>
              </w:rPr>
              <w:t>Non-Embedded Customers</w:t>
            </w:r>
            <w:r w:rsidRPr="00264635">
              <w:t>:</w:t>
            </w:r>
          </w:p>
          <w:p w14:paraId="219CD1BE" w14:textId="77777777" w:rsidR="00CE2E54" w:rsidRPr="00264635" w:rsidRDefault="00CE2E54" w:rsidP="00CE2E54">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CE2E54" w:rsidRDefault="00CE2E54" w:rsidP="00CE2E54">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CE2E54" w:rsidRPr="00264635" w:rsidRDefault="00CE2E54" w:rsidP="00CE2E54">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Pr>
                <w:rFonts w:cs="Arial"/>
              </w:rPr>
              <w:t>.</w:t>
            </w:r>
          </w:p>
        </w:tc>
      </w:tr>
      <w:tr w:rsidR="00CE2E54" w:rsidRPr="007E0B31" w14:paraId="1AD3474E" w14:textId="77777777" w:rsidTr="56B5777B">
        <w:trPr>
          <w:cantSplit/>
        </w:trPr>
        <w:tc>
          <w:tcPr>
            <w:tcW w:w="2884" w:type="dxa"/>
          </w:tcPr>
          <w:p w14:paraId="1E287F9A" w14:textId="77777777" w:rsidR="00CE2E54" w:rsidRPr="007E0B31" w:rsidRDefault="00CE2E54" w:rsidP="00CE2E54">
            <w:pPr>
              <w:pStyle w:val="Arial11Bold"/>
              <w:rPr>
                <w:rFonts w:cs="Arial"/>
              </w:rPr>
            </w:pPr>
            <w:r w:rsidRPr="001801CA">
              <w:rPr>
                <w:rFonts w:cs="Arial"/>
              </w:rPr>
              <w:lastRenderedPageBreak/>
              <w:t>CUSC</w:t>
            </w:r>
          </w:p>
        </w:tc>
        <w:tc>
          <w:tcPr>
            <w:tcW w:w="6634" w:type="dxa"/>
          </w:tcPr>
          <w:p w14:paraId="12B3E7E0" w14:textId="3C170B6C" w:rsidR="00CE2E54" w:rsidRPr="007E0B31" w:rsidRDefault="00CE2E54" w:rsidP="00CE2E54">
            <w:pPr>
              <w:pStyle w:val="TableArial11"/>
              <w:rPr>
                <w:rFonts w:cs="Arial"/>
              </w:rPr>
            </w:pPr>
            <w:r w:rsidRPr="007E0B31">
              <w:rPr>
                <w:rFonts w:cs="Arial"/>
              </w:rPr>
              <w:t xml:space="preserve">Has the meaning set out in </w:t>
            </w:r>
            <w:r>
              <w:rPr>
                <w:rFonts w:cs="Arial"/>
                <w:bCs/>
              </w:rPr>
              <w:t xml:space="preserve">the </w:t>
            </w:r>
            <w:r>
              <w:rPr>
                <w:rFonts w:cs="Arial"/>
                <w:b/>
              </w:rPr>
              <w:t>ESO</w:t>
            </w:r>
            <w:r w:rsidRPr="007E0B31">
              <w:rPr>
                <w:rFonts w:cs="Arial"/>
                <w:b/>
              </w:rPr>
              <w:t xml:space="preserve"> Licence</w:t>
            </w:r>
            <w:r>
              <w:rPr>
                <w:rFonts w:cs="Arial"/>
                <w:b/>
              </w:rPr>
              <w:t>.</w:t>
            </w:r>
          </w:p>
        </w:tc>
      </w:tr>
      <w:tr w:rsidR="00CE2E54" w:rsidRPr="007E0B31" w14:paraId="5634AD17" w14:textId="77777777" w:rsidTr="56B5777B">
        <w:trPr>
          <w:cantSplit/>
        </w:trPr>
        <w:tc>
          <w:tcPr>
            <w:tcW w:w="2884" w:type="dxa"/>
          </w:tcPr>
          <w:p w14:paraId="36634764" w14:textId="77777777" w:rsidR="00CE2E54" w:rsidRPr="007E0B31" w:rsidRDefault="00CE2E54" w:rsidP="00CE2E54">
            <w:pPr>
              <w:pStyle w:val="Arial11Bold"/>
              <w:rPr>
                <w:rFonts w:cs="Arial"/>
              </w:rPr>
            </w:pPr>
            <w:r w:rsidRPr="007E0B31">
              <w:rPr>
                <w:rFonts w:cs="Arial"/>
              </w:rPr>
              <w:t>CUSC Contract</w:t>
            </w:r>
          </w:p>
        </w:tc>
        <w:tc>
          <w:tcPr>
            <w:tcW w:w="6634" w:type="dxa"/>
          </w:tcPr>
          <w:p w14:paraId="19B688D1" w14:textId="3B6BB744" w:rsidR="00CE2E54" w:rsidRPr="007E0B31" w:rsidRDefault="00CE2E54" w:rsidP="00CE2E54">
            <w:pPr>
              <w:pStyle w:val="TableArial11"/>
              <w:rPr>
                <w:rFonts w:cs="Arial"/>
                <w:b/>
              </w:rPr>
            </w:pPr>
            <w:r w:rsidRPr="007E0B31">
              <w:rPr>
                <w:rFonts w:cs="Arial"/>
              </w:rPr>
              <w:t xml:space="preserve">One or more of the following agreements as envisaged in </w:t>
            </w:r>
            <w:r>
              <w:rPr>
                <w:rFonts w:cs="Arial"/>
              </w:rPr>
              <w:t>c</w:t>
            </w:r>
            <w:r w:rsidRPr="007E0B31">
              <w:rPr>
                <w:rFonts w:cs="Arial"/>
              </w:rPr>
              <w:t xml:space="preserve">ondition </w:t>
            </w:r>
            <w:r>
              <w:rPr>
                <w:rFonts w:cs="Arial"/>
              </w:rPr>
              <w:t>E2</w:t>
            </w:r>
            <w:r w:rsidRPr="007E0B31">
              <w:rPr>
                <w:rFonts w:cs="Arial"/>
              </w:rPr>
              <w:t xml:space="preserve"> of </w:t>
            </w:r>
            <w:r w:rsidRPr="00DF668E">
              <w:rPr>
                <w:rFonts w:cs="Arial"/>
              </w:rPr>
              <w:t>the</w:t>
            </w:r>
            <w:r w:rsidRPr="004927C5">
              <w:rPr>
                <w:rFonts w:cs="Arial"/>
                <w:b/>
                <w:bCs/>
              </w:rPr>
              <w:t xml:space="preserve"> </w:t>
            </w:r>
            <w:r w:rsidRPr="004927C5">
              <w:rPr>
                <w:rFonts w:cs="Arial"/>
                <w:b/>
              </w:rPr>
              <w:t xml:space="preserve">ESO </w:t>
            </w:r>
            <w:r w:rsidRPr="007E0B31">
              <w:rPr>
                <w:rFonts w:cs="Arial"/>
                <w:b/>
              </w:rPr>
              <w:t>Licence</w:t>
            </w:r>
            <w:r w:rsidRPr="007E0B31">
              <w:rPr>
                <w:rFonts w:cs="Arial"/>
              </w:rPr>
              <w:t>:</w:t>
            </w:r>
          </w:p>
          <w:p w14:paraId="0AAB8A54" w14:textId="77777777" w:rsidR="00CE2E54" w:rsidRPr="007E0B31" w:rsidRDefault="00CE2E54" w:rsidP="00CE2E54">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CE2E54" w:rsidRPr="007E0B31" w:rsidRDefault="00CE2E54" w:rsidP="00CE2E54">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CE2E54" w:rsidRPr="007E0B31" w:rsidRDefault="00CE2E54" w:rsidP="00CE2E54">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CE2E54" w:rsidRPr="007E0B31" w:rsidRDefault="00CE2E54" w:rsidP="00CE2E54">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CE2E54" w:rsidRPr="007E0B31" w14:paraId="64135752" w14:textId="77777777" w:rsidTr="56B5777B">
        <w:trPr>
          <w:cantSplit/>
        </w:trPr>
        <w:tc>
          <w:tcPr>
            <w:tcW w:w="2884" w:type="dxa"/>
          </w:tcPr>
          <w:p w14:paraId="3DE12D4A" w14:textId="77777777" w:rsidR="00CE2E54" w:rsidRPr="007E0B31" w:rsidRDefault="00CE2E54" w:rsidP="00CE2E54">
            <w:pPr>
              <w:pStyle w:val="Arial11Bold"/>
              <w:rPr>
                <w:rFonts w:cs="Arial"/>
              </w:rPr>
            </w:pPr>
            <w:r w:rsidRPr="007E0B31">
              <w:rPr>
                <w:rFonts w:cs="Arial"/>
              </w:rPr>
              <w:t>CUSC Framework Agreement</w:t>
            </w:r>
          </w:p>
        </w:tc>
        <w:tc>
          <w:tcPr>
            <w:tcW w:w="6634" w:type="dxa"/>
          </w:tcPr>
          <w:p w14:paraId="029332DF" w14:textId="055C8A30" w:rsidR="00CE2E54" w:rsidRPr="007E0B31" w:rsidRDefault="00CE2E54" w:rsidP="00CE2E54">
            <w:pPr>
              <w:pStyle w:val="TableArial11"/>
              <w:rPr>
                <w:rFonts w:cs="Arial"/>
              </w:rPr>
            </w:pPr>
            <w:r w:rsidRPr="007E0B31">
              <w:rPr>
                <w:rFonts w:cs="Arial"/>
              </w:rPr>
              <w:t xml:space="preserve">Has the meaning set out in </w:t>
            </w:r>
            <w:r>
              <w:rPr>
                <w:rFonts w:cs="Arial"/>
                <w:bCs/>
              </w:rPr>
              <w:t xml:space="preserve">the </w:t>
            </w:r>
            <w:r>
              <w:rPr>
                <w:rFonts w:cs="Arial"/>
                <w:b/>
              </w:rPr>
              <w:t>ESO</w:t>
            </w:r>
            <w:r w:rsidRPr="007E0B31">
              <w:rPr>
                <w:rFonts w:cs="Arial"/>
                <w:b/>
              </w:rPr>
              <w:t xml:space="preserve"> Licence</w:t>
            </w:r>
            <w:r w:rsidRPr="00A87826">
              <w:rPr>
                <w:rFonts w:cs="Arial"/>
                <w:bCs/>
              </w:rPr>
              <w:t>.</w:t>
            </w:r>
          </w:p>
        </w:tc>
      </w:tr>
      <w:tr w:rsidR="00CE2E54" w:rsidRPr="007E0B31" w14:paraId="06AECE7D" w14:textId="77777777" w:rsidTr="56B5777B">
        <w:trPr>
          <w:cantSplit/>
        </w:trPr>
        <w:tc>
          <w:tcPr>
            <w:tcW w:w="2884" w:type="dxa"/>
          </w:tcPr>
          <w:p w14:paraId="5509DB7A" w14:textId="77777777" w:rsidR="00CE2E54" w:rsidRPr="007E0B31" w:rsidRDefault="00CE2E54" w:rsidP="00CE2E54">
            <w:pPr>
              <w:pStyle w:val="Arial11Bold"/>
              <w:rPr>
                <w:rFonts w:cs="Arial"/>
              </w:rPr>
            </w:pPr>
            <w:r w:rsidRPr="007E0B31">
              <w:rPr>
                <w:rFonts w:cs="Arial"/>
              </w:rPr>
              <w:t>CUSC Party</w:t>
            </w:r>
          </w:p>
        </w:tc>
        <w:tc>
          <w:tcPr>
            <w:tcW w:w="6634" w:type="dxa"/>
          </w:tcPr>
          <w:p w14:paraId="7635BD5F" w14:textId="325608B9" w:rsidR="00CE2E54" w:rsidRPr="007E0B31" w:rsidRDefault="00CE2E54" w:rsidP="00CE2E54">
            <w:pPr>
              <w:pStyle w:val="TableArial11"/>
              <w:rPr>
                <w:rFonts w:cs="Arial"/>
              </w:rPr>
            </w:pPr>
            <w:r w:rsidRPr="007E0B31">
              <w:rPr>
                <w:rFonts w:cs="Arial"/>
              </w:rPr>
              <w:t xml:space="preserve">As defined in the </w:t>
            </w:r>
            <w:r>
              <w:rPr>
                <w:rFonts w:cs="Arial"/>
                <w:b/>
              </w:rPr>
              <w:t>ESO</w:t>
            </w:r>
            <w:r w:rsidRPr="007E0B31">
              <w:rPr>
                <w:rFonts w:cs="Arial"/>
                <w:b/>
              </w:rPr>
              <w:t xml:space="preserve"> </w:t>
            </w:r>
            <w:r w:rsidRPr="007E0B31">
              <w:rPr>
                <w:rFonts w:cs="Arial"/>
              </w:rPr>
              <w:t>Licence and “CUSC Parties” shall be construed accordingly.</w:t>
            </w:r>
          </w:p>
        </w:tc>
      </w:tr>
      <w:tr w:rsidR="00CE2E54" w:rsidRPr="007E0B31" w14:paraId="74C0FB34" w14:textId="77777777" w:rsidTr="56B5777B">
        <w:trPr>
          <w:cantSplit/>
        </w:trPr>
        <w:tc>
          <w:tcPr>
            <w:tcW w:w="2884" w:type="dxa"/>
          </w:tcPr>
          <w:p w14:paraId="7B345751" w14:textId="77777777" w:rsidR="00CE2E54" w:rsidRPr="007E0B31" w:rsidRDefault="00CE2E54" w:rsidP="00CE2E54">
            <w:pPr>
              <w:pStyle w:val="Arial11Bold"/>
              <w:rPr>
                <w:rFonts w:cs="Arial"/>
              </w:rPr>
            </w:pPr>
            <w:r w:rsidRPr="007E0B31">
              <w:rPr>
                <w:rFonts w:cs="Arial"/>
              </w:rPr>
              <w:t>Customer</w:t>
            </w:r>
          </w:p>
        </w:tc>
        <w:tc>
          <w:tcPr>
            <w:tcW w:w="6634" w:type="dxa"/>
          </w:tcPr>
          <w:p w14:paraId="2206AA53" w14:textId="4F949084" w:rsidR="00CE2E54" w:rsidRPr="007E0B31" w:rsidRDefault="00CE2E54" w:rsidP="00CE2E54">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CE2E54" w:rsidRPr="007E0B31" w14:paraId="56EA79E2" w14:textId="77777777" w:rsidTr="56B5777B">
        <w:trPr>
          <w:cantSplit/>
        </w:trPr>
        <w:tc>
          <w:tcPr>
            <w:tcW w:w="2884" w:type="dxa"/>
          </w:tcPr>
          <w:p w14:paraId="2A71FDEA" w14:textId="77777777" w:rsidR="00CE2E54" w:rsidRPr="007E0B31" w:rsidRDefault="00CE2E54" w:rsidP="00CE2E54">
            <w:pPr>
              <w:pStyle w:val="Arial11Bold"/>
              <w:rPr>
                <w:rFonts w:cs="Arial"/>
              </w:rPr>
            </w:pPr>
            <w:r w:rsidRPr="007E0B31">
              <w:rPr>
                <w:rFonts w:cs="Arial"/>
              </w:rPr>
              <w:t>Customer Demand Management</w:t>
            </w:r>
          </w:p>
        </w:tc>
        <w:tc>
          <w:tcPr>
            <w:tcW w:w="6634" w:type="dxa"/>
          </w:tcPr>
          <w:p w14:paraId="7226D5F1" w14:textId="77777777" w:rsidR="00CE2E54" w:rsidRPr="007E0B31" w:rsidRDefault="00CE2E54" w:rsidP="00CE2E54">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CE2E54" w:rsidRPr="007E0B31" w14:paraId="4707F41F" w14:textId="77777777" w:rsidTr="56B5777B">
        <w:trPr>
          <w:cantSplit/>
        </w:trPr>
        <w:tc>
          <w:tcPr>
            <w:tcW w:w="2884" w:type="dxa"/>
          </w:tcPr>
          <w:p w14:paraId="7C52AC56" w14:textId="77777777" w:rsidR="00CE2E54" w:rsidRPr="007E0B31" w:rsidRDefault="00CE2E54" w:rsidP="00CE2E54">
            <w:pPr>
              <w:pStyle w:val="Arial11Bold"/>
              <w:rPr>
                <w:rFonts w:cs="Arial"/>
              </w:rPr>
            </w:pPr>
            <w:r w:rsidRPr="007E0B31">
              <w:rPr>
                <w:rFonts w:cs="Arial"/>
              </w:rPr>
              <w:t>Customer Demand Management Notification Level</w:t>
            </w:r>
          </w:p>
        </w:tc>
        <w:tc>
          <w:tcPr>
            <w:tcW w:w="6634" w:type="dxa"/>
          </w:tcPr>
          <w:p w14:paraId="0AAA6C43" w14:textId="270B9CB3" w:rsidR="00CE2E54" w:rsidRPr="007E0B31" w:rsidRDefault="00CE2E54" w:rsidP="00CE2E54">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CE2E54" w:rsidRPr="007E0B31" w14:paraId="2D1B9546" w14:textId="77777777" w:rsidTr="56B5777B">
        <w:trPr>
          <w:cantSplit/>
        </w:trPr>
        <w:tc>
          <w:tcPr>
            <w:tcW w:w="2884" w:type="dxa"/>
          </w:tcPr>
          <w:p w14:paraId="172D226E" w14:textId="77777777" w:rsidR="00CE2E54" w:rsidRPr="007E0B31" w:rsidRDefault="00CE2E54" w:rsidP="00CE2E54">
            <w:pPr>
              <w:pStyle w:val="Arial11Bold"/>
              <w:rPr>
                <w:rFonts w:cs="Arial"/>
              </w:rPr>
            </w:pPr>
            <w:r w:rsidRPr="007E0B31">
              <w:rPr>
                <w:rFonts w:cs="Arial"/>
              </w:rPr>
              <w:t>Customer Generating Plant</w:t>
            </w:r>
          </w:p>
        </w:tc>
        <w:tc>
          <w:tcPr>
            <w:tcW w:w="6634" w:type="dxa"/>
          </w:tcPr>
          <w:p w14:paraId="398E8F48" w14:textId="77777777" w:rsidR="00CE2E54" w:rsidRPr="007E0B31" w:rsidRDefault="00CE2E54" w:rsidP="00CE2E54">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CE2E54" w:rsidRPr="00A97193" w14:paraId="5D695C49" w14:textId="77777777" w:rsidTr="56B5777B">
        <w:trPr>
          <w:cantSplit/>
        </w:trPr>
        <w:tc>
          <w:tcPr>
            <w:tcW w:w="2884" w:type="dxa"/>
          </w:tcPr>
          <w:p w14:paraId="461764E4" w14:textId="0AA3A88B" w:rsidR="00CE2E54" w:rsidRPr="00A97193" w:rsidRDefault="00CE2E54" w:rsidP="00CE2E54">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CE2E54" w:rsidRPr="002510FF" w:rsidRDefault="00CE2E54" w:rsidP="00CE2E54">
            <w:pPr>
              <w:pStyle w:val="TableArial11"/>
              <w:rPr>
                <w:rFonts w:cs="Arial"/>
                <w:bCs/>
              </w:rPr>
            </w:pPr>
            <w:r w:rsidRPr="002510FF">
              <w:rPr>
                <w:rFonts w:cs="Arial"/>
                <w:bCs/>
              </w:rPr>
              <w:t>The ratio of the actual damping to critical damping.</w:t>
            </w:r>
          </w:p>
          <w:p w14:paraId="78B9F50E" w14:textId="77777777" w:rsidR="00CE2E54" w:rsidRPr="002510FF" w:rsidRDefault="00CE2E54" w:rsidP="00CE2E54">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CE2E54" w:rsidRPr="002510FF" w:rsidRDefault="00CE2E54" w:rsidP="00CE2E54">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CE2E54" w:rsidRPr="00A97193" w:rsidRDefault="00CE2E54" w:rsidP="00CE2E54">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CE2E54" w:rsidRPr="00A97193" w14:paraId="29614B8A" w14:textId="77777777" w:rsidTr="00771070">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73" w:author="Stuart McLarnon (NESO)" w:date="2025-06-11T15:44:00Z" w16du:dateUtc="2025-06-11T14:4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74" w:author="Stuart McLarnon (ESO)" w:date="2024-07-30T11:49:00Z"/>
          <w:trPrChange w:id="75" w:author="Stuart McLarnon (NESO)" w:date="2025-06-11T15:44:00Z" w16du:dateUtc="2025-06-11T14:44:00Z">
            <w:trPr>
              <w:gridAfter w:val="0"/>
              <w:wAfter w:w="610" w:type="dxa"/>
              <w:cantSplit/>
            </w:trPr>
          </w:trPrChange>
        </w:trPr>
        <w:tc>
          <w:tcPr>
            <w:tcW w:w="2884" w:type="dxa"/>
            <w:tcBorders>
              <w:top w:val="single" w:sz="4" w:space="0" w:color="auto"/>
              <w:left w:val="single" w:sz="4" w:space="0" w:color="auto"/>
              <w:bottom w:val="single" w:sz="4" w:space="0" w:color="auto"/>
              <w:right w:val="single" w:sz="4" w:space="0" w:color="auto"/>
            </w:tcBorders>
            <w:tcPrChange w:id="76" w:author="Stuart McLarnon (NESO)" w:date="2025-06-11T15:44:00Z" w16du:dateUtc="2025-06-11T14:44:00Z">
              <w:tcPr>
                <w:tcW w:w="2884" w:type="dxa"/>
                <w:gridSpan w:val="3"/>
              </w:tcPr>
            </w:tcPrChange>
          </w:tcPr>
          <w:p w14:paraId="441E028E" w14:textId="377FDE00" w:rsidR="00CE2E54" w:rsidRPr="002510FF" w:rsidRDefault="00CE2E54" w:rsidP="00CE2E54">
            <w:pPr>
              <w:pStyle w:val="Arial11Bold"/>
              <w:rPr>
                <w:ins w:id="77" w:author="Stuart McLarnon (ESO)" w:date="2024-07-30T11:49:00Z"/>
                <w:rFonts w:cs="Arial"/>
              </w:rPr>
            </w:pPr>
            <w:ins w:id="78" w:author="Stuart McLarnon (ESO)" w:date="2024-07-30T11:49:00Z">
              <w:r w:rsidRPr="009D62AD">
                <w:rPr>
                  <w:bCs/>
                </w:rPr>
                <w:t>Data Freeze Date</w:t>
              </w:r>
            </w:ins>
          </w:p>
        </w:tc>
        <w:tc>
          <w:tcPr>
            <w:tcW w:w="6634" w:type="dxa"/>
            <w:tcBorders>
              <w:top w:val="single" w:sz="4" w:space="0" w:color="auto"/>
              <w:left w:val="single" w:sz="4" w:space="0" w:color="auto"/>
              <w:bottom w:val="single" w:sz="4" w:space="0" w:color="auto"/>
              <w:right w:val="single" w:sz="4" w:space="0" w:color="auto"/>
            </w:tcBorders>
            <w:tcPrChange w:id="79" w:author="Stuart McLarnon (NESO)" w:date="2025-06-11T15:44:00Z" w16du:dateUtc="2025-06-11T14:44:00Z">
              <w:tcPr>
                <w:tcW w:w="6634" w:type="dxa"/>
              </w:tcPr>
            </w:tcPrChange>
          </w:tcPr>
          <w:p w14:paraId="4E54E1A5" w14:textId="34FD8DEA" w:rsidR="00CE2E54" w:rsidRPr="002510FF" w:rsidRDefault="00CE2E54" w:rsidP="00CE2E54">
            <w:pPr>
              <w:pStyle w:val="TableArial11"/>
              <w:rPr>
                <w:ins w:id="80" w:author="Stuart McLarnon (ESO)" w:date="2024-07-30T11:49:00Z"/>
                <w:rFonts w:cs="Arial"/>
                <w:bCs/>
              </w:rPr>
            </w:pPr>
            <w:ins w:id="81" w:author="Stuart McLarnon (ESO)" w:date="2024-07-30T11:49:00Z">
              <w:r w:rsidRPr="009D62AD">
                <w:t>The</w:t>
              </w:r>
            </w:ins>
            <w:ins w:id="82" w:author="Shaw, Rita" w:date="2024-10-04T09:40:00Z">
              <w:r w:rsidRPr="009D62AD">
                <w:t xml:space="preserve"> </w:t>
              </w:r>
            </w:ins>
            <w:ins w:id="83" w:author="Stuart McLarnon (ESO)" w:date="2024-07-30T11:49:00Z">
              <w:r w:rsidRPr="009D62AD">
                <w:t xml:space="preserve">date at which the </w:t>
              </w:r>
              <w:r w:rsidRPr="009D62AD">
                <w:rPr>
                  <w:b/>
                  <w:bCs/>
                </w:rPr>
                <w:t>Structural Data</w:t>
              </w:r>
              <w:r w:rsidRPr="009D62AD">
                <w:t xml:space="preserve"> of a </w:t>
              </w:r>
              <w:r w:rsidRPr="009D62AD">
                <w:rPr>
                  <w:b/>
                  <w:bCs/>
                </w:rPr>
                <w:t>Network Operator’s Solved PSM</w:t>
              </w:r>
              <w:r w:rsidRPr="009D62AD">
                <w:t xml:space="preserve"> reflects the </w:t>
              </w:r>
              <w:r w:rsidRPr="009D62AD">
                <w:rPr>
                  <w:b/>
                  <w:bCs/>
                </w:rPr>
                <w:t>Network Operator’s</w:t>
              </w:r>
              <w:r w:rsidRPr="009D62AD">
                <w:t xml:space="preserve"> </w:t>
              </w:r>
              <w:r w:rsidRPr="009D62AD">
                <w:rPr>
                  <w:b/>
                  <w:bCs/>
                </w:rPr>
                <w:t>System</w:t>
              </w:r>
              <w:r w:rsidRPr="009D62AD">
                <w:t xml:space="preserve">. </w:t>
              </w:r>
            </w:ins>
          </w:p>
        </w:tc>
      </w:tr>
      <w:tr w:rsidR="00CE2E54" w:rsidRPr="007E0B31" w14:paraId="7321A935" w14:textId="77777777" w:rsidTr="56B5777B">
        <w:trPr>
          <w:cantSplit/>
        </w:trPr>
        <w:tc>
          <w:tcPr>
            <w:tcW w:w="2884" w:type="dxa"/>
          </w:tcPr>
          <w:p w14:paraId="6C6A7825" w14:textId="44C72974" w:rsidR="00CE2E54" w:rsidRPr="006D65CB" w:rsidRDefault="00CE2E54" w:rsidP="00CE2E54">
            <w:pPr>
              <w:pStyle w:val="Arial11Bold"/>
              <w:rPr>
                <w:rFonts w:cs="Arial"/>
              </w:rPr>
            </w:pPr>
            <w:r w:rsidRPr="006D65CB">
              <w:rPr>
                <w:lang w:val="en-US"/>
              </w:rPr>
              <w:lastRenderedPageBreak/>
              <w:t>Data Publisher</w:t>
            </w:r>
          </w:p>
        </w:tc>
        <w:tc>
          <w:tcPr>
            <w:tcW w:w="6634" w:type="dxa"/>
          </w:tcPr>
          <w:p w14:paraId="4B901FD2" w14:textId="5BF3A4BA" w:rsidR="00CE2E54" w:rsidRPr="006D65CB" w:rsidRDefault="00CE2E54" w:rsidP="00CE2E54">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CE2E54" w:rsidRPr="007E0B31" w14:paraId="620031EA" w14:textId="77777777" w:rsidTr="56B5777B">
        <w:trPr>
          <w:cantSplit/>
        </w:trPr>
        <w:tc>
          <w:tcPr>
            <w:tcW w:w="2884" w:type="dxa"/>
          </w:tcPr>
          <w:p w14:paraId="163A6949" w14:textId="77777777" w:rsidR="00CE2E54" w:rsidRPr="007E0B31" w:rsidRDefault="00CE2E54" w:rsidP="00CE2E54">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CE2E54" w:rsidRPr="007E0B31" w:rsidRDefault="00CE2E54" w:rsidP="00CE2E54">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CE2E54" w:rsidRPr="007E0B31" w14:paraId="15D1B399" w14:textId="77777777" w:rsidTr="56B5777B">
        <w:trPr>
          <w:cantSplit/>
        </w:trPr>
        <w:tc>
          <w:tcPr>
            <w:tcW w:w="2884" w:type="dxa"/>
          </w:tcPr>
          <w:p w14:paraId="3C87D465" w14:textId="77777777" w:rsidR="00CE2E54" w:rsidRPr="007E0B31" w:rsidRDefault="00CE2E54" w:rsidP="00CE2E54">
            <w:pPr>
              <w:pStyle w:val="Arial11Bold"/>
              <w:rPr>
                <w:rFonts w:cs="Arial"/>
              </w:rPr>
            </w:pPr>
            <w:r w:rsidRPr="007E0B31">
              <w:rPr>
                <w:rFonts w:cs="Arial"/>
              </w:rPr>
              <w:t>Data Validation, Consistency and Defaulting Rules</w:t>
            </w:r>
          </w:p>
        </w:tc>
        <w:tc>
          <w:tcPr>
            <w:tcW w:w="6634" w:type="dxa"/>
          </w:tcPr>
          <w:p w14:paraId="41EC003B" w14:textId="7090CB27" w:rsidR="00CE2E54" w:rsidRPr="007E0B31" w:rsidRDefault="00CE2E54" w:rsidP="00CE2E54">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w:t>
            </w:r>
            <w:r>
              <w:rPr>
                <w:rFonts w:cs="Arial"/>
                <w:b/>
                <w:bCs/>
              </w:rPr>
              <w:t>The Company</w:t>
            </w:r>
            <w:r w:rsidRPr="00532D4A">
              <w:rPr>
                <w:rFonts w:cs="Arial"/>
              </w:rPr>
              <w:t>’s</w:t>
            </w:r>
            <w:r w:rsidRPr="007E0B31">
              <w:rPr>
                <w:rFonts w:cs="Arial"/>
              </w:rPr>
              <w:t xml:space="preserve"> website or upon request from </w:t>
            </w:r>
            <w:r>
              <w:rPr>
                <w:rFonts w:cs="Arial"/>
                <w:b/>
              </w:rPr>
              <w:t>The Company</w:t>
            </w:r>
            <w:r w:rsidRPr="007E0B31">
              <w:rPr>
                <w:rFonts w:cs="Arial"/>
              </w:rPr>
              <w:t>.</w:t>
            </w:r>
          </w:p>
        </w:tc>
      </w:tr>
      <w:tr w:rsidR="00CE2E54" w:rsidRPr="007E0B31" w14:paraId="60B41840" w14:textId="77777777" w:rsidTr="56B5777B">
        <w:trPr>
          <w:cantSplit/>
        </w:trPr>
        <w:tc>
          <w:tcPr>
            <w:tcW w:w="2884" w:type="dxa"/>
          </w:tcPr>
          <w:p w14:paraId="28E3B818" w14:textId="77777777" w:rsidR="00CE2E54" w:rsidRPr="007E0B31" w:rsidRDefault="00CE2E54" w:rsidP="00CE2E54">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CE2E54" w:rsidRPr="007E0B31" w:rsidRDefault="00CE2E54" w:rsidP="00CE2E54">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CE2E54" w:rsidRPr="007E0B31" w14:paraId="76377CF1" w14:textId="77777777" w:rsidTr="56B5777B">
        <w:trPr>
          <w:cantSplit/>
        </w:trPr>
        <w:tc>
          <w:tcPr>
            <w:tcW w:w="2884" w:type="dxa"/>
          </w:tcPr>
          <w:p w14:paraId="78134748" w14:textId="77777777" w:rsidR="00CE2E54" w:rsidRPr="007E0B31" w:rsidRDefault="00CE2E54" w:rsidP="00CE2E54">
            <w:pPr>
              <w:pStyle w:val="Arial11Bold"/>
              <w:rPr>
                <w:rFonts w:cs="Arial"/>
              </w:rPr>
            </w:pPr>
            <w:r w:rsidRPr="007E0B31">
              <w:rPr>
                <w:rFonts w:cs="Arial"/>
              </w:rPr>
              <w:t>DC Converter</w:t>
            </w:r>
          </w:p>
        </w:tc>
        <w:tc>
          <w:tcPr>
            <w:tcW w:w="6634" w:type="dxa"/>
          </w:tcPr>
          <w:p w14:paraId="16A294E9" w14:textId="0242A003" w:rsidR="00CE2E54" w:rsidRPr="007E0B31" w:rsidRDefault="00CE2E54" w:rsidP="00CE2E54">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CE2E54" w:rsidRPr="007E0B31" w14:paraId="04148493" w14:textId="77777777" w:rsidTr="56B5777B">
        <w:trPr>
          <w:cantSplit/>
        </w:trPr>
        <w:tc>
          <w:tcPr>
            <w:tcW w:w="2884" w:type="dxa"/>
          </w:tcPr>
          <w:p w14:paraId="49C122A2" w14:textId="77777777" w:rsidR="00CE2E54" w:rsidRPr="007E0B31" w:rsidRDefault="00CE2E54" w:rsidP="00CE2E54">
            <w:pPr>
              <w:pStyle w:val="Arial11Bold"/>
              <w:rPr>
                <w:rFonts w:cs="Arial"/>
              </w:rPr>
            </w:pPr>
            <w:r w:rsidRPr="007E0B31">
              <w:rPr>
                <w:rFonts w:cs="Arial"/>
              </w:rPr>
              <w:t>DC Converter Station</w:t>
            </w:r>
          </w:p>
        </w:tc>
        <w:tc>
          <w:tcPr>
            <w:tcW w:w="6634" w:type="dxa"/>
          </w:tcPr>
          <w:p w14:paraId="115A8F13" w14:textId="77777777" w:rsidR="00CE2E54" w:rsidRPr="007E0B31" w:rsidRDefault="00CE2E54" w:rsidP="00CE2E54">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CE2E54" w:rsidRPr="007E0B31" w:rsidRDefault="00CE2E54" w:rsidP="00CE2E54">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CE2E54" w:rsidRPr="007E0B31" w:rsidRDefault="00CE2E54" w:rsidP="00CE2E54">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CE2E54" w:rsidRPr="007E0B31" w:rsidRDefault="00CE2E54" w:rsidP="00CE2E54">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CE2E54" w:rsidRPr="007E0B31" w14:paraId="24609803" w14:textId="77777777" w:rsidTr="56B5777B">
        <w:trPr>
          <w:cantSplit/>
        </w:trPr>
        <w:tc>
          <w:tcPr>
            <w:tcW w:w="2884" w:type="dxa"/>
          </w:tcPr>
          <w:p w14:paraId="222E9D6C" w14:textId="77777777" w:rsidR="00CE2E54" w:rsidRPr="007E0B31" w:rsidRDefault="00CE2E54" w:rsidP="00CE2E54">
            <w:pPr>
              <w:pStyle w:val="Arial11Bold"/>
              <w:rPr>
                <w:rFonts w:cs="Arial"/>
              </w:rPr>
            </w:pPr>
            <w:r w:rsidRPr="007E0B31">
              <w:rPr>
                <w:rFonts w:cs="Arial"/>
              </w:rPr>
              <w:t>DC Network</w:t>
            </w:r>
          </w:p>
        </w:tc>
        <w:tc>
          <w:tcPr>
            <w:tcW w:w="6634" w:type="dxa"/>
          </w:tcPr>
          <w:p w14:paraId="7159FD8A" w14:textId="77777777" w:rsidR="00CE2E54" w:rsidRPr="007E0B31" w:rsidRDefault="00CE2E54" w:rsidP="00CE2E54">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CE2E54" w:rsidRPr="007E0B31" w14:paraId="63DC321A" w14:textId="77777777" w:rsidTr="56B5777B">
        <w:trPr>
          <w:cantSplit/>
        </w:trPr>
        <w:tc>
          <w:tcPr>
            <w:tcW w:w="2884" w:type="dxa"/>
          </w:tcPr>
          <w:p w14:paraId="28B46EC0" w14:textId="6EB233EA" w:rsidR="00CE2E54" w:rsidRPr="007E0B31" w:rsidRDefault="00CE2E54" w:rsidP="00CE2E54">
            <w:pPr>
              <w:pStyle w:val="Arial11Bold"/>
              <w:rPr>
                <w:rFonts w:cs="Arial"/>
              </w:rPr>
            </w:pPr>
            <w:bookmarkStart w:id="84" w:name="_DV_C16"/>
            <w:r w:rsidRPr="007E0B31">
              <w:rPr>
                <w:rFonts w:cs="Arial"/>
              </w:rPr>
              <w:t>DCUSA</w:t>
            </w:r>
            <w:bookmarkEnd w:id="84"/>
          </w:p>
        </w:tc>
        <w:tc>
          <w:tcPr>
            <w:tcW w:w="6634" w:type="dxa"/>
          </w:tcPr>
          <w:p w14:paraId="2D09966A" w14:textId="77777777" w:rsidR="00CE2E54" w:rsidRPr="007E0B31" w:rsidRDefault="00CE2E54" w:rsidP="00CE2E54">
            <w:pPr>
              <w:pStyle w:val="TableArial11"/>
              <w:rPr>
                <w:rFonts w:cs="Arial"/>
              </w:rPr>
            </w:pPr>
            <w:bookmarkStart w:id="85"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85"/>
          </w:p>
        </w:tc>
      </w:tr>
      <w:tr w:rsidR="00CE2E54" w:rsidRPr="007E0B31" w14:paraId="1606AF94" w14:textId="77777777" w:rsidTr="56B5777B">
        <w:trPr>
          <w:cantSplit/>
        </w:trPr>
        <w:tc>
          <w:tcPr>
            <w:tcW w:w="2884" w:type="dxa"/>
          </w:tcPr>
          <w:p w14:paraId="4E5CF645" w14:textId="7FE8AA42" w:rsidR="00CE2E54" w:rsidRPr="007E0B31" w:rsidRDefault="00CE2E54" w:rsidP="00CE2E54">
            <w:pPr>
              <w:pStyle w:val="Arial11Bold"/>
              <w:rPr>
                <w:rFonts w:cs="Arial"/>
              </w:rPr>
            </w:pPr>
            <w:r>
              <w:rPr>
                <w:rFonts w:cs="Arial"/>
              </w:rPr>
              <w:t>Defence Service Provider</w:t>
            </w:r>
          </w:p>
        </w:tc>
        <w:tc>
          <w:tcPr>
            <w:tcW w:w="6634" w:type="dxa"/>
          </w:tcPr>
          <w:p w14:paraId="5F608CCE" w14:textId="100B330A" w:rsidR="00CE2E54" w:rsidRPr="00457A4E" w:rsidRDefault="00CE2E54" w:rsidP="00CE2E54">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Pr="00F62A2C">
              <w:rPr>
                <w:rFonts w:cs="Arial"/>
                <w:b/>
                <w:bCs/>
              </w:rPr>
              <w:t xml:space="preserve"> </w:t>
            </w:r>
            <w:r w:rsidRPr="002A73E9">
              <w:t xml:space="preserve">or a party with a contract to meet one or more measures of the </w:t>
            </w:r>
            <w:r w:rsidRPr="002A73E9">
              <w:rPr>
                <w:b/>
                <w:bCs/>
              </w:rPr>
              <w:t>System Defence Plan</w:t>
            </w:r>
            <w:r w:rsidRPr="002A73E9">
              <w:t>.</w:t>
            </w:r>
            <w:r w:rsidRPr="00457A4E">
              <w:t xml:space="preserve">     </w:t>
            </w:r>
          </w:p>
        </w:tc>
      </w:tr>
      <w:tr w:rsidR="00CE2E54" w:rsidRPr="004C6B96" w14:paraId="691395AA" w14:textId="77777777" w:rsidTr="56B5777B">
        <w:trPr>
          <w:cantSplit/>
        </w:trPr>
        <w:tc>
          <w:tcPr>
            <w:tcW w:w="2884" w:type="dxa"/>
          </w:tcPr>
          <w:p w14:paraId="7EE919B9" w14:textId="7E74632A" w:rsidR="00CE2E54" w:rsidRPr="004C6B96" w:rsidRDefault="00CE2E54" w:rsidP="00CE2E54">
            <w:pPr>
              <w:pStyle w:val="Arial11Bold"/>
              <w:rPr>
                <w:rFonts w:cs="Arial"/>
              </w:rPr>
            </w:pPr>
            <w:r w:rsidRPr="002510FF">
              <w:rPr>
                <w:rFonts w:cs="Arial"/>
              </w:rPr>
              <w:t>Defined Active Damping Power</w:t>
            </w:r>
          </w:p>
        </w:tc>
        <w:tc>
          <w:tcPr>
            <w:tcW w:w="6634" w:type="dxa"/>
          </w:tcPr>
          <w:p w14:paraId="4F8CD6A7" w14:textId="541A0771" w:rsidR="00CE2E54" w:rsidRPr="004C6B96" w:rsidRDefault="00CE2E54" w:rsidP="00CE2E54">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CE2E54" w:rsidRPr="007E0B31" w14:paraId="2FA07109" w14:textId="77777777" w:rsidTr="56B5777B">
        <w:trPr>
          <w:cantSplit/>
        </w:trPr>
        <w:tc>
          <w:tcPr>
            <w:tcW w:w="2884" w:type="dxa"/>
          </w:tcPr>
          <w:p w14:paraId="117B083C" w14:textId="77777777" w:rsidR="00CE2E54" w:rsidRPr="007E0B31" w:rsidRDefault="00CE2E54" w:rsidP="00CE2E54">
            <w:pPr>
              <w:pStyle w:val="Arial11Bold"/>
              <w:rPr>
                <w:rFonts w:cs="Arial"/>
              </w:rPr>
            </w:pPr>
            <w:r w:rsidRPr="007E0B31">
              <w:rPr>
                <w:rFonts w:cs="Arial"/>
              </w:rPr>
              <w:t>De-Load</w:t>
            </w:r>
          </w:p>
        </w:tc>
        <w:tc>
          <w:tcPr>
            <w:tcW w:w="6634" w:type="dxa"/>
          </w:tcPr>
          <w:p w14:paraId="37F791C8" w14:textId="77777777" w:rsidR="00CE2E54" w:rsidRPr="007E0B31" w:rsidRDefault="00CE2E54" w:rsidP="00CE2E54">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CE2E54" w:rsidRPr="007E0B31" w14:paraId="350F79F3" w14:textId="77777777" w:rsidTr="56B5777B">
        <w:trPr>
          <w:cantSplit/>
        </w:trPr>
        <w:tc>
          <w:tcPr>
            <w:tcW w:w="2884" w:type="dxa"/>
          </w:tcPr>
          <w:p w14:paraId="391D35C5" w14:textId="51014E35" w:rsidR="00CE2E54" w:rsidRPr="00BF40B1" w:rsidRDefault="00CE2E54" w:rsidP="00CE2E54">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CE2E54" w:rsidRPr="007E0B31" w:rsidRDefault="00CE2E54" w:rsidP="00CE2E54">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CE2E54" w:rsidRPr="007E0B31" w14:paraId="606CCDD6" w14:textId="77777777" w:rsidTr="56B5777B">
        <w:trPr>
          <w:cantSplit/>
        </w:trPr>
        <w:tc>
          <w:tcPr>
            <w:tcW w:w="2884" w:type="dxa"/>
          </w:tcPr>
          <w:p w14:paraId="2DC6202B" w14:textId="77777777" w:rsidR="00CE2E54" w:rsidRPr="007E0B31" w:rsidRDefault="00CE2E54" w:rsidP="00CE2E54">
            <w:pPr>
              <w:pStyle w:val="Arial11Bold"/>
              <w:rPr>
                <w:rFonts w:cs="Arial"/>
              </w:rPr>
            </w:pPr>
            <w:r w:rsidRPr="007E0B31">
              <w:rPr>
                <w:rFonts w:cs="Arial"/>
              </w:rPr>
              <w:t>Demand</w:t>
            </w:r>
          </w:p>
        </w:tc>
        <w:tc>
          <w:tcPr>
            <w:tcW w:w="6634" w:type="dxa"/>
          </w:tcPr>
          <w:p w14:paraId="24CCD0A3" w14:textId="3A222D29" w:rsidR="00CE2E54" w:rsidRPr="007E0B31" w:rsidRDefault="00CE2E54" w:rsidP="00CE2E54">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CE2E54" w:rsidRPr="007E0B31" w14:paraId="132FD5F0" w14:textId="77777777" w:rsidTr="56B5777B">
        <w:trPr>
          <w:cantSplit/>
        </w:trPr>
        <w:tc>
          <w:tcPr>
            <w:tcW w:w="2884" w:type="dxa"/>
          </w:tcPr>
          <w:p w14:paraId="492175AA" w14:textId="77777777" w:rsidR="00CE2E54" w:rsidRPr="00D43AA4" w:rsidRDefault="00CE2E54" w:rsidP="00CE2E54">
            <w:pPr>
              <w:pStyle w:val="Arial11Bold"/>
              <w:rPr>
                <w:rFonts w:cs="Arial"/>
              </w:rPr>
            </w:pPr>
            <w:r w:rsidRPr="00D43AA4">
              <w:rPr>
                <w:rFonts w:cs="Arial"/>
              </w:rPr>
              <w:t>Demand Aggregation</w:t>
            </w:r>
          </w:p>
        </w:tc>
        <w:tc>
          <w:tcPr>
            <w:tcW w:w="6634" w:type="dxa"/>
          </w:tcPr>
          <w:p w14:paraId="23ABDC51" w14:textId="53C213C8" w:rsidR="00CE2E54" w:rsidRPr="00D43AA4" w:rsidRDefault="00CE2E54" w:rsidP="00CE2E54">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CE2E54" w:rsidRPr="007E0B31" w14:paraId="447D159D" w14:textId="77777777" w:rsidTr="56B5777B">
        <w:trPr>
          <w:cantSplit/>
        </w:trPr>
        <w:tc>
          <w:tcPr>
            <w:tcW w:w="2884" w:type="dxa"/>
          </w:tcPr>
          <w:p w14:paraId="2D2F08BE" w14:textId="77777777" w:rsidR="00CE2E54" w:rsidRPr="007E0B31" w:rsidRDefault="00CE2E54" w:rsidP="00CE2E54">
            <w:pPr>
              <w:pStyle w:val="Arial11Bold"/>
              <w:rPr>
                <w:rFonts w:cs="Arial"/>
              </w:rPr>
            </w:pPr>
            <w:r w:rsidRPr="007E0B31">
              <w:rPr>
                <w:rFonts w:cs="Arial"/>
              </w:rPr>
              <w:lastRenderedPageBreak/>
              <w:t>Demand Capacity</w:t>
            </w:r>
          </w:p>
        </w:tc>
        <w:tc>
          <w:tcPr>
            <w:tcW w:w="6634" w:type="dxa"/>
          </w:tcPr>
          <w:p w14:paraId="006F2F7A" w14:textId="77777777" w:rsidR="00CE2E54" w:rsidRPr="007E0B31" w:rsidRDefault="00CE2E54" w:rsidP="00CE2E54">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CE2E54" w:rsidRPr="007E0B31" w14:paraId="73128DE2" w14:textId="77777777" w:rsidTr="56B5777B">
        <w:trPr>
          <w:cantSplit/>
        </w:trPr>
        <w:tc>
          <w:tcPr>
            <w:tcW w:w="2884" w:type="dxa"/>
          </w:tcPr>
          <w:p w14:paraId="0DB30E04" w14:textId="77777777" w:rsidR="00CE2E54" w:rsidRPr="007E0B31" w:rsidRDefault="00CE2E54" w:rsidP="00CE2E54">
            <w:pPr>
              <w:pStyle w:val="Arial11Bold"/>
              <w:rPr>
                <w:rFonts w:cs="Arial"/>
              </w:rPr>
            </w:pPr>
            <w:r w:rsidRPr="007E0B31">
              <w:rPr>
                <w:rFonts w:cs="Arial"/>
              </w:rPr>
              <w:t>Demand Control</w:t>
            </w:r>
          </w:p>
        </w:tc>
        <w:tc>
          <w:tcPr>
            <w:tcW w:w="6634" w:type="dxa"/>
          </w:tcPr>
          <w:p w14:paraId="292D7690" w14:textId="77777777" w:rsidR="00CE2E54" w:rsidRPr="007E0B31" w:rsidRDefault="00CE2E54" w:rsidP="00CE2E54">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CE2E54" w:rsidRPr="007E0B31" w:rsidRDefault="00CE2E54" w:rsidP="00CE2E54">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CE2E54" w:rsidRPr="007E0B31" w:rsidRDefault="00CE2E54" w:rsidP="00CE2E54">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CE2E54" w:rsidRPr="007E0B31" w:rsidRDefault="00CE2E54" w:rsidP="00CE2E54">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CE2E54" w:rsidRPr="007E0B31" w:rsidRDefault="00CE2E54" w:rsidP="00CE2E54">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CE2E54" w:rsidRPr="007E0B31" w:rsidRDefault="00CE2E54" w:rsidP="00CE2E54">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CE2E54" w:rsidRPr="007E0B31" w14:paraId="771D1D67" w14:textId="77777777" w:rsidTr="56B5777B">
        <w:trPr>
          <w:cantSplit/>
        </w:trPr>
        <w:tc>
          <w:tcPr>
            <w:tcW w:w="2884" w:type="dxa"/>
          </w:tcPr>
          <w:p w14:paraId="29DA16EE" w14:textId="77777777" w:rsidR="00CE2E54" w:rsidRPr="007E0B31" w:rsidRDefault="00CE2E54" w:rsidP="00CE2E54">
            <w:pPr>
              <w:pStyle w:val="Arial11Bold"/>
              <w:rPr>
                <w:rFonts w:cs="Arial"/>
              </w:rPr>
            </w:pPr>
            <w:r w:rsidRPr="007E0B31">
              <w:rPr>
                <w:rFonts w:cs="Arial"/>
              </w:rPr>
              <w:t>Demand Control Notification Level</w:t>
            </w:r>
          </w:p>
        </w:tc>
        <w:tc>
          <w:tcPr>
            <w:tcW w:w="6634" w:type="dxa"/>
          </w:tcPr>
          <w:p w14:paraId="2EAE7DCE" w14:textId="4D95D84D" w:rsidR="00CE2E54" w:rsidRPr="007E0B31" w:rsidRDefault="00CE2E54" w:rsidP="00CE2E54">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CE2E54" w:rsidRPr="007E0B31" w14:paraId="7F6978BD" w14:textId="77777777" w:rsidTr="56B5777B">
        <w:trPr>
          <w:cantSplit/>
        </w:trPr>
        <w:tc>
          <w:tcPr>
            <w:tcW w:w="2884" w:type="dxa"/>
          </w:tcPr>
          <w:p w14:paraId="0ADFAF99" w14:textId="4EE2F7AC" w:rsidR="00CE2E54" w:rsidRPr="007E0B31" w:rsidRDefault="00CE2E54" w:rsidP="00CE2E54">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CE2E54" w:rsidRPr="00A87826" w:rsidRDefault="00CE2E54" w:rsidP="00CE2E54">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CE2E54" w:rsidRPr="007E0B31" w14:paraId="0DAA104C" w14:textId="77777777" w:rsidTr="56B5777B">
        <w:trPr>
          <w:cantSplit/>
        </w:trPr>
        <w:tc>
          <w:tcPr>
            <w:tcW w:w="2884" w:type="dxa"/>
          </w:tcPr>
          <w:p w14:paraId="32FDE2E4" w14:textId="6F83A7BF" w:rsidR="00CE2E54" w:rsidRPr="007E0B31" w:rsidRDefault="00CE2E54" w:rsidP="00CE2E54">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CE2E54" w:rsidRPr="007E0B31" w:rsidRDefault="00CE2E54" w:rsidP="00CE2E54">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CE2E54" w:rsidRPr="007E0B31" w14:paraId="3A2115E3" w14:textId="77777777" w:rsidTr="56B5777B">
        <w:trPr>
          <w:cantSplit/>
        </w:trPr>
        <w:tc>
          <w:tcPr>
            <w:tcW w:w="2884" w:type="dxa"/>
          </w:tcPr>
          <w:p w14:paraId="503FDDCB" w14:textId="77777777" w:rsidR="00CE2E54" w:rsidRPr="007E0B31" w:rsidRDefault="00CE2E54" w:rsidP="00CE2E54">
            <w:pPr>
              <w:rPr>
                <w:rFonts w:cs="Arial"/>
                <w:b/>
              </w:rPr>
            </w:pPr>
            <w:r w:rsidRPr="007E0B31">
              <w:rPr>
                <w:rFonts w:cs="Arial"/>
                <w:b/>
              </w:rPr>
              <w:t>Demand Response Active Power Control</w:t>
            </w:r>
          </w:p>
          <w:p w14:paraId="3D2C98B3" w14:textId="77777777" w:rsidR="00CE2E54" w:rsidRPr="007E0B31" w:rsidRDefault="00CE2E54" w:rsidP="00CE2E54">
            <w:pPr>
              <w:pStyle w:val="Level1Text"/>
              <w:tabs>
                <w:tab w:val="left" w:pos="0"/>
              </w:tabs>
              <w:ind w:left="0" w:firstLine="0"/>
              <w:rPr>
                <w:rFonts w:cs="Arial"/>
                <w:b/>
                <w:color w:val="auto"/>
                <w:lang w:val="en-GB"/>
              </w:rPr>
            </w:pPr>
          </w:p>
        </w:tc>
        <w:tc>
          <w:tcPr>
            <w:tcW w:w="6634" w:type="dxa"/>
          </w:tcPr>
          <w:p w14:paraId="72EAF0B4" w14:textId="674041C0" w:rsidR="00CE2E54" w:rsidRPr="007E0B31" w:rsidRDefault="00CE2E54" w:rsidP="00CE2E54">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CE2E54" w:rsidRPr="007E0B31" w14:paraId="0D19BB11" w14:textId="77777777" w:rsidTr="56B5777B">
        <w:trPr>
          <w:cantSplit/>
        </w:trPr>
        <w:tc>
          <w:tcPr>
            <w:tcW w:w="2884" w:type="dxa"/>
          </w:tcPr>
          <w:p w14:paraId="19186A82" w14:textId="30F4003A" w:rsidR="00CE2E54" w:rsidRPr="00D43AA4" w:rsidRDefault="00CE2E54" w:rsidP="00CE2E54">
            <w:pPr>
              <w:rPr>
                <w:rFonts w:cs="Arial"/>
                <w:b/>
              </w:rPr>
            </w:pPr>
            <w:r w:rsidRPr="00D43AA4">
              <w:rPr>
                <w:rFonts w:cs="Arial"/>
                <w:b/>
                <w:szCs w:val="22"/>
              </w:rPr>
              <w:t>Demand Response Provider</w:t>
            </w:r>
          </w:p>
        </w:tc>
        <w:tc>
          <w:tcPr>
            <w:tcW w:w="6634" w:type="dxa"/>
          </w:tcPr>
          <w:p w14:paraId="58BAB0B3" w14:textId="5BBA17DE" w:rsidR="00CE2E54" w:rsidRPr="00D43AA4" w:rsidRDefault="00CE2E54" w:rsidP="00CE2E54">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CE2E54" w:rsidRPr="007E0B31" w14:paraId="6633663D" w14:textId="77777777" w:rsidTr="56B5777B">
        <w:trPr>
          <w:cantSplit/>
        </w:trPr>
        <w:tc>
          <w:tcPr>
            <w:tcW w:w="2884" w:type="dxa"/>
          </w:tcPr>
          <w:p w14:paraId="22517FE8" w14:textId="77777777" w:rsidR="00CE2E54" w:rsidRPr="007E0B31" w:rsidRDefault="00CE2E54" w:rsidP="00CE2E54">
            <w:pPr>
              <w:rPr>
                <w:rFonts w:cs="Arial"/>
                <w:b/>
              </w:rPr>
            </w:pPr>
            <w:r w:rsidRPr="007E0B31">
              <w:rPr>
                <w:rFonts w:cs="Arial"/>
                <w:b/>
              </w:rPr>
              <w:t>Demand Response Reactive Power Control</w:t>
            </w:r>
          </w:p>
        </w:tc>
        <w:tc>
          <w:tcPr>
            <w:tcW w:w="6634" w:type="dxa"/>
          </w:tcPr>
          <w:p w14:paraId="2BA4A3FA" w14:textId="64E7B691" w:rsidR="00CE2E54" w:rsidRPr="007E0B31" w:rsidRDefault="00CE2E54" w:rsidP="00CE2E54">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CE2E54" w:rsidRPr="007E0B31" w14:paraId="14822F78" w14:textId="77777777" w:rsidTr="56B5777B">
        <w:trPr>
          <w:cantSplit/>
        </w:trPr>
        <w:tc>
          <w:tcPr>
            <w:tcW w:w="2884" w:type="dxa"/>
          </w:tcPr>
          <w:p w14:paraId="26BC8B33" w14:textId="77777777" w:rsidR="00CE2E54" w:rsidRDefault="00CE2E54" w:rsidP="00CE2E54">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CE2E54" w:rsidRPr="00480535" w:rsidRDefault="00CE2E54" w:rsidP="00CE2E54">
            <w:pPr>
              <w:rPr>
                <w:rFonts w:cs="Arial"/>
              </w:rPr>
            </w:pPr>
          </w:p>
          <w:p w14:paraId="0F59FC4D" w14:textId="77777777" w:rsidR="00CE2E54" w:rsidRPr="00480535" w:rsidRDefault="00CE2E54" w:rsidP="00CE2E54">
            <w:pPr>
              <w:rPr>
                <w:rFonts w:cs="Arial"/>
              </w:rPr>
            </w:pPr>
          </w:p>
          <w:p w14:paraId="0D090E50" w14:textId="77777777" w:rsidR="00CE2E54" w:rsidRPr="00480535" w:rsidRDefault="00CE2E54" w:rsidP="00CE2E54">
            <w:pPr>
              <w:rPr>
                <w:rFonts w:cs="Arial"/>
              </w:rPr>
            </w:pPr>
          </w:p>
          <w:p w14:paraId="7DD60955" w14:textId="77777777" w:rsidR="00CE2E54" w:rsidRPr="00480535" w:rsidRDefault="00CE2E54" w:rsidP="00CE2E54">
            <w:pPr>
              <w:rPr>
                <w:rFonts w:cs="Arial"/>
              </w:rPr>
            </w:pPr>
          </w:p>
          <w:p w14:paraId="4C69458D" w14:textId="77777777" w:rsidR="00CE2E54" w:rsidRPr="00480535" w:rsidRDefault="00CE2E54" w:rsidP="00CE2E54">
            <w:pPr>
              <w:rPr>
                <w:rFonts w:cs="Arial"/>
              </w:rPr>
            </w:pPr>
          </w:p>
          <w:p w14:paraId="32D73845" w14:textId="77777777" w:rsidR="00CE2E54" w:rsidRPr="00480535" w:rsidRDefault="00CE2E54" w:rsidP="00CE2E54">
            <w:pPr>
              <w:rPr>
                <w:rFonts w:cs="Arial"/>
              </w:rPr>
            </w:pPr>
          </w:p>
          <w:p w14:paraId="5CE629BF" w14:textId="7D9E0949" w:rsidR="00CE2E54" w:rsidRPr="00480535" w:rsidRDefault="00CE2E54" w:rsidP="00CE2E54">
            <w:pPr>
              <w:jc w:val="center"/>
              <w:rPr>
                <w:rFonts w:cs="Arial"/>
              </w:rPr>
            </w:pPr>
          </w:p>
        </w:tc>
        <w:tc>
          <w:tcPr>
            <w:tcW w:w="6634" w:type="dxa"/>
          </w:tcPr>
          <w:p w14:paraId="04DC5A55" w14:textId="73F1EE42" w:rsidR="00CE2E54" w:rsidRPr="007E0B31" w:rsidRDefault="00CE2E54" w:rsidP="00CE2E54">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CE2E54" w:rsidRPr="007E0B31" w14:paraId="7A78EA4E" w14:textId="77777777" w:rsidTr="56B5777B">
        <w:trPr>
          <w:cantSplit/>
        </w:trPr>
        <w:tc>
          <w:tcPr>
            <w:tcW w:w="2884" w:type="dxa"/>
          </w:tcPr>
          <w:p w14:paraId="6163D819" w14:textId="10CAF025" w:rsidR="00CE2E54" w:rsidRPr="007E0B31" w:rsidRDefault="00CE2E54" w:rsidP="00CE2E54">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CE2E54" w:rsidRPr="005C20E3" w:rsidRDefault="00CE2E54" w:rsidP="00CE2E54">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CE2E54" w:rsidRPr="005C20E3" w:rsidRDefault="00CE2E54" w:rsidP="00CE2E54">
            <w:pPr>
              <w:rPr>
                <w:rFonts w:cs="Arial"/>
              </w:rPr>
            </w:pPr>
          </w:p>
          <w:p w14:paraId="2A316F87" w14:textId="77777777" w:rsidR="00CE2E54" w:rsidRPr="005C20E3" w:rsidRDefault="00CE2E54" w:rsidP="00CE2E54">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CE2E54" w:rsidRPr="005C20E3" w:rsidRDefault="00CE2E54" w:rsidP="00CE2E54">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CE2E54" w:rsidRPr="005C20E3" w:rsidRDefault="00CE2E54" w:rsidP="00CE2E54">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CE2E54" w:rsidRPr="005C20E3" w:rsidRDefault="00CE2E54" w:rsidP="00CE2E54">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CE2E54" w:rsidRPr="005C20E3" w:rsidRDefault="00CE2E54" w:rsidP="00CE2E54">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CE2E54" w:rsidRPr="005C20E3" w:rsidRDefault="00CE2E54" w:rsidP="00CE2E54">
            <w:pPr>
              <w:pStyle w:val="ListParagraph"/>
              <w:spacing w:line="240" w:lineRule="auto"/>
              <w:ind w:left="459"/>
              <w:rPr>
                <w:rFonts w:ascii="Arial" w:hAnsi="Arial" w:cs="Arial"/>
                <w:sz w:val="20"/>
                <w:szCs w:val="20"/>
              </w:rPr>
            </w:pPr>
          </w:p>
          <w:p w14:paraId="3F033E46" w14:textId="396588CB" w:rsidR="00CE2E54" w:rsidRPr="005C20E3" w:rsidRDefault="00CE2E54" w:rsidP="00CE2E54">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CE2E54" w:rsidRPr="007E0B31" w14:paraId="069E3C1B" w14:textId="77777777" w:rsidTr="56B5777B">
        <w:trPr>
          <w:cantSplit/>
        </w:trPr>
        <w:tc>
          <w:tcPr>
            <w:tcW w:w="2884" w:type="dxa"/>
          </w:tcPr>
          <w:p w14:paraId="304EA547" w14:textId="517B1998" w:rsidR="00CE2E54" w:rsidRPr="00B12F3A" w:rsidRDefault="00CE2E54" w:rsidP="00CE2E54">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CE2E54" w:rsidRPr="00A87826" w:rsidRDefault="00CE2E54" w:rsidP="00CE2E54">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CE2E54" w:rsidRPr="007E0B31" w14:paraId="0124F93C" w14:textId="77777777" w:rsidTr="56B5777B">
        <w:trPr>
          <w:cantSplit/>
        </w:trPr>
        <w:tc>
          <w:tcPr>
            <w:tcW w:w="2884" w:type="dxa"/>
          </w:tcPr>
          <w:p w14:paraId="0BC19B3D" w14:textId="77777777" w:rsidR="00CE2E54" w:rsidRPr="007E0B31" w:rsidRDefault="00CE2E54" w:rsidP="00CE2E54">
            <w:pPr>
              <w:rPr>
                <w:rFonts w:cs="Arial"/>
                <w:b/>
              </w:rPr>
            </w:pPr>
            <w:r w:rsidRPr="007E0B31">
              <w:rPr>
                <w:rFonts w:cs="Arial"/>
                <w:b/>
              </w:rPr>
              <w:t>Demand Response System Frequency Control</w:t>
            </w:r>
          </w:p>
        </w:tc>
        <w:tc>
          <w:tcPr>
            <w:tcW w:w="6634" w:type="dxa"/>
          </w:tcPr>
          <w:p w14:paraId="1D6D3207" w14:textId="70595B0E" w:rsidR="00CE2E54" w:rsidRPr="00194632" w:rsidRDefault="00CE2E54" w:rsidP="00CE2E54">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CE2E54" w:rsidRPr="007E0B31" w14:paraId="5C7B9A5D" w14:textId="77777777" w:rsidTr="56B5777B">
        <w:trPr>
          <w:cantSplit/>
        </w:trPr>
        <w:tc>
          <w:tcPr>
            <w:tcW w:w="2884" w:type="dxa"/>
          </w:tcPr>
          <w:p w14:paraId="608821CD" w14:textId="2F24A7A4" w:rsidR="00CE2E54" w:rsidRPr="007E0B31" w:rsidRDefault="00CE2E54" w:rsidP="00CE2E54">
            <w:pPr>
              <w:rPr>
                <w:rFonts w:cs="Arial"/>
                <w:b/>
              </w:rPr>
            </w:pPr>
            <w:r w:rsidRPr="005C20E3">
              <w:rPr>
                <w:b/>
              </w:rPr>
              <w:t>Demand Response Unit Document (DRUD)</w:t>
            </w:r>
          </w:p>
        </w:tc>
        <w:tc>
          <w:tcPr>
            <w:tcW w:w="6634" w:type="dxa"/>
          </w:tcPr>
          <w:p w14:paraId="61859395" w14:textId="33B2516A" w:rsidR="00CE2E54" w:rsidRPr="005C20E3" w:rsidRDefault="00CE2E54" w:rsidP="00CE2E54">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CE2E54" w:rsidRPr="007E0B31" w14:paraId="6E5C5A5B" w14:textId="77777777" w:rsidTr="56B5777B">
        <w:trPr>
          <w:cantSplit/>
        </w:trPr>
        <w:tc>
          <w:tcPr>
            <w:tcW w:w="2884" w:type="dxa"/>
          </w:tcPr>
          <w:p w14:paraId="027A193D" w14:textId="77777777" w:rsidR="00CE2E54" w:rsidRPr="00194632" w:rsidRDefault="00CE2E54" w:rsidP="00CE2E54">
            <w:pPr>
              <w:rPr>
                <w:rFonts w:cs="Arial"/>
                <w:b/>
              </w:rPr>
            </w:pPr>
            <w:r w:rsidRPr="00194632">
              <w:rPr>
                <w:rFonts w:cs="Arial"/>
                <w:b/>
              </w:rPr>
              <w:t>Demand Response Very Fast Active Power Control</w:t>
            </w:r>
          </w:p>
        </w:tc>
        <w:tc>
          <w:tcPr>
            <w:tcW w:w="6634" w:type="dxa"/>
          </w:tcPr>
          <w:p w14:paraId="2126F39C" w14:textId="2AC93BA4" w:rsidR="00CE2E54" w:rsidRPr="00194632" w:rsidRDefault="00CE2E54" w:rsidP="00CE2E54">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CE2E54" w:rsidRPr="007E0B31" w14:paraId="6C74BC95" w14:textId="77777777" w:rsidTr="56B5777B">
        <w:trPr>
          <w:cantSplit/>
        </w:trPr>
        <w:tc>
          <w:tcPr>
            <w:tcW w:w="2884" w:type="dxa"/>
          </w:tcPr>
          <w:p w14:paraId="68034CD4" w14:textId="77777777" w:rsidR="00CE2E54" w:rsidRPr="007E0B31" w:rsidRDefault="00CE2E54" w:rsidP="00CE2E54">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CE2E54" w:rsidRPr="00194632" w:rsidRDefault="00CE2E54" w:rsidP="00CE2E54">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CD7C92" w:rsidRPr="007E0B31" w14:paraId="113558EC" w14:textId="77777777" w:rsidTr="56B5777B">
        <w:trPr>
          <w:cantSplit/>
        </w:trPr>
        <w:tc>
          <w:tcPr>
            <w:tcW w:w="2884" w:type="dxa"/>
          </w:tcPr>
          <w:p w14:paraId="74F8A040" w14:textId="29FAECCD" w:rsidR="00CD7C92" w:rsidRPr="007E0B31" w:rsidRDefault="00CD7C92" w:rsidP="0086635A">
            <w:pPr>
              <w:pStyle w:val="Level1Text"/>
              <w:tabs>
                <w:tab w:val="left" w:pos="0"/>
              </w:tabs>
              <w:ind w:left="0" w:firstLine="0"/>
              <w:rPr>
                <w:rFonts w:cs="Arial"/>
                <w:b/>
                <w:color w:val="auto"/>
                <w:lang w:val="en-GB"/>
              </w:rPr>
            </w:pPr>
            <w:r>
              <w:rPr>
                <w:rFonts w:cs="Arial"/>
                <w:b/>
                <w:color w:val="auto"/>
                <w:lang w:val="en-GB"/>
              </w:rPr>
              <w:t>Designated Information Exchange System</w:t>
            </w:r>
          </w:p>
        </w:tc>
        <w:tc>
          <w:tcPr>
            <w:tcW w:w="6634" w:type="dxa"/>
          </w:tcPr>
          <w:p w14:paraId="0128B1B0" w14:textId="1A5B404D" w:rsidR="00CD7C92" w:rsidRPr="00194632" w:rsidRDefault="00CD7C92" w:rsidP="00CD7C92">
            <w:pPr>
              <w:jc w:val="both"/>
              <w:rPr>
                <w:rFonts w:cs="Arial"/>
                <w:szCs w:val="22"/>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CE2E54" w:rsidRPr="007E0B31" w14:paraId="4A9CD3FB" w14:textId="77777777" w:rsidTr="56B5777B">
        <w:trPr>
          <w:cantSplit/>
        </w:trPr>
        <w:tc>
          <w:tcPr>
            <w:tcW w:w="2884" w:type="dxa"/>
          </w:tcPr>
          <w:p w14:paraId="55739DEF" w14:textId="77777777" w:rsidR="00CE2E54" w:rsidRPr="007E0B31" w:rsidRDefault="00CE2E54" w:rsidP="00CE2E54">
            <w:pPr>
              <w:pStyle w:val="Arial11Bold"/>
              <w:rPr>
                <w:rFonts w:cs="Arial"/>
              </w:rPr>
            </w:pPr>
            <w:r w:rsidRPr="007E0B31">
              <w:rPr>
                <w:rFonts w:cs="Arial"/>
              </w:rPr>
              <w:t>Designed Minimum Operating Level</w:t>
            </w:r>
          </w:p>
        </w:tc>
        <w:tc>
          <w:tcPr>
            <w:tcW w:w="6634" w:type="dxa"/>
          </w:tcPr>
          <w:p w14:paraId="4F7EB2C3" w14:textId="77777777" w:rsidR="00CE2E54" w:rsidRPr="007E0B31" w:rsidRDefault="00CE2E54" w:rsidP="00CE2E54">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CE2E54" w:rsidRPr="007E0B31" w14:paraId="6B85B224" w14:textId="77777777" w:rsidTr="56B5777B">
        <w:trPr>
          <w:cantSplit/>
        </w:trPr>
        <w:tc>
          <w:tcPr>
            <w:tcW w:w="2884" w:type="dxa"/>
          </w:tcPr>
          <w:p w14:paraId="7D7D28A9" w14:textId="77777777" w:rsidR="00CE2E54" w:rsidRPr="007E0B31" w:rsidRDefault="00CE2E54" w:rsidP="00CE2E54">
            <w:pPr>
              <w:pStyle w:val="Arial11Bold"/>
              <w:rPr>
                <w:rFonts w:cs="Arial"/>
              </w:rPr>
            </w:pPr>
            <w:r w:rsidRPr="007E0B31">
              <w:rPr>
                <w:rFonts w:cs="Arial"/>
              </w:rPr>
              <w:t>De-Synchronise</w:t>
            </w:r>
          </w:p>
        </w:tc>
        <w:tc>
          <w:tcPr>
            <w:tcW w:w="6634" w:type="dxa"/>
          </w:tcPr>
          <w:p w14:paraId="458DCB7D" w14:textId="77777777" w:rsidR="00CE2E54" w:rsidRPr="007E0B31" w:rsidRDefault="00CE2E54" w:rsidP="00CE2E54">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CE2E54" w:rsidRPr="007E0B31" w:rsidRDefault="00CE2E54" w:rsidP="00CE2E54">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CE2E54" w:rsidRPr="007E0B31" w:rsidRDefault="00CE2E54" w:rsidP="00CE2E54">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CE2E54" w:rsidRPr="007E0B31" w14:paraId="599051B4" w14:textId="77777777" w:rsidTr="56B5777B">
        <w:trPr>
          <w:cantSplit/>
        </w:trPr>
        <w:tc>
          <w:tcPr>
            <w:tcW w:w="2884" w:type="dxa"/>
          </w:tcPr>
          <w:p w14:paraId="6617788B" w14:textId="18B1BB16" w:rsidR="00CE2E54" w:rsidRPr="007E0B31" w:rsidRDefault="00CE2E54" w:rsidP="00CE2E54">
            <w:pPr>
              <w:pStyle w:val="Arial11Bold"/>
              <w:rPr>
                <w:rFonts w:cs="Arial"/>
              </w:rPr>
            </w:pPr>
            <w:r w:rsidRPr="001006C1">
              <w:rPr>
                <w:rFonts w:cs="Arial"/>
              </w:rPr>
              <w:lastRenderedPageBreak/>
              <w:t>De-synchronised Island Procedure</w:t>
            </w:r>
          </w:p>
        </w:tc>
        <w:tc>
          <w:tcPr>
            <w:tcW w:w="6634" w:type="dxa"/>
          </w:tcPr>
          <w:p w14:paraId="2D785805" w14:textId="12FF332C" w:rsidR="00CE2E54" w:rsidRPr="002A73E9" w:rsidRDefault="00CE2E54" w:rsidP="00CE2E54">
            <w:pPr>
              <w:pStyle w:val="TableArial11"/>
            </w:pPr>
            <w:r>
              <w:t xml:space="preserve">A formal procedure as set out in </w:t>
            </w:r>
            <w:r w:rsidRPr="00FC071A">
              <w:t>OC9.5.4</w:t>
            </w:r>
            <w:r>
              <w:t xml:space="preserve"> for the purpose of </w:t>
            </w:r>
            <w:r w:rsidRPr="008F2439">
              <w:rPr>
                <w:b/>
                <w:bCs/>
              </w:rPr>
              <w:t>Synchronising Power Islands</w:t>
            </w:r>
          </w:p>
        </w:tc>
      </w:tr>
      <w:tr w:rsidR="00CE2E54" w:rsidRPr="007E0B31" w14:paraId="365BD7A7" w14:textId="77777777" w:rsidTr="56B5777B">
        <w:trPr>
          <w:cantSplit/>
        </w:trPr>
        <w:tc>
          <w:tcPr>
            <w:tcW w:w="2884" w:type="dxa"/>
          </w:tcPr>
          <w:p w14:paraId="027BC704" w14:textId="77777777" w:rsidR="00CE2E54" w:rsidRPr="007E0B31" w:rsidRDefault="00CE2E54" w:rsidP="00CE2E54">
            <w:pPr>
              <w:pStyle w:val="Arial11Bold"/>
              <w:rPr>
                <w:rFonts w:cs="Arial"/>
              </w:rPr>
            </w:pPr>
            <w:r w:rsidRPr="007E0B31">
              <w:rPr>
                <w:rFonts w:cs="Arial"/>
              </w:rPr>
              <w:t>Detailed Planning Data</w:t>
            </w:r>
          </w:p>
        </w:tc>
        <w:tc>
          <w:tcPr>
            <w:tcW w:w="6634" w:type="dxa"/>
          </w:tcPr>
          <w:p w14:paraId="618E97A1" w14:textId="114F5797" w:rsidR="00CE2E54" w:rsidRPr="007E0B31" w:rsidRDefault="00CE2E54" w:rsidP="00CE2E54">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CE2E54" w:rsidRPr="007E0B31" w14:paraId="0D8CB90A" w14:textId="77777777" w:rsidTr="56B5777B">
        <w:trPr>
          <w:cantSplit/>
        </w:trPr>
        <w:tc>
          <w:tcPr>
            <w:tcW w:w="2884" w:type="dxa"/>
          </w:tcPr>
          <w:p w14:paraId="7C6CFC2E" w14:textId="77777777" w:rsidR="00CE2E54" w:rsidRPr="007E0B31" w:rsidRDefault="00CE2E54" w:rsidP="00CE2E54">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CE2E54" w:rsidRPr="007E0B31" w:rsidRDefault="00CE2E54" w:rsidP="00CE2E54">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CE2E54" w:rsidRPr="007E0B31" w14:paraId="087B589C" w14:textId="77777777" w:rsidTr="56B5777B">
        <w:trPr>
          <w:cantSplit/>
        </w:trPr>
        <w:tc>
          <w:tcPr>
            <w:tcW w:w="2884" w:type="dxa"/>
          </w:tcPr>
          <w:p w14:paraId="6AA366E8" w14:textId="77777777" w:rsidR="00CE2E54" w:rsidRPr="007E0B31" w:rsidRDefault="00CE2E54" w:rsidP="00CE2E54">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CE2E54" w:rsidRPr="007E0B31" w:rsidRDefault="00CE2E54" w:rsidP="00CE2E54">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CE2E54" w:rsidRPr="007E0B31" w14:paraId="6273FCBA" w14:textId="77777777" w:rsidTr="56B5777B">
        <w:trPr>
          <w:cantSplit/>
          <w:ins w:id="86" w:author="Stuart McLarnon (NESO)" w:date="2025-03-24T11:18:00Z"/>
        </w:trPr>
        <w:tc>
          <w:tcPr>
            <w:tcW w:w="2884" w:type="dxa"/>
          </w:tcPr>
          <w:p w14:paraId="2EE2F3C3" w14:textId="0A958970" w:rsidR="00CE2E54" w:rsidRPr="007E0B31" w:rsidRDefault="00CE2E54" w:rsidP="00CE2E54">
            <w:pPr>
              <w:pStyle w:val="Arial11Bold"/>
              <w:rPr>
                <w:ins w:id="87" w:author="Stuart McLarnon (NESO)" w:date="2025-03-24T11:18:00Z" w16du:dateUtc="2025-03-24T11:18:00Z"/>
                <w:rFonts w:cs="Arial"/>
              </w:rPr>
            </w:pPr>
            <w:ins w:id="88" w:author="Stuart McLarnon (NESO)" w:date="2025-03-24T11:18:00Z" w16du:dateUtc="2025-03-24T11:18:00Z">
              <w:r>
                <w:rPr>
                  <w:rFonts w:cs="Arial"/>
                </w:rPr>
                <w:t>Diagram Data</w:t>
              </w:r>
            </w:ins>
          </w:p>
        </w:tc>
        <w:tc>
          <w:tcPr>
            <w:tcW w:w="6634" w:type="dxa"/>
          </w:tcPr>
          <w:p w14:paraId="53AE5808" w14:textId="6FC2165C" w:rsidR="00CE2E54" w:rsidRPr="007E0B31" w:rsidRDefault="00CE2E54" w:rsidP="00CE2E54">
            <w:pPr>
              <w:pStyle w:val="TableArial11"/>
              <w:rPr>
                <w:ins w:id="89" w:author="Stuart McLarnon (NESO)" w:date="2025-03-24T11:18:00Z" w16du:dateUtc="2025-03-24T11:18:00Z"/>
                <w:rFonts w:cs="Arial"/>
              </w:rPr>
            </w:pPr>
            <w:ins w:id="90" w:author="Stuart McLarnon (NESO)" w:date="2025-03-24T11:20:00Z">
              <w:r w:rsidRPr="00F34418">
                <w:rPr>
                  <w:rFonts w:cs="Arial"/>
                </w:rPr>
                <w:t xml:space="preserve">Data in a </w:t>
              </w:r>
              <w:r w:rsidRPr="00F34418">
                <w:rPr>
                  <w:rFonts w:cs="Arial"/>
                  <w:b/>
                  <w:bCs/>
                </w:rPr>
                <w:t>PSM</w:t>
              </w:r>
            </w:ins>
            <w:ins w:id="91" w:author="Stuart McLarnon (NESO)" w:date="2025-03-24T11:23:00Z" w16du:dateUtc="2025-03-24T11:23:00Z">
              <w:r>
                <w:rPr>
                  <w:rFonts w:cs="Arial"/>
                </w:rPr>
                <w:t xml:space="preserve"> enabling </w:t>
              </w:r>
            </w:ins>
            <w:ins w:id="92" w:author="Stuart McLarnon (NESO)" w:date="2025-03-24T11:22:00Z" w16du:dateUtc="2025-03-24T11:22:00Z">
              <w:r w:rsidRPr="00CD0EE8">
                <w:rPr>
                  <w:rFonts w:cs="Arial"/>
                  <w:b/>
                  <w:bCs/>
                  <w:rPrChange w:id="93" w:author="Stuart McLarnon (NESO)" w:date="2025-03-24T11:24:00Z" w16du:dateUtc="2025-03-24T11:24:00Z">
                    <w:rPr>
                      <w:rFonts w:cs="Arial"/>
                    </w:rPr>
                  </w:rPrChange>
                </w:rPr>
                <w:t>Structural Data</w:t>
              </w:r>
            </w:ins>
            <w:ins w:id="94" w:author="Stuart McLarnon (NESO)" w:date="2025-03-24T11:23:00Z" w16du:dateUtc="2025-03-24T11:23:00Z">
              <w:r>
                <w:rPr>
                  <w:rFonts w:cs="Arial"/>
                </w:rPr>
                <w:t xml:space="preserve"> to be displayed graphically</w:t>
              </w:r>
            </w:ins>
            <w:ins w:id="95" w:author="Stuart McLarnon (NESO)" w:date="2025-03-24T11:28:00Z" w16du:dateUtc="2025-03-24T11:28:00Z">
              <w:r>
                <w:rPr>
                  <w:rFonts w:cs="Arial"/>
                </w:rPr>
                <w:t xml:space="preserve">, </w:t>
              </w:r>
            </w:ins>
            <w:ins w:id="96" w:author="Stuart McLarnon (NESO)" w:date="2025-03-24T11:29:00Z" w16du:dateUtc="2025-03-24T11:29:00Z">
              <w:r>
                <w:rPr>
                  <w:rFonts w:cs="Arial"/>
                </w:rPr>
                <w:t>including</w:t>
              </w:r>
            </w:ins>
            <w:ins w:id="97" w:author="Stuart McLarnon (NESO)" w:date="2025-03-24T11:25:00Z" w16du:dateUtc="2025-03-24T11:25:00Z">
              <w:r>
                <w:rPr>
                  <w:rFonts w:cs="Arial"/>
                </w:rPr>
                <w:t xml:space="preserve"> a </w:t>
              </w:r>
            </w:ins>
            <w:ins w:id="98" w:author="Stuart McLarnon (NESO)" w:date="2025-03-24T11:26:00Z" w16du:dateUtc="2025-03-24T11:26:00Z">
              <w:r w:rsidRPr="0012613E">
                <w:rPr>
                  <w:rFonts w:cs="Arial"/>
                  <w:b/>
                  <w:bCs/>
                  <w:rPrChange w:id="99" w:author="Stuart McLarnon (NESO)" w:date="2025-03-24T11:26:00Z" w16du:dateUtc="2025-03-24T11:26:00Z">
                    <w:rPr>
                      <w:rFonts w:cs="Arial"/>
                    </w:rPr>
                  </w:rPrChange>
                </w:rPr>
                <w:t>S</w:t>
              </w:r>
            </w:ins>
            <w:ins w:id="100" w:author="Stuart McLarnon (NESO)" w:date="2025-03-24T11:25:00Z" w16du:dateUtc="2025-03-24T11:25:00Z">
              <w:r w:rsidRPr="0012613E">
                <w:rPr>
                  <w:rFonts w:cs="Arial"/>
                  <w:b/>
                  <w:bCs/>
                  <w:rPrChange w:id="101" w:author="Stuart McLarnon (NESO)" w:date="2025-03-24T11:26:00Z" w16du:dateUtc="2025-03-24T11:26:00Z">
                    <w:rPr>
                      <w:rFonts w:cs="Arial"/>
                    </w:rPr>
                  </w:rPrChange>
                </w:rPr>
                <w:t>ingle Line Diagram</w:t>
              </w:r>
            </w:ins>
            <w:ins w:id="102" w:author="Stuart McLarnon (NESO)" w:date="2025-03-24T11:23:00Z" w16du:dateUtc="2025-03-24T11:23:00Z">
              <w:r w:rsidRPr="00B8074F">
                <w:rPr>
                  <w:rFonts w:cs="Arial"/>
                </w:rPr>
                <w:t>.</w:t>
              </w:r>
            </w:ins>
          </w:p>
        </w:tc>
      </w:tr>
      <w:tr w:rsidR="00CE2E54" w:rsidRPr="0079139F" w14:paraId="6FA98D3A" w14:textId="77777777" w:rsidTr="56B5777B">
        <w:trPr>
          <w:cantSplit/>
        </w:trPr>
        <w:tc>
          <w:tcPr>
            <w:tcW w:w="2884" w:type="dxa"/>
          </w:tcPr>
          <w:p w14:paraId="640652FE" w14:textId="3306E7F6" w:rsidR="00CE2E54" w:rsidRPr="0079139F" w:rsidRDefault="00CE2E54" w:rsidP="00CE2E54">
            <w:pPr>
              <w:pStyle w:val="Arial11Bold"/>
              <w:rPr>
                <w:rFonts w:cs="Arial"/>
              </w:rPr>
            </w:pPr>
            <w:r w:rsidRPr="0079139F">
              <w:rPr>
                <w:rFonts w:cs="Arial"/>
              </w:rPr>
              <w:t>Disconnection</w:t>
            </w:r>
          </w:p>
        </w:tc>
        <w:tc>
          <w:tcPr>
            <w:tcW w:w="6634" w:type="dxa"/>
          </w:tcPr>
          <w:p w14:paraId="61AAC738" w14:textId="2AFD8882" w:rsidR="00CE2E54" w:rsidRPr="0079139F" w:rsidRDefault="00CE2E54" w:rsidP="00CE2E54">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CE2E54" w:rsidRPr="007E0B31" w14:paraId="6FBBB87F" w14:textId="77777777" w:rsidTr="56B5777B">
        <w:trPr>
          <w:cantSplit/>
        </w:trPr>
        <w:tc>
          <w:tcPr>
            <w:tcW w:w="2884" w:type="dxa"/>
          </w:tcPr>
          <w:p w14:paraId="7F0320E6" w14:textId="63B2DB1A" w:rsidR="00CE2E54" w:rsidRPr="007E0B31" w:rsidRDefault="00CE2E54" w:rsidP="00CE2E54">
            <w:pPr>
              <w:pStyle w:val="Arial11Bold"/>
              <w:rPr>
                <w:rFonts w:cs="Arial"/>
              </w:rPr>
            </w:pPr>
            <w:r w:rsidRPr="007E0B31">
              <w:rPr>
                <w:rFonts w:cs="Arial"/>
              </w:rPr>
              <w:t>Discrimination</w:t>
            </w:r>
          </w:p>
        </w:tc>
        <w:tc>
          <w:tcPr>
            <w:tcW w:w="6634" w:type="dxa"/>
          </w:tcPr>
          <w:p w14:paraId="36121BA7" w14:textId="5F8C5E2B" w:rsidR="00CE2E54" w:rsidRPr="007E0B31" w:rsidRDefault="00CE2E54" w:rsidP="00CE2E54">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CE2E54" w:rsidRPr="007E0B31" w14:paraId="19496D16" w14:textId="77777777" w:rsidTr="56B5777B">
        <w:trPr>
          <w:cantSplit/>
        </w:trPr>
        <w:tc>
          <w:tcPr>
            <w:tcW w:w="2884" w:type="dxa"/>
          </w:tcPr>
          <w:p w14:paraId="355DADE4" w14:textId="77777777" w:rsidR="00CE2E54" w:rsidRPr="007E0B31" w:rsidRDefault="00CE2E54" w:rsidP="00CE2E54">
            <w:pPr>
              <w:pStyle w:val="Arial11Bold"/>
              <w:rPr>
                <w:rFonts w:cs="Arial"/>
              </w:rPr>
            </w:pPr>
            <w:r w:rsidRPr="007E0B31">
              <w:rPr>
                <w:rFonts w:cs="Arial"/>
              </w:rPr>
              <w:t>Disputes Resolution Procedure</w:t>
            </w:r>
          </w:p>
        </w:tc>
        <w:tc>
          <w:tcPr>
            <w:tcW w:w="6634" w:type="dxa"/>
          </w:tcPr>
          <w:p w14:paraId="65E4E59C" w14:textId="77777777" w:rsidR="00CE2E54" w:rsidRPr="007E0B31" w:rsidRDefault="00CE2E54" w:rsidP="00CE2E54">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CE2E54" w:rsidRPr="007E0B31" w14:paraId="36D6416B" w14:textId="77777777" w:rsidTr="56B5777B">
        <w:trPr>
          <w:cantSplit/>
        </w:trPr>
        <w:tc>
          <w:tcPr>
            <w:tcW w:w="2884" w:type="dxa"/>
          </w:tcPr>
          <w:p w14:paraId="30EAAF8C" w14:textId="77777777" w:rsidR="00CE2E54" w:rsidRPr="007E0B31" w:rsidRDefault="00CE2E54" w:rsidP="00CE2E54">
            <w:pPr>
              <w:pStyle w:val="Arial11Bold"/>
              <w:rPr>
                <w:rFonts w:cs="Arial"/>
              </w:rPr>
            </w:pPr>
            <w:r w:rsidRPr="007E0B31">
              <w:rPr>
                <w:rFonts w:cs="Arial"/>
              </w:rPr>
              <w:t>Distribution Code</w:t>
            </w:r>
          </w:p>
        </w:tc>
        <w:tc>
          <w:tcPr>
            <w:tcW w:w="6634" w:type="dxa"/>
          </w:tcPr>
          <w:p w14:paraId="365D5D6F" w14:textId="77777777" w:rsidR="00CE2E54" w:rsidRPr="007E0B31" w:rsidRDefault="00CE2E54" w:rsidP="00CE2E54">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CE2E54" w:rsidRPr="007E0B31" w14:paraId="739CB720" w14:textId="77777777" w:rsidTr="56B5777B">
        <w:trPr>
          <w:cantSplit/>
        </w:trPr>
        <w:tc>
          <w:tcPr>
            <w:tcW w:w="2884" w:type="dxa"/>
          </w:tcPr>
          <w:p w14:paraId="527B2AC1" w14:textId="2ADD2868" w:rsidR="00CE2E54" w:rsidRPr="007E0B31" w:rsidRDefault="00CE2E54" w:rsidP="00CE2E54">
            <w:pPr>
              <w:pStyle w:val="Arial11Bold"/>
              <w:rPr>
                <w:rFonts w:cs="Arial"/>
              </w:rPr>
            </w:pPr>
            <w:r w:rsidRPr="001006C1">
              <w:rPr>
                <w:rFonts w:cs="Arial"/>
              </w:rPr>
              <w:t>Distribution Restoration Contract</w:t>
            </w:r>
          </w:p>
        </w:tc>
        <w:tc>
          <w:tcPr>
            <w:tcW w:w="6634" w:type="dxa"/>
          </w:tcPr>
          <w:p w14:paraId="5A24143D" w14:textId="25E90453" w:rsidR="00CE2E54" w:rsidRPr="007E0B31" w:rsidRDefault="00CE2E54" w:rsidP="00CE2E54">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Pr="00CB0791">
              <w:rPr>
                <w:rFonts w:eastAsia="Cambria" w:cs="Arial"/>
                <w:b/>
                <w:bCs/>
                <w:snapToGrid/>
                <w:lang w:eastAsia="en-GB"/>
              </w:rPr>
              <w:t xml:space="preserve">Top Up Restoration </w:t>
            </w:r>
            <w:r>
              <w:rPr>
                <w:rFonts w:eastAsia="Cambria" w:cs="Arial"/>
                <w:b/>
                <w:bCs/>
                <w:snapToGrid/>
                <w:lang w:eastAsia="en-GB"/>
              </w:rPr>
              <w:t>Contractor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Pr="00A14C19">
              <w:rPr>
                <w:rFonts w:eastAsia="Cambria" w:cs="Arial"/>
                <w:b/>
                <w:bCs/>
                <w:snapToGrid/>
                <w:lang w:eastAsia="en-GB"/>
              </w:rPr>
              <w:t>Anchor</w:t>
            </w:r>
            <w:r>
              <w:rPr>
                <w:rFonts w:eastAsia="Cambria" w:cs="Arial"/>
                <w:snapToGrid/>
                <w:lang w:eastAsia="en-GB"/>
              </w:rPr>
              <w:t xml:space="preserve"> </w:t>
            </w:r>
            <w:r w:rsidRPr="001006C1">
              <w:rPr>
                <w:rFonts w:eastAsia="Cambria" w:cs="Arial"/>
                <w:b/>
                <w:snapToGrid/>
                <w:lang w:eastAsia="en-GB"/>
              </w:rPr>
              <w:t>Restoration</w:t>
            </w:r>
            <w:r>
              <w:rPr>
                <w:rFonts w:eastAsia="Cambria" w:cs="Arial"/>
                <w:b/>
                <w:snapToGrid/>
                <w:lang w:eastAsia="en-GB"/>
              </w:rPr>
              <w:t xml:space="preserve"> Contractor </w:t>
            </w:r>
            <w:r w:rsidRPr="00C90321">
              <w:rPr>
                <w:rFonts w:eastAsia="Cambria" w:cs="Arial"/>
                <w:bCs/>
                <w:snapToGrid/>
                <w:lang w:eastAsia="en-GB"/>
              </w:rPr>
              <w:t>or</w:t>
            </w:r>
            <w:r>
              <w:rPr>
                <w:rFonts w:eastAsia="Cambria" w:cs="Arial"/>
                <w:b/>
                <w:snapToGrid/>
                <w:lang w:eastAsia="en-GB"/>
              </w:rPr>
              <w:t xml:space="preserve"> Top Up Restoration Contractor</w:t>
            </w:r>
            <w:r w:rsidRPr="001006C1">
              <w:rPr>
                <w:rFonts w:eastAsia="Cambria" w:cs="Arial"/>
                <w:bCs/>
                <w:snapToGrid/>
                <w:lang w:eastAsia="en-GB"/>
              </w:rPr>
              <w:t>,</w:t>
            </w:r>
            <w:r w:rsidRPr="001006C1">
              <w:rPr>
                <w:rFonts w:eastAsia="Cambria" w:cs="Arial"/>
                <w:snapToGrid/>
                <w:lang w:eastAsia="en-GB"/>
              </w:rPr>
              <w:t xml:space="preserve"> on instruction,</w:t>
            </w:r>
            <w:r>
              <w:rPr>
                <w:rFonts w:eastAsia="Cambria" w:cs="Arial"/>
                <w:snapToGrid/>
                <w:lang w:eastAsia="en-GB"/>
              </w:rPr>
              <w:t xml:space="preserve"> </w:t>
            </w:r>
            <w:r w:rsidRPr="001006C1">
              <w:rPr>
                <w:rFonts w:eastAsia="Cambria" w:cs="Arial"/>
                <w:snapToGrid/>
                <w:lang w:eastAsia="en-GB"/>
              </w:rPr>
              <w:t>provide</w:t>
            </w:r>
            <w:r>
              <w:rPr>
                <w:rFonts w:eastAsia="Cambria" w:cs="Arial"/>
                <w:snapToGrid/>
                <w:lang w:eastAsia="en-GB"/>
              </w:rPr>
              <w:t>s</w:t>
            </w:r>
            <w:r w:rsidRPr="001006C1">
              <w:rPr>
                <w:rFonts w:eastAsia="Cambria" w:cs="Arial"/>
                <w:snapToGrid/>
                <w:lang w:eastAsia="en-GB"/>
              </w:rPr>
              <w:t xml:space="preserve"> </w:t>
            </w:r>
            <w:r>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CE2E54" w:rsidRPr="007E0B31" w14:paraId="5BE62B72" w14:textId="77777777" w:rsidTr="56B5777B">
        <w:trPr>
          <w:cantSplit/>
        </w:trPr>
        <w:tc>
          <w:tcPr>
            <w:tcW w:w="2884" w:type="dxa"/>
          </w:tcPr>
          <w:p w14:paraId="1FC85A18" w14:textId="5A69B511" w:rsidR="00CE2E54" w:rsidRPr="00A14C19" w:rsidRDefault="00CE2E54" w:rsidP="00CE2E54">
            <w:pPr>
              <w:pStyle w:val="Arial11Bold"/>
              <w:rPr>
                <w:rFonts w:cs="Arial"/>
              </w:rPr>
            </w:pPr>
            <w:r w:rsidRPr="00A14C19">
              <w:rPr>
                <w:rFonts w:cs="Arial"/>
              </w:rPr>
              <w:t>Distribution Restoration Zone</w:t>
            </w:r>
          </w:p>
        </w:tc>
        <w:tc>
          <w:tcPr>
            <w:tcW w:w="6634" w:type="dxa"/>
          </w:tcPr>
          <w:p w14:paraId="64351CFD" w14:textId="66ADA5F0" w:rsidR="00CE2E54" w:rsidRPr="00A14C19" w:rsidRDefault="00CE2E54" w:rsidP="00CE2E54">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Top Up Restoration </w:t>
            </w:r>
            <w:r>
              <w:rPr>
                <w:rFonts w:cs="Arial"/>
                <w:b/>
              </w:rPr>
              <w:t>Contractor’</w:t>
            </w:r>
            <w:r w:rsidRPr="00A14C19">
              <w:rPr>
                <w:rFonts w:cs="Arial"/>
                <w:b/>
              </w:rPr>
              <w:t>s</w:t>
            </w:r>
            <w:r w:rsidRPr="00A14C19">
              <w:rPr>
                <w:rFonts w:cs="Arial"/>
                <w:b/>
                <w:bCs/>
              </w:rPr>
              <w:t xml:space="preserve"> Plant</w:t>
            </w:r>
            <w:r>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in which case </w:t>
            </w:r>
            <w:r w:rsidRPr="00A14C19">
              <w:rPr>
                <w:rFonts w:cs="Arial"/>
                <w:b/>
                <w:bCs/>
              </w:rPr>
              <w:t>Relevant Transmission Licensees</w:t>
            </w:r>
            <w:r w:rsidRPr="00A14C19">
              <w:rPr>
                <w:rFonts w:cs="Arial"/>
              </w:rPr>
              <w:t xml:space="preserve"> would be party to the </w:t>
            </w:r>
            <w:r w:rsidRPr="00A14C19">
              <w:rPr>
                <w:rFonts w:cs="Arial"/>
                <w:b/>
                <w:bCs/>
              </w:rPr>
              <w:t>Distribution Restoration Zone Plan</w:t>
            </w:r>
            <w:r w:rsidRPr="009B42E0">
              <w:rPr>
                <w:rFonts w:cs="Arial"/>
              </w:rPr>
              <w:t>.</w:t>
            </w:r>
          </w:p>
        </w:tc>
      </w:tr>
      <w:tr w:rsidR="00CE2E54" w:rsidRPr="007E0B31" w14:paraId="1BA03D25" w14:textId="77777777" w:rsidTr="56B5777B">
        <w:trPr>
          <w:cantSplit/>
        </w:trPr>
        <w:tc>
          <w:tcPr>
            <w:tcW w:w="2884" w:type="dxa"/>
          </w:tcPr>
          <w:p w14:paraId="64BB3F4E" w14:textId="393AA84F" w:rsidR="00CE2E54" w:rsidRPr="007E0B31" w:rsidRDefault="00CE2E54" w:rsidP="00CE2E54">
            <w:pPr>
              <w:pStyle w:val="Arial11Bold"/>
              <w:rPr>
                <w:rFonts w:cs="Arial"/>
              </w:rPr>
            </w:pPr>
            <w:r w:rsidRPr="001006C1">
              <w:rPr>
                <w:rFonts w:cs="Arial"/>
              </w:rPr>
              <w:t>Distribution Restoration Zone Control System</w:t>
            </w:r>
            <w:r>
              <w:rPr>
                <w:rFonts w:cs="Arial"/>
              </w:rPr>
              <w:t xml:space="preserve"> (DRZCS)</w:t>
            </w:r>
          </w:p>
        </w:tc>
        <w:tc>
          <w:tcPr>
            <w:tcW w:w="6634" w:type="dxa"/>
          </w:tcPr>
          <w:p w14:paraId="7E787111" w14:textId="52046C62" w:rsidR="00CE2E54" w:rsidRPr="007E0B31" w:rsidRDefault="00CE2E54" w:rsidP="00CE2E54">
            <w:pPr>
              <w:pStyle w:val="TableArial11"/>
              <w:rPr>
                <w:rFonts w:cs="Arial"/>
              </w:rPr>
            </w:pPr>
            <w:r w:rsidRPr="001006C1">
              <w:rPr>
                <w:rFonts w:cs="Arial"/>
              </w:rPr>
              <w:t xml:space="preserve">A mains-independent automatic control and supervisory system which assesses the status and operational conditions of </w:t>
            </w:r>
            <w:r>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Pr>
                <w:rFonts w:cs="Arial"/>
              </w:rPr>
              <w:t xml:space="preserve">and where relevant, part of the </w:t>
            </w:r>
            <w:r w:rsidRPr="00F17B48">
              <w:rPr>
                <w:rFonts w:cs="Arial"/>
                <w:b/>
                <w:bCs/>
              </w:rPr>
              <w:t>Transmission System</w:t>
            </w:r>
            <w:r w:rsidRPr="001006C1">
              <w:rPr>
                <w:rFonts w:cs="Arial"/>
              </w:rPr>
              <w:t xml:space="preserve"> for the purposes of operating </w:t>
            </w:r>
            <w:r w:rsidRPr="001006C1">
              <w:rPr>
                <w:b/>
              </w:rPr>
              <w:t xml:space="preserve">Restoration </w:t>
            </w:r>
            <w:r>
              <w:rPr>
                <w:b/>
              </w:rPr>
              <w:t>Contractor’</w:t>
            </w:r>
            <w:r w:rsidRPr="001006C1">
              <w:rPr>
                <w:b/>
              </w:rPr>
              <w:t xml:space="preserve">s Plant </w:t>
            </w:r>
            <w:r w:rsidRPr="007201A7">
              <w:rPr>
                <w:bCs/>
              </w:rPr>
              <w:t>and</w:t>
            </w:r>
            <w:r>
              <w:rPr>
                <w:b/>
              </w:rPr>
              <w:t xml:space="preserve"> Apparatus </w:t>
            </w:r>
            <w:r w:rsidRPr="001006C1">
              <w:t xml:space="preserve">and/or modulating </w:t>
            </w:r>
            <w:r w:rsidRPr="001006C1">
              <w:rPr>
                <w:b/>
                <w:bCs/>
              </w:rPr>
              <w:t xml:space="preserve">Restoration </w:t>
            </w:r>
            <w:r>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Pr>
                <w:rFonts w:cs="Arial"/>
              </w:rPr>
              <w:t xml:space="preserve">and relevant </w:t>
            </w:r>
            <w:r w:rsidRPr="00F17B48">
              <w:rPr>
                <w:rFonts w:cs="Arial"/>
                <w:b/>
                <w:bCs/>
              </w:rPr>
              <w:t>Transmission Licensee</w:t>
            </w:r>
            <w:r>
              <w:rPr>
                <w:rFonts w:cs="Arial"/>
                <w:b/>
                <w:bCs/>
              </w:rPr>
              <w:t>’</w:t>
            </w:r>
            <w:r w:rsidRPr="00F17B48">
              <w:rPr>
                <w:rFonts w:cs="Arial"/>
                <w:b/>
                <w:bCs/>
              </w:rPr>
              <w:t>s Plant</w:t>
            </w:r>
            <w:r>
              <w:rPr>
                <w:rFonts w:cs="Arial"/>
              </w:rPr>
              <w:t xml:space="preserve"> and </w:t>
            </w:r>
            <w:r w:rsidRPr="00F17B48">
              <w:rPr>
                <w:rFonts w:cs="Arial"/>
                <w:b/>
                <w:bCs/>
              </w:rPr>
              <w:t>Apparatus</w:t>
            </w:r>
            <w:r w:rsidRPr="001006C1">
              <w:rPr>
                <w:rFonts w:cs="Arial"/>
              </w:rPr>
              <w:t xml:space="preserve"> for the purposes of establishing and operating a </w:t>
            </w:r>
            <w:r w:rsidRPr="001006C1">
              <w:rPr>
                <w:rFonts w:cs="Arial"/>
                <w:b/>
              </w:rPr>
              <w:t>Distribution Restoration Zone</w:t>
            </w:r>
            <w:r w:rsidRPr="001006C1">
              <w:rPr>
                <w:rFonts w:cs="Arial"/>
              </w:rPr>
              <w:t>.</w:t>
            </w:r>
          </w:p>
        </w:tc>
      </w:tr>
      <w:tr w:rsidR="00CE2E54" w:rsidRPr="007E0B31" w14:paraId="3C6D5A41" w14:textId="77777777" w:rsidTr="56B5777B">
        <w:trPr>
          <w:cantSplit/>
        </w:trPr>
        <w:tc>
          <w:tcPr>
            <w:tcW w:w="2884" w:type="dxa"/>
          </w:tcPr>
          <w:p w14:paraId="1172C052" w14:textId="31D75C4B" w:rsidR="00CE2E54" w:rsidRPr="007E0B31" w:rsidRDefault="00CE2E54" w:rsidP="00CE2E54">
            <w:pPr>
              <w:pStyle w:val="Arial11Bold"/>
              <w:rPr>
                <w:rFonts w:cs="Arial"/>
              </w:rPr>
            </w:pPr>
            <w:r w:rsidRPr="001006C1">
              <w:rPr>
                <w:rFonts w:cs="Arial"/>
              </w:rPr>
              <w:lastRenderedPageBreak/>
              <w:t>Distribution Restoration Zone Plan</w:t>
            </w:r>
          </w:p>
        </w:tc>
        <w:tc>
          <w:tcPr>
            <w:tcW w:w="6634" w:type="dxa"/>
          </w:tcPr>
          <w:p w14:paraId="5A150349" w14:textId="3C1172C4" w:rsidR="00CE2E54" w:rsidRPr="00616B63" w:rsidRDefault="00CE2E54" w:rsidP="00CE2E54">
            <w:pPr>
              <w:pStyle w:val="Default"/>
              <w:jc w:val="both"/>
              <w:rPr>
                <w:sz w:val="20"/>
                <w:szCs w:val="20"/>
              </w:rPr>
            </w:pPr>
            <w:r w:rsidRPr="00616B63">
              <w:rPr>
                <w:sz w:val="20"/>
                <w:szCs w:val="20"/>
              </w:rPr>
              <w:t xml:space="preserve">A plan produced and agreed by a </w:t>
            </w:r>
            <w:r w:rsidRPr="00616B63">
              <w:rPr>
                <w:b/>
                <w:bCs/>
                <w:sz w:val="20"/>
                <w:szCs w:val="20"/>
              </w:rPr>
              <w:t>Network Operator</w:t>
            </w:r>
            <w:r w:rsidRPr="00616B63">
              <w:rPr>
                <w:sz w:val="20"/>
                <w:szCs w:val="20"/>
              </w:rPr>
              <w:t xml:space="preserve">, </w:t>
            </w:r>
            <w:r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in certain situations</w:t>
            </w:r>
            <w:r w:rsidRPr="00616B63">
              <w:rPr>
                <w:b/>
                <w:bCs/>
                <w:sz w:val="20"/>
                <w:szCs w:val="20"/>
              </w:rPr>
              <w:t xml:space="preserve"> </w:t>
            </w:r>
            <w:r w:rsidRPr="00616B63">
              <w:rPr>
                <w:sz w:val="20"/>
                <w:szCs w:val="20"/>
              </w:rPr>
              <w:t>a</w:t>
            </w:r>
            <w:r w:rsidRPr="00616B63">
              <w:rPr>
                <w:b/>
                <w:bCs/>
                <w:sz w:val="20"/>
                <w:szCs w:val="20"/>
              </w:rPr>
              <w:t xml:space="preserve"> Transmission Licensees</w:t>
            </w:r>
            <w:r w:rsidRPr="00616B63">
              <w:rPr>
                <w:sz w:val="20"/>
                <w:szCs w:val="20"/>
              </w:rPr>
              <w:t xml:space="preserve"> under OC9.4.7.7, detailing the agreed method and procedure by which a </w:t>
            </w:r>
            <w:r w:rsidRPr="00616B63">
              <w:rPr>
                <w:b/>
                <w:bCs/>
                <w:sz w:val="20"/>
                <w:szCs w:val="20"/>
              </w:rPr>
              <w:t>Network Operator</w:t>
            </w:r>
            <w:r w:rsidRPr="00616B63">
              <w:rPr>
                <w:sz w:val="20"/>
                <w:szCs w:val="20"/>
              </w:rPr>
              <w:t xml:space="preserve"> will instruct a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of a </w:t>
            </w:r>
            <w:r w:rsidRPr="00616B63">
              <w:rPr>
                <w:b/>
                <w:bCs/>
                <w:sz w:val="20"/>
                <w:szCs w:val="20"/>
              </w:rPr>
              <w:t>Network Operator’s System</w:t>
            </w:r>
            <w:r w:rsidRPr="00616B63">
              <w:rPr>
                <w:sz w:val="20"/>
                <w:szCs w:val="20"/>
              </w:rPr>
              <w:t xml:space="preserve"> </w:t>
            </w:r>
            <w:r w:rsidRPr="00616B63">
              <w:rPr>
                <w:b/>
                <w:bCs/>
                <w:sz w:val="20"/>
                <w:szCs w:val="20"/>
              </w:rPr>
              <w:t xml:space="preserve">Total System </w:t>
            </w:r>
            <w:r w:rsidRPr="00616B63">
              <w:rPr>
                <w:sz w:val="20"/>
                <w:szCs w:val="20"/>
              </w:rPr>
              <w:t>within 8 hours of that instruction,</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Pr="00616B63">
              <w:rPr>
                <w:b/>
                <w:bCs/>
                <w:sz w:val="20"/>
                <w:szCs w:val="20"/>
              </w:rPr>
              <w:t>Distribution Restoration Zone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E2E54" w:rsidRPr="00616B63" w:rsidRDefault="00CE2E54" w:rsidP="00CE2E54">
            <w:pPr>
              <w:pStyle w:val="Default"/>
              <w:jc w:val="both"/>
              <w:rPr>
                <w:sz w:val="20"/>
                <w:szCs w:val="20"/>
              </w:rPr>
            </w:pPr>
          </w:p>
          <w:p w14:paraId="7A48C91A" w14:textId="11F8115E" w:rsidR="00CE2E54" w:rsidRPr="00616B63" w:rsidRDefault="00CE2E54" w:rsidP="00CE2E54">
            <w:pPr>
              <w:pStyle w:val="Default"/>
            </w:pPr>
            <w:r w:rsidRPr="00616B63">
              <w:rPr>
                <w:sz w:val="20"/>
                <w:szCs w:val="20"/>
              </w:rPr>
              <w:t xml:space="preserve">A </w:t>
            </w:r>
            <w:r w:rsidRPr="00616B63">
              <w:rPr>
                <w:b/>
                <w:bCs/>
                <w:sz w:val="20"/>
                <w:szCs w:val="20"/>
              </w:rPr>
              <w:t>Distribution Restoration Zone Plan</w:t>
            </w:r>
            <w:r w:rsidRPr="00616B63">
              <w:rPr>
                <w:sz w:val="20"/>
                <w:szCs w:val="20"/>
              </w:rPr>
              <w:t xml:space="preserve"> is distinct from and falls outside the provisions of a </w:t>
            </w:r>
            <w:r w:rsidRPr="00616B63">
              <w:rPr>
                <w:b/>
                <w:bCs/>
                <w:sz w:val="20"/>
                <w:szCs w:val="20"/>
              </w:rPr>
              <w:t>Local Joint Restoration Plan</w:t>
            </w:r>
            <w:r w:rsidRPr="00616B63">
              <w:rPr>
                <w:sz w:val="20"/>
                <w:szCs w:val="20"/>
              </w:rPr>
              <w:t xml:space="preserve">. </w:t>
            </w:r>
          </w:p>
        </w:tc>
      </w:tr>
      <w:tr w:rsidR="00CE2E54" w:rsidRPr="007E0B31" w14:paraId="231BBB49" w14:textId="77777777" w:rsidTr="56B5777B">
        <w:trPr>
          <w:cantSplit/>
        </w:trPr>
        <w:tc>
          <w:tcPr>
            <w:tcW w:w="2884" w:type="dxa"/>
          </w:tcPr>
          <w:p w14:paraId="54987465" w14:textId="77777777" w:rsidR="00CE2E54" w:rsidRPr="007E0B31" w:rsidRDefault="00CE2E54" w:rsidP="00CE2E54">
            <w:pPr>
              <w:pStyle w:val="Arial11Bold"/>
              <w:rPr>
                <w:rFonts w:cs="Arial"/>
              </w:rPr>
            </w:pPr>
            <w:r w:rsidRPr="007E0B31">
              <w:rPr>
                <w:rFonts w:cs="Arial"/>
              </w:rPr>
              <w:t>Droop</w:t>
            </w:r>
          </w:p>
        </w:tc>
        <w:tc>
          <w:tcPr>
            <w:tcW w:w="6634" w:type="dxa"/>
          </w:tcPr>
          <w:p w14:paraId="77B62E50" w14:textId="1781255D" w:rsidR="00CE2E54" w:rsidRPr="007E0B31" w:rsidRDefault="00CE2E54" w:rsidP="00CE2E54">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CE2E54" w:rsidRPr="007E0B31" w14:paraId="5843358E" w14:textId="77777777" w:rsidTr="56B5777B">
        <w:trPr>
          <w:cantSplit/>
        </w:trPr>
        <w:tc>
          <w:tcPr>
            <w:tcW w:w="2884" w:type="dxa"/>
          </w:tcPr>
          <w:p w14:paraId="79EC9BAF" w14:textId="77777777" w:rsidR="00CE2E54" w:rsidRPr="007E0B31" w:rsidRDefault="00CE2E54" w:rsidP="00CE2E54">
            <w:pPr>
              <w:pStyle w:val="Arial11Bold"/>
              <w:rPr>
                <w:rFonts w:cs="Arial"/>
              </w:rPr>
            </w:pPr>
            <w:r w:rsidRPr="007E0B31">
              <w:rPr>
                <w:rFonts w:cs="Arial"/>
              </w:rPr>
              <w:t>Dynamic Parameters</w:t>
            </w:r>
          </w:p>
        </w:tc>
        <w:tc>
          <w:tcPr>
            <w:tcW w:w="6634" w:type="dxa"/>
          </w:tcPr>
          <w:p w14:paraId="051D8350" w14:textId="77777777" w:rsidR="00CE2E54" w:rsidRPr="007E0B31" w:rsidRDefault="00CE2E54" w:rsidP="00CE2E54">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CE2E54" w:rsidRPr="000A5CCC" w14:paraId="02BA8D47" w14:textId="77777777" w:rsidTr="56B5777B">
        <w:trPr>
          <w:cantSplit/>
        </w:trPr>
        <w:tc>
          <w:tcPr>
            <w:tcW w:w="2884" w:type="dxa"/>
          </w:tcPr>
          <w:p w14:paraId="279AEE49" w14:textId="5DD21B3F" w:rsidR="00CE2E54" w:rsidRPr="000A5CCC" w:rsidRDefault="00CE2E54" w:rsidP="00CE2E54">
            <w:pPr>
              <w:pStyle w:val="Arial11Bold"/>
              <w:rPr>
                <w:rFonts w:cs="Arial"/>
              </w:rPr>
            </w:pPr>
            <w:r w:rsidRPr="002510FF">
              <w:rPr>
                <w:rFonts w:cs="Arial"/>
              </w:rPr>
              <w:t>Dynamic Reactive Compensation Equipment</w:t>
            </w:r>
          </w:p>
        </w:tc>
        <w:tc>
          <w:tcPr>
            <w:tcW w:w="6634" w:type="dxa"/>
          </w:tcPr>
          <w:p w14:paraId="7DB42348" w14:textId="606C1E72" w:rsidR="00CE2E54" w:rsidRPr="000A5CCC" w:rsidRDefault="00CE2E54" w:rsidP="00CE2E54">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CE2E54" w:rsidRPr="000B675D" w14:paraId="4B2A5C83" w14:textId="77777777" w:rsidTr="56B5777B">
        <w:trPr>
          <w:cantSplit/>
        </w:trPr>
        <w:tc>
          <w:tcPr>
            <w:tcW w:w="2884" w:type="dxa"/>
          </w:tcPr>
          <w:p w14:paraId="13C94F80" w14:textId="77777777" w:rsidR="00CE2E54" w:rsidRPr="000B675D" w:rsidRDefault="00CE2E54" w:rsidP="00CE2E54">
            <w:pPr>
              <w:pStyle w:val="Arial11Bold"/>
              <w:rPr>
                <w:rFonts w:cs="Arial"/>
              </w:rPr>
            </w:pPr>
            <w:r w:rsidRPr="000B675D">
              <w:rPr>
                <w:rFonts w:cs="Arial"/>
              </w:rPr>
              <w:t>E&amp;W Offshore Transmission System</w:t>
            </w:r>
          </w:p>
        </w:tc>
        <w:tc>
          <w:tcPr>
            <w:tcW w:w="6634" w:type="dxa"/>
          </w:tcPr>
          <w:p w14:paraId="2CFB9907" w14:textId="77777777" w:rsidR="00CE2E54" w:rsidRPr="000B675D" w:rsidRDefault="00CE2E54" w:rsidP="00CE2E54">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CE2E54" w:rsidRPr="0079139F" w14:paraId="29063031" w14:textId="77777777" w:rsidTr="56B5777B">
        <w:trPr>
          <w:cantSplit/>
        </w:trPr>
        <w:tc>
          <w:tcPr>
            <w:tcW w:w="2884" w:type="dxa"/>
          </w:tcPr>
          <w:p w14:paraId="25CE097E" w14:textId="3FA3BD6F" w:rsidR="00CE2E54" w:rsidRPr="0079139F" w:rsidRDefault="00CE2E54" w:rsidP="00CE2E54">
            <w:pPr>
              <w:pStyle w:val="Arial11Bold"/>
              <w:rPr>
                <w:rFonts w:cs="Arial"/>
              </w:rPr>
            </w:pPr>
            <w:r w:rsidRPr="0079139F">
              <w:rPr>
                <w:rFonts w:cs="Arial"/>
              </w:rPr>
              <w:t>E&amp;W Offshore Transmission Licensee</w:t>
            </w:r>
          </w:p>
        </w:tc>
        <w:tc>
          <w:tcPr>
            <w:tcW w:w="6634" w:type="dxa"/>
          </w:tcPr>
          <w:p w14:paraId="6C4EE077" w14:textId="07A71FD9" w:rsidR="00CE2E54" w:rsidRPr="0079139F" w:rsidRDefault="00CE2E54" w:rsidP="00CE2E54">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CE2E54" w:rsidRPr="007E0B31" w14:paraId="16715855" w14:textId="77777777" w:rsidTr="56B5777B">
        <w:trPr>
          <w:cantSplit/>
        </w:trPr>
        <w:tc>
          <w:tcPr>
            <w:tcW w:w="2884" w:type="dxa"/>
          </w:tcPr>
          <w:p w14:paraId="491CEE12" w14:textId="278765B2" w:rsidR="00CE2E54" w:rsidRPr="007E0B31" w:rsidRDefault="00CE2E54" w:rsidP="00CE2E54">
            <w:pPr>
              <w:pStyle w:val="Arial11Bold"/>
              <w:rPr>
                <w:rFonts w:cs="Arial"/>
              </w:rPr>
            </w:pPr>
            <w:r w:rsidRPr="007E0B31">
              <w:rPr>
                <w:rFonts w:cs="Arial"/>
              </w:rPr>
              <w:t>E&amp;W Transmission System</w:t>
            </w:r>
          </w:p>
        </w:tc>
        <w:tc>
          <w:tcPr>
            <w:tcW w:w="6634" w:type="dxa"/>
          </w:tcPr>
          <w:p w14:paraId="75E612EF" w14:textId="18933882" w:rsidR="00CE2E54" w:rsidRPr="007E0B31" w:rsidRDefault="00CE2E54" w:rsidP="00CE2E54">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00A82CD1">
              <w:rPr>
                <w:rFonts w:cs="Arial"/>
              </w:rPr>
              <w:t xml:space="preserve">, </w:t>
            </w:r>
            <w:r w:rsidR="00A82CD1" w:rsidRPr="005E6DD4">
              <w:rPr>
                <w:rFonts w:cs="Arial"/>
              </w:rPr>
              <w:t>any</w:t>
            </w:r>
            <w:r w:rsidR="00A82CD1" w:rsidRPr="00411C8B">
              <w:rPr>
                <w:rFonts w:cs="Arial"/>
                <w:b/>
                <w:bCs/>
              </w:rPr>
              <w:t xml:space="preserve"> Competitively Appointed Transmission Licensee’s Transmission System </w:t>
            </w:r>
            <w:r w:rsidR="00A82CD1" w:rsidRPr="00411C8B">
              <w:rPr>
                <w:rFonts w:cs="Arial"/>
              </w:rPr>
              <w:t>with</w:t>
            </w:r>
            <w:r w:rsidR="00A82CD1" w:rsidRPr="00411C8B">
              <w:rPr>
                <w:rFonts w:cs="Arial"/>
                <w:b/>
                <w:bCs/>
              </w:rPr>
              <w:t xml:space="preserve"> Plant </w:t>
            </w:r>
            <w:r w:rsidR="00A82CD1" w:rsidRPr="00411C8B">
              <w:rPr>
                <w:rFonts w:cs="Arial"/>
              </w:rPr>
              <w:t xml:space="preserve">and </w:t>
            </w:r>
            <w:r w:rsidR="00A82CD1" w:rsidRPr="00411C8B">
              <w:rPr>
                <w:rFonts w:cs="Arial"/>
                <w:b/>
                <w:bCs/>
              </w:rPr>
              <w:t>Apparatus</w:t>
            </w:r>
            <w:r w:rsidR="00A82CD1" w:rsidRPr="00411C8B">
              <w:rPr>
                <w:rFonts w:cs="Arial"/>
              </w:rPr>
              <w:t xml:space="preserve"> located in</w:t>
            </w:r>
            <w:r w:rsidR="00A82CD1" w:rsidRPr="00411C8B">
              <w:rPr>
                <w:rFonts w:cs="Arial"/>
                <w:b/>
                <w:bCs/>
              </w:rPr>
              <w:t xml:space="preserve"> NGET’s Transmission Area</w:t>
            </w:r>
            <w:r w:rsidRPr="007E0B31">
              <w:rPr>
                <w:rFonts w:cs="Arial"/>
              </w:rPr>
              <w:t xml:space="preserve"> and any </w:t>
            </w:r>
            <w:r w:rsidRPr="007E0B31">
              <w:rPr>
                <w:rFonts w:cs="Arial"/>
                <w:b/>
              </w:rPr>
              <w:t>E&amp;W Offshore Transmission Systems</w:t>
            </w:r>
            <w:r w:rsidRPr="007E0B31">
              <w:rPr>
                <w:rFonts w:cs="Arial"/>
              </w:rPr>
              <w:t>.</w:t>
            </w:r>
          </w:p>
        </w:tc>
      </w:tr>
      <w:tr w:rsidR="00CE2E54" w:rsidRPr="007E0B31" w14:paraId="27D19D54" w14:textId="77777777" w:rsidTr="56B5777B">
        <w:trPr>
          <w:cantSplit/>
        </w:trPr>
        <w:tc>
          <w:tcPr>
            <w:tcW w:w="2884" w:type="dxa"/>
          </w:tcPr>
          <w:p w14:paraId="155671F3" w14:textId="77777777" w:rsidR="00CE2E54" w:rsidRPr="007E0B31" w:rsidRDefault="00CE2E54" w:rsidP="00CE2E54">
            <w:pPr>
              <w:pStyle w:val="Arial11Bold"/>
              <w:rPr>
                <w:rFonts w:cs="Arial"/>
              </w:rPr>
            </w:pPr>
            <w:r w:rsidRPr="007E0B31">
              <w:rPr>
                <w:rFonts w:cs="Arial"/>
              </w:rPr>
              <w:t>E&amp;W User</w:t>
            </w:r>
          </w:p>
        </w:tc>
        <w:tc>
          <w:tcPr>
            <w:tcW w:w="6634" w:type="dxa"/>
          </w:tcPr>
          <w:p w14:paraId="305E2C2E" w14:textId="77777777" w:rsidR="00CE2E54" w:rsidRPr="007E0B31" w:rsidRDefault="00CE2E54" w:rsidP="00CE2E54">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CE2E54" w:rsidRPr="007E0B31" w14:paraId="4EF8D946" w14:textId="77777777" w:rsidTr="56B5777B">
        <w:trPr>
          <w:cantSplit/>
        </w:trPr>
        <w:tc>
          <w:tcPr>
            <w:tcW w:w="2884" w:type="dxa"/>
          </w:tcPr>
          <w:p w14:paraId="2F8D7755" w14:textId="77777777" w:rsidR="00CE2E54" w:rsidRPr="007E0B31" w:rsidRDefault="00CE2E54" w:rsidP="00CE2E54">
            <w:pPr>
              <w:pStyle w:val="Arial11Bold"/>
              <w:rPr>
                <w:rFonts w:cs="Arial"/>
              </w:rPr>
            </w:pPr>
            <w:r w:rsidRPr="007E0B31">
              <w:rPr>
                <w:rFonts w:cs="Arial"/>
              </w:rPr>
              <w:t>Earth Fault Factor</w:t>
            </w:r>
          </w:p>
        </w:tc>
        <w:tc>
          <w:tcPr>
            <w:tcW w:w="6634" w:type="dxa"/>
          </w:tcPr>
          <w:p w14:paraId="6127CD38" w14:textId="77777777" w:rsidR="00CE2E54" w:rsidRPr="007E0B31" w:rsidRDefault="00CE2E54" w:rsidP="00CE2E54">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CE2E54" w:rsidRPr="007E0B31" w14:paraId="3ED6F9F3" w14:textId="77777777" w:rsidTr="56B5777B">
        <w:trPr>
          <w:cantSplit/>
        </w:trPr>
        <w:tc>
          <w:tcPr>
            <w:tcW w:w="2884" w:type="dxa"/>
          </w:tcPr>
          <w:p w14:paraId="3BB43CE7" w14:textId="77777777" w:rsidR="00CE2E54" w:rsidRPr="007E0B31" w:rsidRDefault="00CE2E54" w:rsidP="00CE2E54">
            <w:pPr>
              <w:pStyle w:val="Arial11Bold"/>
              <w:rPr>
                <w:rFonts w:cs="Arial"/>
              </w:rPr>
            </w:pPr>
            <w:r w:rsidRPr="007E0B31">
              <w:rPr>
                <w:rFonts w:cs="Arial"/>
              </w:rPr>
              <w:lastRenderedPageBreak/>
              <w:t>Earthing</w:t>
            </w:r>
          </w:p>
        </w:tc>
        <w:tc>
          <w:tcPr>
            <w:tcW w:w="6634" w:type="dxa"/>
          </w:tcPr>
          <w:p w14:paraId="0C914808" w14:textId="77777777" w:rsidR="00CE2E54" w:rsidRPr="007E0B31" w:rsidRDefault="00CE2E54" w:rsidP="00CE2E54">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CE2E54" w:rsidRPr="007E0B31" w:rsidRDefault="00CE2E54" w:rsidP="00CE2E54">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CE2E54" w:rsidRPr="007E0B31" w:rsidRDefault="00CE2E54" w:rsidP="00CE2E54">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CE2E54" w:rsidRPr="007E0B31" w14:paraId="20790EFF" w14:textId="77777777" w:rsidTr="56B5777B">
        <w:trPr>
          <w:cantSplit/>
        </w:trPr>
        <w:tc>
          <w:tcPr>
            <w:tcW w:w="2884" w:type="dxa"/>
          </w:tcPr>
          <w:p w14:paraId="583FA21D" w14:textId="77777777" w:rsidR="00CE2E54" w:rsidRPr="007E0B31" w:rsidRDefault="00CE2E54" w:rsidP="00CE2E54">
            <w:pPr>
              <w:pStyle w:val="Arial11Bold"/>
              <w:rPr>
                <w:rFonts w:cs="Arial"/>
              </w:rPr>
            </w:pPr>
            <w:r w:rsidRPr="007E0B31">
              <w:rPr>
                <w:rFonts w:cs="Arial"/>
              </w:rPr>
              <w:t>Earthing Device</w:t>
            </w:r>
          </w:p>
        </w:tc>
        <w:tc>
          <w:tcPr>
            <w:tcW w:w="6634" w:type="dxa"/>
          </w:tcPr>
          <w:p w14:paraId="1C3B0D47" w14:textId="77777777" w:rsidR="00CE2E54" w:rsidRPr="007E0B31" w:rsidRDefault="00CE2E54" w:rsidP="00CE2E54">
            <w:pPr>
              <w:pStyle w:val="TableArial11"/>
              <w:rPr>
                <w:rFonts w:cs="Arial"/>
              </w:rPr>
            </w:pPr>
            <w:r w:rsidRPr="007E0B31">
              <w:rPr>
                <w:rFonts w:cs="Arial"/>
              </w:rPr>
              <w:t>A means of providing a connection between a conductor and earth being of adequate strength and capability.</w:t>
            </w:r>
          </w:p>
        </w:tc>
      </w:tr>
      <w:tr w:rsidR="00CE2E54" w:rsidRPr="007E0B31" w14:paraId="6FE62627" w14:textId="77777777" w:rsidTr="56B5777B">
        <w:trPr>
          <w:cantSplit/>
        </w:trPr>
        <w:tc>
          <w:tcPr>
            <w:tcW w:w="2884" w:type="dxa"/>
          </w:tcPr>
          <w:p w14:paraId="5F411AEF" w14:textId="77777777" w:rsidR="00CE2E54" w:rsidRPr="007E0B31" w:rsidRDefault="00CE2E54" w:rsidP="00CE2E54">
            <w:pPr>
              <w:pStyle w:val="Arial11Bold"/>
              <w:rPr>
                <w:rFonts w:cs="Arial"/>
              </w:rPr>
            </w:pPr>
            <w:r w:rsidRPr="007E0B31">
              <w:rPr>
                <w:rFonts w:cs="Arial"/>
              </w:rPr>
              <w:t>Elected Panel Members</w:t>
            </w:r>
          </w:p>
        </w:tc>
        <w:tc>
          <w:tcPr>
            <w:tcW w:w="6634" w:type="dxa"/>
          </w:tcPr>
          <w:p w14:paraId="5FB33BE8" w14:textId="77777777" w:rsidR="00CE2E54" w:rsidRPr="007E0B31" w:rsidRDefault="00CE2E54" w:rsidP="00CE2E54">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CE2E54" w:rsidRPr="007E0B31" w:rsidRDefault="00CE2E54" w:rsidP="00CE2E54">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CE2E54" w:rsidRPr="007E0B31" w:rsidRDefault="00CE2E54" w:rsidP="00CE2E54">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CE2E54" w:rsidRPr="007E0B31" w:rsidRDefault="00CE2E54" w:rsidP="00CE2E54">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CE2E54" w:rsidRPr="007E0B31" w:rsidRDefault="00CE2E54" w:rsidP="00CE2E54">
            <w:pPr>
              <w:pStyle w:val="TableArial11"/>
              <w:rPr>
                <w:rFonts w:cs="Arial"/>
              </w:rPr>
            </w:pPr>
            <w:r w:rsidRPr="007E0B31">
              <w:rPr>
                <w:rFonts w:cs="Arial"/>
              </w:rPr>
              <w:t xml:space="preserve">(d) the representatives of the </w:t>
            </w:r>
            <w:r w:rsidRPr="007E0B31">
              <w:rPr>
                <w:rFonts w:cs="Arial"/>
                <w:b/>
              </w:rPr>
              <w:t>Generators</w:t>
            </w:r>
          </w:p>
        </w:tc>
      </w:tr>
      <w:tr w:rsidR="00CE2E54" w:rsidRPr="007E0B31" w14:paraId="79615CAE" w14:textId="77777777" w:rsidTr="56B5777B">
        <w:trPr>
          <w:cantSplit/>
        </w:trPr>
        <w:tc>
          <w:tcPr>
            <w:tcW w:w="2884" w:type="dxa"/>
          </w:tcPr>
          <w:p w14:paraId="6B5295BC" w14:textId="77777777" w:rsidR="00CE2E54" w:rsidRPr="007E0B31" w:rsidRDefault="00CE2E54" w:rsidP="00CE2E54">
            <w:pPr>
              <w:pStyle w:val="Arial11Bold"/>
              <w:rPr>
                <w:rFonts w:cs="Arial"/>
              </w:rPr>
            </w:pPr>
            <w:r w:rsidRPr="007E0B31">
              <w:rPr>
                <w:rFonts w:cs="Arial"/>
              </w:rPr>
              <w:t>Electrical Standard</w:t>
            </w:r>
          </w:p>
        </w:tc>
        <w:tc>
          <w:tcPr>
            <w:tcW w:w="6634" w:type="dxa"/>
          </w:tcPr>
          <w:p w14:paraId="5A4738F8" w14:textId="77777777" w:rsidR="00CE2E54" w:rsidRPr="007E0B31" w:rsidRDefault="00CE2E54" w:rsidP="00CE2E54">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CE2E54" w:rsidRPr="007E0B31" w14:paraId="77FD0811" w14:textId="77777777" w:rsidTr="56B5777B">
        <w:trPr>
          <w:cantSplit/>
        </w:trPr>
        <w:tc>
          <w:tcPr>
            <w:tcW w:w="2884" w:type="dxa"/>
          </w:tcPr>
          <w:p w14:paraId="7CF40496" w14:textId="51F2F0DA" w:rsidR="00CE2E54" w:rsidRPr="00F6331A" w:rsidRDefault="00CE2E54" w:rsidP="00CE2E54">
            <w:pPr>
              <w:pStyle w:val="Arial11Bold"/>
              <w:rPr>
                <w:rFonts w:cs="Arial"/>
              </w:rPr>
            </w:pPr>
            <w:r w:rsidRPr="00F6331A">
              <w:rPr>
                <w:lang w:val="en-US"/>
              </w:rPr>
              <w:t>Electricity Balancing Regulation</w:t>
            </w:r>
          </w:p>
        </w:tc>
        <w:tc>
          <w:tcPr>
            <w:tcW w:w="6634" w:type="dxa"/>
          </w:tcPr>
          <w:p w14:paraId="3860E34E" w14:textId="35D52113" w:rsidR="00CE2E54" w:rsidRPr="00F6331A" w:rsidRDefault="00CE2E54" w:rsidP="00CE2E54">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CE2E54" w:rsidRPr="007E0B31" w14:paraId="5FDEE14B" w14:textId="77777777" w:rsidTr="56B5777B">
        <w:trPr>
          <w:cantSplit/>
        </w:trPr>
        <w:tc>
          <w:tcPr>
            <w:tcW w:w="2884" w:type="dxa"/>
          </w:tcPr>
          <w:p w14:paraId="272D7034" w14:textId="77777777" w:rsidR="00CE2E54" w:rsidRPr="007E0B31" w:rsidRDefault="00CE2E54" w:rsidP="00CE2E54">
            <w:pPr>
              <w:pStyle w:val="Arial11Bold"/>
              <w:rPr>
                <w:rFonts w:cs="Arial"/>
              </w:rPr>
            </w:pPr>
            <w:r w:rsidRPr="007E0B31">
              <w:rPr>
                <w:rFonts w:cs="Arial"/>
              </w:rPr>
              <w:t>Electricity Council</w:t>
            </w:r>
          </w:p>
        </w:tc>
        <w:tc>
          <w:tcPr>
            <w:tcW w:w="6634" w:type="dxa"/>
          </w:tcPr>
          <w:p w14:paraId="15365170" w14:textId="77777777" w:rsidR="00CE2E54" w:rsidRPr="007E0B31" w:rsidRDefault="00CE2E54" w:rsidP="00CE2E54">
            <w:pPr>
              <w:pStyle w:val="TableArial11"/>
              <w:rPr>
                <w:rFonts w:cs="Arial"/>
              </w:rPr>
            </w:pPr>
            <w:r w:rsidRPr="007E0B31">
              <w:rPr>
                <w:rFonts w:cs="Arial"/>
              </w:rPr>
              <w:t>That body set up under the Electricity Act, 1957.</w:t>
            </w:r>
          </w:p>
        </w:tc>
      </w:tr>
      <w:tr w:rsidR="00CE2E54" w:rsidRPr="007E0B31" w14:paraId="2701B422" w14:textId="77777777" w:rsidTr="56B5777B">
        <w:trPr>
          <w:cantSplit/>
        </w:trPr>
        <w:tc>
          <w:tcPr>
            <w:tcW w:w="2884" w:type="dxa"/>
          </w:tcPr>
          <w:p w14:paraId="0475EF83" w14:textId="77777777" w:rsidR="00CE2E54" w:rsidRPr="007E0B31" w:rsidRDefault="00CE2E54" w:rsidP="00CE2E54">
            <w:pPr>
              <w:pStyle w:val="Arial11Bold"/>
              <w:rPr>
                <w:rFonts w:cs="Arial"/>
              </w:rPr>
            </w:pPr>
            <w:r w:rsidRPr="007E0B31">
              <w:rPr>
                <w:rFonts w:cs="Arial"/>
              </w:rPr>
              <w:t>Electricity Distribution Licence</w:t>
            </w:r>
          </w:p>
        </w:tc>
        <w:tc>
          <w:tcPr>
            <w:tcW w:w="6634" w:type="dxa"/>
          </w:tcPr>
          <w:p w14:paraId="3B723255" w14:textId="77777777" w:rsidR="00CE2E54" w:rsidRPr="007E0B31" w:rsidRDefault="00CE2E54" w:rsidP="00CE2E54">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CE2E54" w:rsidRPr="007E0B31" w14:paraId="45591D21" w14:textId="77777777" w:rsidTr="56B5777B">
        <w:trPr>
          <w:cantSplit/>
        </w:trPr>
        <w:tc>
          <w:tcPr>
            <w:tcW w:w="2884" w:type="dxa"/>
          </w:tcPr>
          <w:p w14:paraId="07683A3F" w14:textId="77777777" w:rsidR="00CE2E54" w:rsidRPr="007E0B31" w:rsidRDefault="00CE2E54" w:rsidP="00CE2E54">
            <w:pPr>
              <w:pStyle w:val="Arial11Bold"/>
              <w:rPr>
                <w:rFonts w:cs="Arial"/>
              </w:rPr>
            </w:pPr>
            <w:r w:rsidRPr="007E0B31">
              <w:rPr>
                <w:rFonts w:cs="Arial"/>
              </w:rPr>
              <w:t>Electricity Regulation</w:t>
            </w:r>
          </w:p>
        </w:tc>
        <w:tc>
          <w:tcPr>
            <w:tcW w:w="6634" w:type="dxa"/>
          </w:tcPr>
          <w:p w14:paraId="448F37B6" w14:textId="1756A3B2" w:rsidR="00CE2E54" w:rsidRPr="007E0B31" w:rsidRDefault="00CE2E54" w:rsidP="00CE2E54">
            <w:pPr>
              <w:pStyle w:val="TableArial11"/>
              <w:rPr>
                <w:rFonts w:cs="Arial"/>
              </w:rPr>
            </w:pPr>
            <w:r w:rsidRPr="007E0B31">
              <w:rPr>
                <w:rFonts w:cs="Arial"/>
              </w:rPr>
              <w:t xml:space="preserve">As defined in the </w:t>
            </w:r>
            <w:r>
              <w:rPr>
                <w:rFonts w:cs="Arial"/>
                <w:b/>
              </w:rPr>
              <w:t>ESO</w:t>
            </w:r>
            <w:r w:rsidRPr="007E0B31">
              <w:rPr>
                <w:rFonts w:cs="Arial"/>
                <w:b/>
              </w:rPr>
              <w:t xml:space="preserve"> Licence.</w:t>
            </w:r>
          </w:p>
        </w:tc>
      </w:tr>
      <w:tr w:rsidR="00CE2E54" w:rsidRPr="007E0B31" w14:paraId="3F1D3736" w14:textId="77777777" w:rsidTr="56B5777B">
        <w:trPr>
          <w:cantSplit/>
        </w:trPr>
        <w:tc>
          <w:tcPr>
            <w:tcW w:w="2884" w:type="dxa"/>
          </w:tcPr>
          <w:p w14:paraId="487F65CC" w14:textId="786CD569" w:rsidR="00CE2E54" w:rsidRPr="007E0B31" w:rsidRDefault="00CE2E54" w:rsidP="00CE2E54">
            <w:pPr>
              <w:pStyle w:val="Arial11Bold"/>
              <w:rPr>
                <w:rFonts w:cs="Arial"/>
              </w:rPr>
            </w:pPr>
            <w:r w:rsidRPr="00DB341C">
              <w:rPr>
                <w:rFonts w:cs="Arial"/>
              </w:rPr>
              <w:t>Electricity Storage</w:t>
            </w:r>
          </w:p>
        </w:tc>
        <w:tc>
          <w:tcPr>
            <w:tcW w:w="6634" w:type="dxa"/>
          </w:tcPr>
          <w:p w14:paraId="5A71141B" w14:textId="7EEFC93F" w:rsidR="00CE2E54" w:rsidRPr="007E0B31" w:rsidRDefault="00CE2E54" w:rsidP="00CE2E54">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CE2E54" w:rsidRPr="007E0B31" w14:paraId="71C453A5" w14:textId="77777777" w:rsidTr="56B5777B">
        <w:trPr>
          <w:cantSplit/>
        </w:trPr>
        <w:tc>
          <w:tcPr>
            <w:tcW w:w="2884" w:type="dxa"/>
          </w:tcPr>
          <w:p w14:paraId="0C20A181" w14:textId="2AAAF4F0" w:rsidR="00CE2E54" w:rsidRPr="007E0B31" w:rsidRDefault="00CE2E54" w:rsidP="00CE2E54">
            <w:pPr>
              <w:pStyle w:val="Arial11Bold"/>
              <w:rPr>
                <w:rFonts w:cs="Arial"/>
              </w:rPr>
            </w:pPr>
            <w:r w:rsidRPr="00DB341C">
              <w:rPr>
                <w:rFonts w:cs="Arial"/>
              </w:rPr>
              <w:t>Electricity Storage Module</w:t>
            </w:r>
          </w:p>
        </w:tc>
        <w:tc>
          <w:tcPr>
            <w:tcW w:w="6634" w:type="dxa"/>
          </w:tcPr>
          <w:p w14:paraId="5AE08111" w14:textId="5EABFFFC" w:rsidR="00CE2E54" w:rsidRPr="007E0B31" w:rsidRDefault="00CE2E54" w:rsidP="00CE2E54">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CE2E54" w14:paraId="54F3B6E6" w14:textId="77777777" w:rsidTr="56B5777B">
        <w:trPr>
          <w:cantSplit/>
        </w:trPr>
        <w:tc>
          <w:tcPr>
            <w:tcW w:w="2884" w:type="dxa"/>
          </w:tcPr>
          <w:p w14:paraId="67ACC8AD" w14:textId="116BD586" w:rsidR="00CE2E54" w:rsidRDefault="00CE2E54" w:rsidP="00CE2E54">
            <w:pPr>
              <w:pStyle w:val="Arial11Bold"/>
              <w:rPr>
                <w:rFonts w:cs="Arial"/>
              </w:rPr>
            </w:pPr>
            <w:r w:rsidRPr="024814CE">
              <w:rPr>
                <w:rFonts w:cs="Arial"/>
              </w:rPr>
              <w:t>Electricity Storage Unit</w:t>
            </w:r>
          </w:p>
        </w:tc>
        <w:tc>
          <w:tcPr>
            <w:tcW w:w="6634" w:type="dxa"/>
          </w:tcPr>
          <w:p w14:paraId="0D3DC444" w14:textId="11F529A9" w:rsidR="00CE2E54" w:rsidRPr="00207464" w:rsidRDefault="00CE2E54" w:rsidP="00CE2E54">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CE2E54" w:rsidRPr="007E0B31" w14:paraId="618E4044" w14:textId="77777777" w:rsidTr="56B5777B">
        <w:trPr>
          <w:cantSplit/>
        </w:trPr>
        <w:tc>
          <w:tcPr>
            <w:tcW w:w="2884" w:type="dxa"/>
          </w:tcPr>
          <w:p w14:paraId="06BF56EE" w14:textId="77777777" w:rsidR="00CE2E54" w:rsidRPr="007E0B31" w:rsidRDefault="00CE2E54" w:rsidP="00CE2E54">
            <w:pPr>
              <w:pStyle w:val="Arial11Bold"/>
              <w:rPr>
                <w:rFonts w:cs="Arial"/>
              </w:rPr>
            </w:pPr>
            <w:r w:rsidRPr="007E0B31">
              <w:rPr>
                <w:rFonts w:cs="Arial"/>
              </w:rPr>
              <w:lastRenderedPageBreak/>
              <w:t>Electricity Supply Industry Arbitration Association</w:t>
            </w:r>
          </w:p>
        </w:tc>
        <w:tc>
          <w:tcPr>
            <w:tcW w:w="6634" w:type="dxa"/>
          </w:tcPr>
          <w:p w14:paraId="75769710" w14:textId="77777777" w:rsidR="00CE2E54" w:rsidRPr="007E0B31" w:rsidRDefault="00CE2E54" w:rsidP="00CE2E54">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CE2E54" w:rsidRPr="007E0B31" w14:paraId="7456E88A" w14:textId="77777777" w:rsidTr="56B5777B">
        <w:trPr>
          <w:cantSplit/>
        </w:trPr>
        <w:tc>
          <w:tcPr>
            <w:tcW w:w="2884" w:type="dxa"/>
          </w:tcPr>
          <w:p w14:paraId="2944497F" w14:textId="77777777" w:rsidR="00CE2E54" w:rsidRPr="007E0B31" w:rsidRDefault="00CE2E54" w:rsidP="00CE2E54">
            <w:pPr>
              <w:pStyle w:val="Arial11Bold"/>
              <w:rPr>
                <w:rFonts w:cs="Arial"/>
              </w:rPr>
            </w:pPr>
            <w:r w:rsidRPr="007E0B31">
              <w:rPr>
                <w:rFonts w:cs="Arial"/>
              </w:rPr>
              <w:t>Electricity Supply Licence</w:t>
            </w:r>
          </w:p>
        </w:tc>
        <w:tc>
          <w:tcPr>
            <w:tcW w:w="6634" w:type="dxa"/>
          </w:tcPr>
          <w:p w14:paraId="3BC449FB" w14:textId="77777777" w:rsidR="00CE2E54" w:rsidRPr="007E0B31" w:rsidRDefault="00CE2E54" w:rsidP="00CE2E54">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CE2E54" w14:paraId="3869F4D7" w14:textId="77777777" w:rsidTr="56B5777B">
        <w:trPr>
          <w:cantSplit/>
          <w:trHeight w:val="300"/>
        </w:trPr>
        <w:tc>
          <w:tcPr>
            <w:tcW w:w="2884" w:type="dxa"/>
          </w:tcPr>
          <w:p w14:paraId="70D42C24" w14:textId="77777777" w:rsidR="00CE2E54" w:rsidRDefault="00CE2E54" w:rsidP="00CE2E54">
            <w:pPr>
              <w:pStyle w:val="Arial11Bold"/>
              <w:rPr>
                <w:rFonts w:cs="Arial"/>
              </w:rPr>
            </w:pPr>
            <w:r w:rsidRPr="38E6A229">
              <w:rPr>
                <w:rFonts w:cs="Arial"/>
              </w:rPr>
              <w:t>Electricity System Operator Licence or ESO Licence</w:t>
            </w:r>
          </w:p>
        </w:tc>
        <w:tc>
          <w:tcPr>
            <w:tcW w:w="6634" w:type="dxa"/>
          </w:tcPr>
          <w:p w14:paraId="16AE5119" w14:textId="77777777" w:rsidR="00CE2E54" w:rsidRDefault="00CE2E54" w:rsidP="00CE2E54">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CE2E54" w:rsidRPr="007E0B31" w14:paraId="2AA8471F" w14:textId="77777777" w:rsidTr="56B5777B">
        <w:trPr>
          <w:cantSplit/>
        </w:trPr>
        <w:tc>
          <w:tcPr>
            <w:tcW w:w="2884" w:type="dxa"/>
          </w:tcPr>
          <w:p w14:paraId="3F9A68DC" w14:textId="70EA4980" w:rsidR="00CE2E54" w:rsidRPr="007E0B31" w:rsidRDefault="00CE2E54" w:rsidP="00CE2E54">
            <w:pPr>
              <w:pStyle w:val="Arial11Bold"/>
              <w:rPr>
                <w:rFonts w:cs="Arial"/>
              </w:rPr>
            </w:pPr>
            <w:r>
              <w:rPr>
                <w:rFonts w:cs="Arial"/>
              </w:rPr>
              <w:t>Electricity System Restoration Standard</w:t>
            </w:r>
          </w:p>
        </w:tc>
        <w:tc>
          <w:tcPr>
            <w:tcW w:w="6634" w:type="dxa"/>
          </w:tcPr>
          <w:p w14:paraId="21B5A17B" w14:textId="413F3DCB" w:rsidR="00CE2E54" w:rsidRPr="007E0B31" w:rsidRDefault="00CE2E54" w:rsidP="00CE2E54">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CE2E54" w14:paraId="7F1CC6FB" w14:textId="77777777" w:rsidTr="56B5777B">
        <w:trPr>
          <w:cantSplit/>
          <w:trHeight w:val="300"/>
        </w:trPr>
        <w:tc>
          <w:tcPr>
            <w:tcW w:w="2884" w:type="dxa"/>
          </w:tcPr>
          <w:p w14:paraId="19A96E80" w14:textId="77777777" w:rsidR="00CE2E54" w:rsidRDefault="00CE2E54" w:rsidP="00CE2E54">
            <w:pPr>
              <w:pStyle w:val="Arial11Bold"/>
              <w:rPr>
                <w:rFonts w:cs="Arial"/>
              </w:rPr>
            </w:pPr>
            <w:r w:rsidRPr="38E6A229">
              <w:rPr>
                <w:rFonts w:cs="Arial"/>
              </w:rPr>
              <w:t>Electricity Ten Year Statement</w:t>
            </w:r>
          </w:p>
        </w:tc>
        <w:tc>
          <w:tcPr>
            <w:tcW w:w="6634" w:type="dxa"/>
          </w:tcPr>
          <w:p w14:paraId="1400D5F5" w14:textId="77777777" w:rsidR="00CE2E54" w:rsidRDefault="00CE2E54" w:rsidP="00CE2E54">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Pr="38E6A229">
              <w:rPr>
                <w:rFonts w:cs="Arial"/>
              </w:rPr>
              <w:t xml:space="preserve">condition C12 for each of the nine succeeding financial years. </w:t>
            </w:r>
          </w:p>
        </w:tc>
      </w:tr>
      <w:tr w:rsidR="00CE2E54" w:rsidRPr="007E0B31" w14:paraId="383B22BD" w14:textId="77777777" w:rsidTr="56B5777B">
        <w:trPr>
          <w:cantSplit/>
        </w:trPr>
        <w:tc>
          <w:tcPr>
            <w:tcW w:w="2884" w:type="dxa"/>
          </w:tcPr>
          <w:p w14:paraId="4523E57A" w14:textId="77777777" w:rsidR="00CE2E54" w:rsidRPr="007E0B31" w:rsidRDefault="00CE2E54" w:rsidP="00CE2E54">
            <w:pPr>
              <w:pStyle w:val="Arial11Bold"/>
              <w:rPr>
                <w:rFonts w:cs="Arial"/>
              </w:rPr>
            </w:pPr>
            <w:r w:rsidRPr="007E0B31">
              <w:rPr>
                <w:rFonts w:cs="Arial"/>
              </w:rPr>
              <w:t>Electromagnetic Compatibility Level</w:t>
            </w:r>
          </w:p>
        </w:tc>
        <w:tc>
          <w:tcPr>
            <w:tcW w:w="6634" w:type="dxa"/>
          </w:tcPr>
          <w:p w14:paraId="0D27502A" w14:textId="4D35DCA2" w:rsidR="00CE2E54" w:rsidRPr="007E0B31" w:rsidRDefault="00CE2E54" w:rsidP="00CE2E54">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CE2E54" w:rsidRPr="007E0B31" w14:paraId="49600BB8" w14:textId="77777777" w:rsidTr="56B5777B">
        <w:trPr>
          <w:cantSplit/>
        </w:trPr>
        <w:tc>
          <w:tcPr>
            <w:tcW w:w="2884" w:type="dxa"/>
          </w:tcPr>
          <w:p w14:paraId="26A290BA" w14:textId="3B39FDBD" w:rsidR="00CE2E54" w:rsidRPr="007E0B31" w:rsidRDefault="00CE2E54" w:rsidP="00CE2E54">
            <w:pPr>
              <w:pStyle w:val="Arial11Bold"/>
              <w:rPr>
                <w:rFonts w:cs="Arial"/>
              </w:rPr>
            </w:pPr>
            <w:r>
              <w:rPr>
                <w:rFonts w:cs="Arial"/>
              </w:rPr>
              <w:t>Electronic Communication Platform</w:t>
            </w:r>
          </w:p>
        </w:tc>
        <w:tc>
          <w:tcPr>
            <w:tcW w:w="6634" w:type="dxa"/>
          </w:tcPr>
          <w:p w14:paraId="4596E871" w14:textId="3AC8126E" w:rsidR="00CE2E54" w:rsidRPr="007E0B31" w:rsidRDefault="00CE2E54" w:rsidP="00CE2E54">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CE2E54" w:rsidRPr="00045E74" w14:paraId="7C353F29" w14:textId="77777777" w:rsidTr="56B5777B">
        <w:trPr>
          <w:cantSplit/>
        </w:trPr>
        <w:tc>
          <w:tcPr>
            <w:tcW w:w="2884" w:type="dxa"/>
          </w:tcPr>
          <w:p w14:paraId="20946F4B" w14:textId="4E1A3AC5" w:rsidR="00CE2E54" w:rsidRPr="00045E74" w:rsidRDefault="00CE2E54" w:rsidP="00CE2E54">
            <w:pPr>
              <w:pStyle w:val="Arial11Bold"/>
              <w:rPr>
                <w:rFonts w:cs="Arial"/>
              </w:rPr>
            </w:pPr>
            <w:r w:rsidRPr="002510FF">
              <w:rPr>
                <w:rFonts w:cs="Arial"/>
              </w:rPr>
              <w:t>Electronic Power Converter</w:t>
            </w:r>
          </w:p>
        </w:tc>
        <w:tc>
          <w:tcPr>
            <w:tcW w:w="6634" w:type="dxa"/>
          </w:tcPr>
          <w:p w14:paraId="797E454B" w14:textId="635AEA5C" w:rsidR="00CE2E54" w:rsidRPr="00045E74" w:rsidRDefault="00CE2E54" w:rsidP="00CE2E54">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CE2E54" w:rsidRPr="007E0B31" w14:paraId="78630B68" w14:textId="77777777" w:rsidTr="56B5777B">
        <w:trPr>
          <w:cantSplit/>
        </w:trPr>
        <w:tc>
          <w:tcPr>
            <w:tcW w:w="2884" w:type="dxa"/>
          </w:tcPr>
          <w:p w14:paraId="4FB09170" w14:textId="77777777" w:rsidR="00CE2E54" w:rsidRPr="007E0B31" w:rsidRDefault="00CE2E54" w:rsidP="00CE2E54">
            <w:pPr>
              <w:pStyle w:val="Arial11Bold"/>
              <w:rPr>
                <w:rFonts w:cs="Arial"/>
              </w:rPr>
            </w:pPr>
            <w:r w:rsidRPr="007E0B31">
              <w:rPr>
                <w:rFonts w:cs="Arial"/>
              </w:rPr>
              <w:t>Embedded</w:t>
            </w:r>
          </w:p>
        </w:tc>
        <w:tc>
          <w:tcPr>
            <w:tcW w:w="6634" w:type="dxa"/>
          </w:tcPr>
          <w:p w14:paraId="43C85B4A" w14:textId="477FDA09" w:rsidR="00CE2E54" w:rsidRPr="007E0B31" w:rsidRDefault="00CE2E54" w:rsidP="00CE2E54">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CE2E54" w:rsidRPr="007E0B31" w14:paraId="7BE66195" w14:textId="77777777" w:rsidTr="56B5777B">
        <w:trPr>
          <w:cantSplit/>
        </w:trPr>
        <w:tc>
          <w:tcPr>
            <w:tcW w:w="2884" w:type="dxa"/>
          </w:tcPr>
          <w:p w14:paraId="0AB999B5" w14:textId="77777777" w:rsidR="00CE2E54" w:rsidRPr="007E0B31" w:rsidRDefault="00CE2E54" w:rsidP="00CE2E54">
            <w:pPr>
              <w:pStyle w:val="Arial11Bold"/>
              <w:rPr>
                <w:rFonts w:cs="Arial"/>
              </w:rPr>
            </w:pPr>
            <w:r w:rsidRPr="007E0B31">
              <w:rPr>
                <w:rFonts w:cs="Arial"/>
              </w:rPr>
              <w:t>Embedded Development</w:t>
            </w:r>
          </w:p>
        </w:tc>
        <w:tc>
          <w:tcPr>
            <w:tcW w:w="6634" w:type="dxa"/>
          </w:tcPr>
          <w:p w14:paraId="0D4A7139" w14:textId="54525408" w:rsidR="00CE2E54" w:rsidRPr="007E0B31" w:rsidRDefault="00CE2E54" w:rsidP="00CE2E54">
            <w:pPr>
              <w:pStyle w:val="TableArial11"/>
              <w:rPr>
                <w:rFonts w:cs="Arial"/>
              </w:rPr>
            </w:pPr>
            <w:r w:rsidRPr="007E0B31">
              <w:rPr>
                <w:rFonts w:cs="Arial"/>
              </w:rPr>
              <w:t>Has the meaning set out in PC.4.4.3(a)</w:t>
            </w:r>
            <w:r>
              <w:rPr>
                <w:rFonts w:cs="Arial"/>
              </w:rPr>
              <w:t>.</w:t>
            </w:r>
          </w:p>
        </w:tc>
      </w:tr>
      <w:tr w:rsidR="00CE2E54" w:rsidRPr="007E0B31" w14:paraId="324AF804" w14:textId="77777777" w:rsidTr="56B5777B">
        <w:trPr>
          <w:cantSplit/>
        </w:trPr>
        <w:tc>
          <w:tcPr>
            <w:tcW w:w="2884" w:type="dxa"/>
          </w:tcPr>
          <w:p w14:paraId="503A9514" w14:textId="77777777" w:rsidR="00CE2E54" w:rsidRPr="007E0B31" w:rsidRDefault="00CE2E54" w:rsidP="00CE2E54">
            <w:pPr>
              <w:pStyle w:val="Arial11Bold"/>
              <w:rPr>
                <w:rFonts w:cs="Arial"/>
              </w:rPr>
            </w:pPr>
            <w:r w:rsidRPr="007E0B31">
              <w:rPr>
                <w:rFonts w:cs="Arial"/>
              </w:rPr>
              <w:t>Embedded Development Agreement</w:t>
            </w:r>
          </w:p>
        </w:tc>
        <w:tc>
          <w:tcPr>
            <w:tcW w:w="6634" w:type="dxa"/>
          </w:tcPr>
          <w:p w14:paraId="7275F528" w14:textId="77777777" w:rsidR="00CE2E54" w:rsidRPr="007E0B31" w:rsidRDefault="00CE2E54" w:rsidP="00CE2E54">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CE2E54" w:rsidRPr="007E0B31" w14:paraId="76FDE784" w14:textId="77777777" w:rsidTr="56B5777B">
        <w:trPr>
          <w:cantSplit/>
        </w:trPr>
        <w:tc>
          <w:tcPr>
            <w:tcW w:w="2884" w:type="dxa"/>
          </w:tcPr>
          <w:p w14:paraId="067A8F97" w14:textId="4D591BE2" w:rsidR="00CE2E54" w:rsidRPr="009D0E56" w:rsidRDefault="00CE2E54" w:rsidP="00CE2E54">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CE2E54" w:rsidRPr="004161F0" w:rsidRDefault="00CE2E54" w:rsidP="00CE2E54">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CE2E54" w:rsidRPr="004161F0" w:rsidRDefault="00CE2E54" w:rsidP="00CE2E54">
            <w:pPr>
              <w:pStyle w:val="paragraph"/>
              <w:spacing w:before="0" w:beforeAutospacing="0" w:after="0" w:afterAutospacing="0"/>
              <w:ind w:left="45"/>
              <w:textAlignment w:val="baseline"/>
              <w:rPr>
                <w:rFonts w:ascii="Arial" w:hAnsi="Arial" w:cs="Arial"/>
                <w:sz w:val="20"/>
                <w:szCs w:val="20"/>
              </w:rPr>
            </w:pPr>
          </w:p>
          <w:p w14:paraId="077319CF" w14:textId="77777777" w:rsidR="00CE2E54" w:rsidRPr="004161F0" w:rsidRDefault="00CE2E54" w:rsidP="00CE2E54">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CE2E54" w:rsidRPr="004161F0" w:rsidRDefault="00CE2E54" w:rsidP="00CE2E54">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CE2E54" w:rsidRPr="007E0B31" w14:paraId="00288AB3" w14:textId="77777777" w:rsidTr="56B5777B">
        <w:trPr>
          <w:cantSplit/>
        </w:trPr>
        <w:tc>
          <w:tcPr>
            <w:tcW w:w="2884" w:type="dxa"/>
          </w:tcPr>
          <w:p w14:paraId="55688B36" w14:textId="0C025310" w:rsidR="00CE2E54" w:rsidRPr="007E0B31" w:rsidRDefault="00CE2E54" w:rsidP="00CE2E54">
            <w:pPr>
              <w:pStyle w:val="Arial11Bold"/>
              <w:rPr>
                <w:rFonts w:cs="Arial"/>
              </w:rPr>
            </w:pPr>
            <w:r w:rsidRPr="00BE1747">
              <w:rPr>
                <w:rFonts w:cs="Arial"/>
                <w:bCs/>
              </w:rPr>
              <w:t>Embedded Generation Deenergisation </w:t>
            </w:r>
            <w:r w:rsidRPr="00BE1747">
              <w:rPr>
                <w:rFonts w:cs="Arial"/>
              </w:rPr>
              <w:t> </w:t>
            </w:r>
          </w:p>
        </w:tc>
        <w:tc>
          <w:tcPr>
            <w:tcW w:w="6634" w:type="dxa"/>
          </w:tcPr>
          <w:p w14:paraId="26B17029" w14:textId="13AF074F" w:rsidR="00CE2E54" w:rsidRPr="007E0B31" w:rsidRDefault="00CE2E54" w:rsidP="00CE2E54">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CE2E54" w:rsidRPr="007E0B31" w14:paraId="29AE9DAD" w14:textId="77777777" w:rsidTr="004F6C5A">
        <w:trPr>
          <w:cantSplit/>
        </w:trPr>
        <w:tc>
          <w:tcPr>
            <w:tcW w:w="2884" w:type="dxa"/>
            <w:tcBorders>
              <w:top w:val="single" w:sz="4" w:space="0" w:color="auto"/>
              <w:left w:val="single" w:sz="4" w:space="0" w:color="auto"/>
              <w:bottom w:val="single" w:sz="4" w:space="0" w:color="auto"/>
              <w:right w:val="single" w:sz="4" w:space="0" w:color="auto"/>
            </w:tcBorders>
          </w:tcPr>
          <w:p w14:paraId="2B6FCDD3" w14:textId="2247F004" w:rsidR="00CE2E54" w:rsidRPr="006A5E0F" w:rsidRDefault="00CE2E54" w:rsidP="00CE2E54">
            <w:pPr>
              <w:pStyle w:val="CommentText"/>
              <w:rPr>
                <w:rFonts w:cs="Arial"/>
                <w:bCs/>
              </w:rPr>
            </w:pPr>
            <w:r w:rsidRPr="004C3459">
              <w:rPr>
                <w:rFonts w:cs="Arial"/>
                <w:b/>
                <w:bCs/>
              </w:rPr>
              <w:t xml:space="preserve">Embedded </w:t>
            </w:r>
            <w:del w:id="103" w:author="Stuart McLarnon (NESO)" w:date="2025-03-24T11:50:00Z" w16du:dateUtc="2025-03-24T11:50:00Z">
              <w:r w:rsidRPr="004C3459" w:rsidDel="00E827E1">
                <w:rPr>
                  <w:rFonts w:cs="Arial"/>
                  <w:b/>
                  <w:bCs/>
                </w:rPr>
                <w:delText>Generation</w:delText>
              </w:r>
            </w:del>
            <w:ins w:id="104" w:author="Stuart McLarnon (NESO)" w:date="2025-03-24T11:50:00Z" w16du:dateUtc="2025-03-24T11:50:00Z">
              <w:r>
                <w:rPr>
                  <w:rFonts w:cs="Arial"/>
                  <w:b/>
                  <w:bCs/>
                </w:rPr>
                <w:t>Power Station</w:t>
              </w:r>
            </w:ins>
            <w:r w:rsidRPr="004C3459">
              <w:rPr>
                <w:rFonts w:cs="Arial"/>
                <w:b/>
                <w:bCs/>
              </w:rPr>
              <w:t xml:space="preserve"> Export</w:t>
            </w:r>
          </w:p>
        </w:tc>
        <w:tc>
          <w:tcPr>
            <w:tcW w:w="6634" w:type="dxa"/>
            <w:tcBorders>
              <w:top w:val="single" w:sz="4" w:space="0" w:color="auto"/>
              <w:left w:val="single" w:sz="4" w:space="0" w:color="auto"/>
              <w:bottom w:val="single" w:sz="4" w:space="0" w:color="auto"/>
              <w:right w:val="single" w:sz="4" w:space="0" w:color="auto"/>
            </w:tcBorders>
          </w:tcPr>
          <w:p w14:paraId="7B37E08E" w14:textId="47610464" w:rsidR="00CE2E54" w:rsidRPr="009D0E56" w:rsidRDefault="00CE2E54" w:rsidP="00CE2E54">
            <w:pPr>
              <w:pStyle w:val="TableArial11"/>
              <w:rPr>
                <w:rFonts w:cs="Arial"/>
              </w:rPr>
            </w:pPr>
            <w:r w:rsidRPr="004C3459">
              <w:rPr>
                <w:rFonts w:eastAsiaTheme="minorEastAsia" w:cs="Arial"/>
              </w:rPr>
              <w:t>Export from a</w:t>
            </w:r>
            <w:r>
              <w:rPr>
                <w:rFonts w:eastAsiaTheme="minorEastAsia" w:cs="Arial"/>
              </w:rPr>
              <w:t>n</w:t>
            </w:r>
            <w:r w:rsidRPr="004C3459">
              <w:rPr>
                <w:rFonts w:eastAsiaTheme="minorEastAsia" w:cs="Arial"/>
              </w:rPr>
              <w:t xml:space="preserve"> </w:t>
            </w:r>
            <w:r w:rsidRPr="00344653">
              <w:rPr>
                <w:rFonts w:eastAsiaTheme="minorEastAsia" w:cs="Arial"/>
                <w:b/>
                <w:bCs/>
              </w:rPr>
              <w:t xml:space="preserve">Embedded </w:t>
            </w:r>
            <w:ins w:id="105" w:author="Creighton, Alan (Northern Powergrid)" w:date="2025-04-16T12:38:00Z" w16du:dateUtc="2025-04-16T11:38:00Z">
              <w:r>
                <w:rPr>
                  <w:rFonts w:eastAsiaTheme="minorEastAsia" w:cs="Arial"/>
                  <w:b/>
                  <w:bCs/>
                </w:rPr>
                <w:t>Power Station</w:t>
              </w:r>
            </w:ins>
            <w:del w:id="106" w:author="Creighton, Alan (Northern Powergrid)" w:date="2025-04-16T12:38:00Z" w16du:dateUtc="2025-04-16T11:38:00Z">
              <w:r w:rsidRPr="004C3459" w:rsidDel="009F1E33">
                <w:rPr>
                  <w:rFonts w:eastAsiaTheme="minorEastAsia" w:cs="Arial"/>
                  <w:b/>
                  <w:bCs/>
                </w:rPr>
                <w:delText>Customer</w:delText>
              </w:r>
              <w:r w:rsidRPr="004C3459" w:rsidDel="009F1E33">
                <w:rPr>
                  <w:rFonts w:eastAsiaTheme="minorEastAsia" w:cs="Arial"/>
                </w:rPr>
                <w:delText>’s site</w:delText>
              </w:r>
            </w:del>
            <w:r w:rsidRPr="004C3459">
              <w:rPr>
                <w:rFonts w:eastAsiaTheme="minorEastAsia" w:cs="Arial"/>
              </w:rPr>
              <w:t>.</w:t>
            </w:r>
            <w:ins w:id="107" w:author="Creighton, Alan (Northern Powergrid)" w:date="2025-01-10T10:14:00Z" w16du:dateUtc="2025-01-10T10:14:00Z">
              <w:del w:id="108" w:author="Stuart McLarnon (NESO)" w:date="2025-02-20T15:55:00Z" w16du:dateUtc="2025-02-20T15:55:00Z">
                <w:r w:rsidDel="003C4C10">
                  <w:rPr>
                    <w:rFonts w:eastAsiaTheme="minorEastAsia" w:cs="Arial"/>
                  </w:rPr>
                  <w:delText>N</w:delText>
                </w:r>
              </w:del>
            </w:ins>
          </w:p>
        </w:tc>
      </w:tr>
      <w:tr w:rsidR="00CE2E54" w:rsidRPr="007E0B31" w14:paraId="5F0AAE1F" w14:textId="77777777" w:rsidTr="004F6C5A">
        <w:trPr>
          <w:cantSplit/>
        </w:trPr>
        <w:tc>
          <w:tcPr>
            <w:tcW w:w="2884" w:type="dxa"/>
            <w:tcBorders>
              <w:top w:val="single" w:sz="4" w:space="0" w:color="auto"/>
              <w:left w:val="single" w:sz="4" w:space="0" w:color="auto"/>
              <w:bottom w:val="single" w:sz="4" w:space="0" w:color="auto"/>
              <w:right w:val="single" w:sz="4" w:space="0" w:color="auto"/>
            </w:tcBorders>
          </w:tcPr>
          <w:p w14:paraId="56F41015" w14:textId="576FE665" w:rsidR="00CE2E54" w:rsidRDefault="00CE2E54" w:rsidP="00CE2E54">
            <w:pPr>
              <w:pStyle w:val="CommentText"/>
              <w:rPr>
                <w:rFonts w:cs="Arial"/>
                <w:b/>
                <w:bCs/>
              </w:rPr>
            </w:pPr>
            <w:r w:rsidRPr="004C3459">
              <w:rPr>
                <w:rFonts w:cs="Arial"/>
                <w:b/>
                <w:bCs/>
              </w:rPr>
              <w:lastRenderedPageBreak/>
              <w:t xml:space="preserve">Embedded </w:t>
            </w:r>
            <w:r>
              <w:rPr>
                <w:rFonts w:cs="Arial"/>
                <w:b/>
                <w:bCs/>
              </w:rPr>
              <w:t>Power Station</w:t>
            </w:r>
            <w:r w:rsidRPr="004C3459">
              <w:rPr>
                <w:rFonts w:cs="Arial"/>
                <w:b/>
                <w:bCs/>
              </w:rPr>
              <w:t xml:space="preserve"> Import</w:t>
            </w:r>
          </w:p>
          <w:p w14:paraId="5F92DC29" w14:textId="77777777" w:rsidR="00CE2E54" w:rsidRPr="00BE1747" w:rsidRDefault="00CE2E54" w:rsidP="00CE2E54">
            <w:pPr>
              <w:pStyle w:val="TERM"/>
              <w:rPr>
                <w:rFonts w:cs="Arial"/>
              </w:rPr>
            </w:pPr>
          </w:p>
        </w:tc>
        <w:tc>
          <w:tcPr>
            <w:tcW w:w="6634" w:type="dxa"/>
            <w:tcBorders>
              <w:top w:val="single" w:sz="4" w:space="0" w:color="auto"/>
              <w:left w:val="single" w:sz="4" w:space="0" w:color="auto"/>
              <w:bottom w:val="single" w:sz="4" w:space="0" w:color="auto"/>
              <w:right w:val="single" w:sz="4" w:space="0" w:color="auto"/>
            </w:tcBorders>
          </w:tcPr>
          <w:p w14:paraId="0F968B43" w14:textId="11BAAC9E" w:rsidR="00CE2E54" w:rsidRPr="00AE56A3" w:rsidRDefault="00CE2E54" w:rsidP="00CE2E54">
            <w:pPr>
              <w:pStyle w:val="TERM-definition"/>
              <w:spacing w:after="0"/>
              <w:rPr>
                <w:rFonts w:eastAsiaTheme="minorEastAsia" w:cs="Arial"/>
                <w:sz w:val="20"/>
                <w:lang w:eastAsia="en-US"/>
              </w:rPr>
            </w:pPr>
            <w:r w:rsidRPr="00AE56A3">
              <w:rPr>
                <w:rFonts w:eastAsiaTheme="minorEastAsia" w:cs="Arial"/>
                <w:sz w:val="20"/>
                <w:lang w:eastAsia="en-US"/>
              </w:rPr>
              <w:t>Import to a</w:t>
            </w:r>
            <w:del w:id="109" w:author="Paul Thomson (NESO)" w:date="2025-06-13T09:52:00Z" w16du:dateUtc="2025-06-13T08:52:00Z">
              <w:r w:rsidRPr="00AE56A3" w:rsidDel="00A445EC">
                <w:rPr>
                  <w:rFonts w:eastAsiaTheme="minorEastAsia" w:cs="Arial"/>
                  <w:sz w:val="20"/>
                  <w:lang w:eastAsia="en-US"/>
                </w:rPr>
                <w:delText>n</w:delText>
              </w:r>
            </w:del>
            <w:r w:rsidRPr="00AE56A3">
              <w:rPr>
                <w:rFonts w:eastAsiaTheme="minorEastAsia" w:cs="Arial"/>
                <w:sz w:val="20"/>
                <w:lang w:eastAsia="en-US"/>
              </w:rPr>
              <w:t xml:space="preserve"> </w:t>
            </w:r>
            <w:ins w:id="110" w:author="Paul Thomson (NESO)" w:date="2025-06-13T09:52:00Z" w16du:dateUtc="2025-06-13T08:52:00Z">
              <w:r w:rsidR="00A445EC" w:rsidRPr="00AE56A3">
                <w:rPr>
                  <w:rFonts w:eastAsiaTheme="minorEastAsia" w:cs="Arial"/>
                  <w:b/>
                  <w:bCs/>
                  <w:sz w:val="20"/>
                  <w:lang w:eastAsia="en-US"/>
                </w:rPr>
                <w:t>Custome</w:t>
              </w:r>
              <w:r w:rsidR="00A445EC" w:rsidRPr="00A445EC">
                <w:rPr>
                  <w:rFonts w:eastAsiaTheme="minorEastAsia" w:cs="Arial"/>
                  <w:b/>
                  <w:bCs/>
                  <w:sz w:val="20"/>
                  <w:lang w:eastAsia="en-US"/>
                </w:rPr>
                <w:t>r</w:t>
              </w:r>
              <w:r w:rsidR="00A445EC" w:rsidRPr="00BC76D7">
                <w:rPr>
                  <w:rFonts w:eastAsiaTheme="minorEastAsia" w:cs="Arial"/>
                  <w:b/>
                  <w:bCs/>
                  <w:sz w:val="20"/>
                  <w:lang w:eastAsia="en-US"/>
                </w:rPr>
                <w:t>’s</w:t>
              </w:r>
              <w:r w:rsidR="00A445EC" w:rsidRPr="00AE56A3">
                <w:rPr>
                  <w:rFonts w:eastAsiaTheme="minorEastAsia" w:cs="Arial"/>
                  <w:sz w:val="20"/>
                  <w:lang w:eastAsia="en-US"/>
                </w:rPr>
                <w:t xml:space="preserve"> site </w:t>
              </w:r>
              <w:r w:rsidR="00A445EC" w:rsidRPr="00BC76D7">
                <w:rPr>
                  <w:rFonts w:eastAsiaTheme="minorEastAsia" w:cs="Arial"/>
                  <w:b/>
                  <w:bCs/>
                  <w:sz w:val="20"/>
                  <w:lang w:eastAsia="en-US"/>
                </w:rPr>
                <w:t>Embedded</w:t>
              </w:r>
              <w:r w:rsidR="00A445EC">
                <w:rPr>
                  <w:rFonts w:eastAsiaTheme="minorEastAsia" w:cs="Arial"/>
                  <w:sz w:val="20"/>
                  <w:lang w:eastAsia="en-US"/>
                </w:rPr>
                <w:t xml:space="preserve"> in a </w:t>
              </w:r>
              <w:r w:rsidR="00A445EC" w:rsidRPr="00BC76D7">
                <w:rPr>
                  <w:rFonts w:eastAsiaTheme="minorEastAsia" w:cs="Arial"/>
                  <w:b/>
                  <w:bCs/>
                  <w:sz w:val="20"/>
                  <w:lang w:eastAsia="en-US"/>
                </w:rPr>
                <w:t>Network Operator</w:t>
              </w:r>
              <w:r w:rsidR="00A445EC">
                <w:rPr>
                  <w:rFonts w:eastAsiaTheme="minorEastAsia" w:cs="Arial"/>
                  <w:b/>
                  <w:bCs/>
                  <w:sz w:val="20"/>
                  <w:lang w:eastAsia="en-US"/>
                </w:rPr>
                <w:t>’</w:t>
              </w:r>
              <w:r w:rsidR="00A445EC" w:rsidRPr="00BC76D7">
                <w:rPr>
                  <w:rFonts w:eastAsiaTheme="minorEastAsia" w:cs="Arial"/>
                  <w:b/>
                  <w:bCs/>
                  <w:sz w:val="20"/>
                  <w:lang w:eastAsia="en-US"/>
                </w:rPr>
                <w:t>s</w:t>
              </w:r>
              <w:r w:rsidR="00A445EC">
                <w:rPr>
                  <w:rFonts w:eastAsiaTheme="minorEastAsia" w:cs="Arial"/>
                  <w:sz w:val="20"/>
                  <w:lang w:eastAsia="en-US"/>
                </w:rPr>
                <w:t xml:space="preserve"> </w:t>
              </w:r>
              <w:r w:rsidR="00A445EC" w:rsidRPr="00BC76D7">
                <w:rPr>
                  <w:rFonts w:eastAsiaTheme="minorEastAsia" w:cs="Arial"/>
                  <w:b/>
                  <w:bCs/>
                  <w:sz w:val="20"/>
                  <w:lang w:eastAsia="en-US"/>
                </w:rPr>
                <w:t>System</w:t>
              </w:r>
              <w:r w:rsidR="00A445EC" w:rsidRPr="00AE56A3" w:rsidDel="00A445EC">
                <w:rPr>
                  <w:rFonts w:eastAsiaTheme="minorEastAsia" w:cs="Arial"/>
                  <w:b/>
                  <w:bCs/>
                  <w:sz w:val="20"/>
                  <w:lang w:eastAsia="en-US"/>
                </w:rPr>
                <w:t xml:space="preserve"> </w:t>
              </w:r>
            </w:ins>
            <w:del w:id="111" w:author="Paul Thomson (NESO)" w:date="2025-06-13T09:52:00Z" w16du:dateUtc="2025-06-13T08:52:00Z">
              <w:r w:rsidRPr="00AE56A3" w:rsidDel="00A445EC">
                <w:rPr>
                  <w:rFonts w:eastAsiaTheme="minorEastAsia" w:cs="Arial"/>
                  <w:b/>
                  <w:bCs/>
                  <w:sz w:val="20"/>
                  <w:lang w:eastAsia="en-US"/>
                </w:rPr>
                <w:delText>Embedded Customer</w:delText>
              </w:r>
              <w:r w:rsidRPr="00AE56A3" w:rsidDel="00A445EC">
                <w:rPr>
                  <w:rFonts w:eastAsiaTheme="minorEastAsia" w:cs="Arial"/>
                  <w:sz w:val="20"/>
                  <w:lang w:eastAsia="en-US"/>
                </w:rPr>
                <w:delText xml:space="preserve">’s site </w:delText>
              </w:r>
            </w:del>
            <w:r w:rsidRPr="00AE56A3">
              <w:rPr>
                <w:rFonts w:eastAsiaTheme="minorEastAsia" w:cs="Arial"/>
                <w:sz w:val="20"/>
                <w:lang w:eastAsia="en-US"/>
              </w:rPr>
              <w:t xml:space="preserve">where the primary purpose </w:t>
            </w:r>
            <w:ins w:id="112" w:author="Creighton, Alan (Northern Powergrid)" w:date="2025-04-16T12:36:00Z" w16du:dateUtc="2025-04-16T11:36:00Z">
              <w:r>
                <w:rPr>
                  <w:rFonts w:eastAsiaTheme="minorEastAsia" w:cs="Arial"/>
                  <w:sz w:val="20"/>
                  <w:lang w:eastAsia="en-US"/>
                </w:rPr>
                <w:t xml:space="preserve">of that site </w:t>
              </w:r>
            </w:ins>
            <w:r w:rsidRPr="00AE56A3">
              <w:rPr>
                <w:rFonts w:eastAsiaTheme="minorEastAsia" w:cs="Arial"/>
                <w:sz w:val="20"/>
                <w:lang w:eastAsia="en-US"/>
              </w:rPr>
              <w:t xml:space="preserve">is wholly or mainly that of an </w:t>
            </w:r>
            <w:r w:rsidRPr="00AE56A3">
              <w:rPr>
                <w:rFonts w:eastAsiaTheme="minorEastAsia" w:cs="Arial"/>
                <w:b/>
                <w:bCs/>
                <w:sz w:val="20"/>
                <w:lang w:eastAsia="en-US"/>
              </w:rPr>
              <w:t xml:space="preserve">Embedded </w:t>
            </w:r>
            <w:del w:id="113" w:author="Paul Thomson (NESO)" w:date="2025-06-13T09:33:00Z" w16du:dateUtc="2025-06-13T08:33:00Z">
              <w:r w:rsidRPr="00AE56A3" w:rsidDel="000D7681">
                <w:rPr>
                  <w:rFonts w:eastAsiaTheme="minorEastAsia" w:cs="Arial"/>
                  <w:b/>
                  <w:bCs/>
                  <w:sz w:val="20"/>
                  <w:lang w:eastAsia="en-US"/>
                </w:rPr>
                <w:delText>Generator</w:delText>
              </w:r>
            </w:del>
            <w:ins w:id="114" w:author="Paul Thomson (NESO)" w:date="2025-06-13T09:33:00Z" w16du:dateUtc="2025-06-13T08:33:00Z">
              <w:r w:rsidR="000D7681">
                <w:rPr>
                  <w:rFonts w:eastAsiaTheme="minorEastAsia" w:cs="Arial"/>
                  <w:b/>
                  <w:bCs/>
                  <w:sz w:val="20"/>
                  <w:lang w:eastAsia="en-US"/>
                </w:rPr>
                <w:t>Power Station</w:t>
              </w:r>
            </w:ins>
            <w:r w:rsidRPr="00AE56A3">
              <w:rPr>
                <w:rFonts w:eastAsiaTheme="minorEastAsia" w:cs="Arial"/>
                <w:sz w:val="20"/>
                <w:lang w:eastAsia="en-US"/>
              </w:rPr>
              <w:t>.</w:t>
            </w:r>
          </w:p>
          <w:p w14:paraId="1D6935DA" w14:textId="77777777" w:rsidR="00CE2E54" w:rsidRPr="00AE56A3" w:rsidRDefault="00CE2E54" w:rsidP="00CE2E54">
            <w:pPr>
              <w:pStyle w:val="TERM-definition"/>
              <w:spacing w:after="0"/>
              <w:rPr>
                <w:rFonts w:eastAsiaTheme="minorEastAsia" w:cs="Arial"/>
                <w:sz w:val="20"/>
                <w:lang w:eastAsia="en-US"/>
              </w:rPr>
            </w:pPr>
          </w:p>
          <w:p w14:paraId="68439B9F" w14:textId="77777777" w:rsidR="00CE2E54" w:rsidRPr="00AE56A3" w:rsidRDefault="00CE2E54" w:rsidP="00CE2E54">
            <w:pPr>
              <w:pStyle w:val="TERM-definition"/>
              <w:spacing w:after="0"/>
              <w:rPr>
                <w:rFonts w:eastAsiaTheme="minorEastAsia" w:cs="Arial"/>
                <w:sz w:val="20"/>
                <w:lang w:eastAsia="en-US"/>
              </w:rPr>
            </w:pPr>
            <w:r w:rsidRPr="00AE56A3">
              <w:rPr>
                <w:rFonts w:eastAsiaTheme="minorEastAsia" w:cs="Arial"/>
                <w:sz w:val="20"/>
                <w:lang w:eastAsia="en-US"/>
              </w:rPr>
              <w:t xml:space="preserve">When establishing the primary purpose, the </w:t>
            </w:r>
            <w:r w:rsidRPr="00AE56A3">
              <w:rPr>
                <w:rFonts w:eastAsiaTheme="minorEastAsia" w:cs="Arial"/>
                <w:b/>
                <w:bCs/>
                <w:sz w:val="20"/>
                <w:lang w:eastAsia="en-US"/>
              </w:rPr>
              <w:t>Network Operator</w:t>
            </w:r>
            <w:r w:rsidRPr="00AE56A3">
              <w:rPr>
                <w:rFonts w:eastAsiaTheme="minorEastAsia" w:cs="Arial"/>
                <w:sz w:val="20"/>
                <w:lang w:eastAsia="en-US"/>
              </w:rPr>
              <w:t xml:space="preserve"> will consider factors including:</w:t>
            </w:r>
          </w:p>
          <w:p w14:paraId="04B62225" w14:textId="77777777" w:rsidR="00CE2E54" w:rsidRPr="00AE56A3" w:rsidRDefault="00CE2E54" w:rsidP="00CE2E54">
            <w:pPr>
              <w:pStyle w:val="TERM-definition"/>
              <w:numPr>
                <w:ilvl w:val="0"/>
                <w:numId w:val="23"/>
              </w:numPr>
              <w:spacing w:after="0"/>
              <w:rPr>
                <w:rFonts w:cs="Arial"/>
                <w:sz w:val="20"/>
                <w:lang w:eastAsia="en-US"/>
              </w:rPr>
            </w:pPr>
            <w:r w:rsidRPr="00AE56A3">
              <w:rPr>
                <w:rFonts w:cs="Arial"/>
                <w:sz w:val="20"/>
                <w:lang w:eastAsia="en-US"/>
              </w:rPr>
              <w:t>the maximum export capacity relative to the maximum import capacity;</w:t>
            </w:r>
          </w:p>
          <w:p w14:paraId="37DFD85F" w14:textId="7BA5AFF6" w:rsidR="00CE2E54" w:rsidRPr="00AE56A3" w:rsidRDefault="00CE2E54" w:rsidP="00CE2E54">
            <w:pPr>
              <w:pStyle w:val="TERM-definition"/>
              <w:numPr>
                <w:ilvl w:val="0"/>
                <w:numId w:val="23"/>
              </w:numPr>
              <w:spacing w:after="0"/>
              <w:rPr>
                <w:ins w:id="115" w:author="Stuart McLarnon (NESO)" w:date="2024-12-03T11:12:00Z"/>
                <w:rFonts w:cs="Arial"/>
                <w:sz w:val="20"/>
                <w:lang w:eastAsia="en-US"/>
              </w:rPr>
            </w:pPr>
            <w:ins w:id="116" w:author="Stuart McLarnon (NESO)" w:date="2024-12-03T11:12:00Z">
              <w:r w:rsidRPr="1FD6FC69">
                <w:rPr>
                  <w:rFonts w:cs="Arial"/>
                  <w:sz w:val="20"/>
                  <w:lang w:eastAsia="en-US"/>
                </w:rPr>
                <w:t xml:space="preserve">whether the </w:t>
              </w:r>
            </w:ins>
            <w:ins w:id="117" w:author="Paul Thomson (NESO)" w:date="2025-06-13T09:52:00Z" w16du:dateUtc="2025-06-13T08:52:00Z">
              <w:r w:rsidR="00A445EC" w:rsidRPr="00AE56A3">
                <w:rPr>
                  <w:rFonts w:eastAsiaTheme="minorEastAsia" w:cs="Arial"/>
                  <w:b/>
                  <w:bCs/>
                  <w:sz w:val="20"/>
                  <w:lang w:eastAsia="en-US"/>
                </w:rPr>
                <w:t>Custome</w:t>
              </w:r>
              <w:r w:rsidR="00A445EC" w:rsidRPr="00A445EC">
                <w:rPr>
                  <w:rFonts w:eastAsiaTheme="minorEastAsia" w:cs="Arial"/>
                  <w:b/>
                  <w:bCs/>
                  <w:sz w:val="20"/>
                  <w:lang w:eastAsia="en-US"/>
                </w:rPr>
                <w:t>r</w:t>
              </w:r>
            </w:ins>
            <w:ins w:id="118" w:author="Paul Thomson (NESO)" w:date="2025-06-13T09:53:00Z" w16du:dateUtc="2025-06-13T08:53:00Z">
              <w:r w:rsidR="007825C7">
                <w:rPr>
                  <w:rFonts w:eastAsiaTheme="minorEastAsia" w:cs="Arial"/>
                  <w:sz w:val="20"/>
                  <w:lang w:eastAsia="en-US"/>
                </w:rPr>
                <w:t xml:space="preserve"> </w:t>
              </w:r>
            </w:ins>
            <w:ins w:id="119" w:author="Stuart McLarnon (NESO)" w:date="2024-12-03T11:12:00Z">
              <w:del w:id="120" w:author="Paul Thomson (NESO)" w:date="2025-06-13T09:52:00Z" w16du:dateUtc="2025-06-13T08:52:00Z">
                <w:r w:rsidRPr="1FD6FC69" w:rsidDel="00A445EC">
                  <w:rPr>
                    <w:rFonts w:cs="Arial"/>
                    <w:b/>
                    <w:bCs/>
                    <w:sz w:val="20"/>
                    <w:lang w:eastAsia="en-US"/>
                  </w:rPr>
                  <w:delText xml:space="preserve">Embedded </w:delText>
                </w:r>
              </w:del>
              <w:del w:id="121" w:author="Paul Thomson (NESO)" w:date="2025-06-13T09:53:00Z" w16du:dateUtc="2025-06-13T08:53:00Z">
                <w:r w:rsidRPr="1FD6FC69" w:rsidDel="007825C7">
                  <w:rPr>
                    <w:rFonts w:cs="Arial"/>
                    <w:b/>
                    <w:bCs/>
                    <w:sz w:val="20"/>
                    <w:lang w:eastAsia="en-US"/>
                  </w:rPr>
                  <w:delText>Customer</w:delText>
                </w:r>
                <w:r w:rsidRPr="1FD6FC69" w:rsidDel="007825C7">
                  <w:rPr>
                    <w:rFonts w:cs="Arial"/>
                    <w:sz w:val="20"/>
                    <w:lang w:eastAsia="en-US"/>
                  </w:rPr>
                  <w:delText xml:space="preserve"> </w:delText>
                </w:r>
              </w:del>
              <w:r w:rsidRPr="1FD6FC69">
                <w:rPr>
                  <w:rFonts w:cs="Arial"/>
                  <w:sz w:val="20"/>
                  <w:lang w:eastAsia="en-US"/>
                </w:rPr>
                <w:t>has a generation licence or licence exemption; and</w:t>
              </w:r>
            </w:ins>
          </w:p>
          <w:p w14:paraId="2014F513" w14:textId="0F9060CF" w:rsidR="00CE2E54" w:rsidRPr="00763C96" w:rsidRDefault="00CE2E54">
            <w:pPr>
              <w:pStyle w:val="TERM-definition"/>
              <w:numPr>
                <w:ilvl w:val="0"/>
                <w:numId w:val="23"/>
              </w:numPr>
              <w:spacing w:after="0"/>
              <w:rPr>
                <w:rFonts w:cs="Arial"/>
              </w:rPr>
              <w:pPrChange w:id="122" w:author="Stuart McLarnon (NESO)" w:date="2024-12-03T11:12:00Z">
                <w:pPr>
                  <w:pStyle w:val="TableArial11"/>
                </w:pPr>
              </w:pPrChange>
            </w:pPr>
            <w:ins w:id="123" w:author="Stuart McLarnon (NESO)" w:date="2024-12-03T11:13:00Z">
              <w:r w:rsidRPr="00AE56A3">
                <w:rPr>
                  <w:rFonts w:cs="Arial"/>
                  <w:sz w:val="20"/>
                  <w:rPrChange w:id="124" w:author="Stuart McLarnon (NESO)" w:date="2025-02-20T16:01:00Z" w16du:dateUtc="2025-02-20T16:01:00Z">
                    <w:rPr>
                      <w:rFonts w:cs="Arial"/>
                    </w:rPr>
                  </w:rPrChange>
                </w:rPr>
                <w:t>whether</w:t>
              </w:r>
              <w:r w:rsidRPr="00AE56A3">
                <w:rPr>
                  <w:rFonts w:cs="Arial"/>
                  <w:sz w:val="20"/>
                  <w:lang w:eastAsia="en-US"/>
                  <w:rPrChange w:id="125" w:author="Stuart McLarnon (NESO)" w:date="2025-02-20T16:01:00Z" w16du:dateUtc="2025-02-20T16:01:00Z">
                    <w:rPr>
                      <w:rFonts w:cs="Arial"/>
                    </w:rPr>
                  </w:rPrChange>
                </w:rPr>
                <w:t xml:space="preserve"> </w:t>
              </w:r>
            </w:ins>
            <w:r w:rsidRPr="00AE56A3">
              <w:rPr>
                <w:rFonts w:cs="Arial"/>
                <w:sz w:val="20"/>
                <w:rPrChange w:id="126" w:author="Stuart McLarnon (NESO)" w:date="2025-02-20T16:01:00Z" w16du:dateUtc="2025-02-20T16:01:00Z">
                  <w:rPr>
                    <w:rFonts w:cs="Arial"/>
                  </w:rPr>
                </w:rPrChange>
              </w:rPr>
              <w:t xml:space="preserve">the </w:t>
            </w:r>
            <w:ins w:id="127" w:author="Paul Thomson (NESO)" w:date="2025-06-13T09:52:00Z" w16du:dateUtc="2025-06-13T08:52:00Z">
              <w:r w:rsidR="00A445EC" w:rsidRPr="00AE56A3">
                <w:rPr>
                  <w:rFonts w:eastAsiaTheme="minorEastAsia" w:cs="Arial"/>
                  <w:b/>
                  <w:bCs/>
                  <w:sz w:val="20"/>
                  <w:lang w:eastAsia="en-US"/>
                </w:rPr>
                <w:t>Custome</w:t>
              </w:r>
              <w:r w:rsidR="00A445EC" w:rsidRPr="00A445EC">
                <w:rPr>
                  <w:rFonts w:eastAsiaTheme="minorEastAsia" w:cs="Arial"/>
                  <w:b/>
                  <w:bCs/>
                  <w:sz w:val="20"/>
                  <w:lang w:eastAsia="en-US"/>
                </w:rPr>
                <w:t>r</w:t>
              </w:r>
              <w:r w:rsidR="00A445EC" w:rsidRPr="00AE56A3">
                <w:rPr>
                  <w:rFonts w:eastAsiaTheme="minorEastAsia" w:cs="Arial"/>
                  <w:sz w:val="20"/>
                  <w:lang w:eastAsia="en-US"/>
                </w:rPr>
                <w:t xml:space="preserve"> </w:t>
              </w:r>
            </w:ins>
            <w:del w:id="128" w:author="Paul Thomson (NESO)" w:date="2025-06-13T09:52:00Z" w16du:dateUtc="2025-06-13T08:52:00Z">
              <w:r w:rsidRPr="00AE56A3" w:rsidDel="00A445EC">
                <w:rPr>
                  <w:rFonts w:eastAsiaTheme="minorEastAsia" w:cs="Arial"/>
                  <w:b/>
                  <w:bCs/>
                  <w:sz w:val="20"/>
                  <w:rPrChange w:id="129" w:author="Stuart McLarnon (NESO)" w:date="2025-02-20T16:01:00Z" w16du:dateUtc="2025-02-20T16:01:00Z">
                    <w:rPr>
                      <w:rFonts w:eastAsiaTheme="minorEastAsia" w:cs="Arial"/>
                      <w:b/>
                      <w:bCs/>
                    </w:rPr>
                  </w:rPrChange>
                </w:rPr>
                <w:delText xml:space="preserve">Embedded </w:delText>
              </w:r>
              <w:r w:rsidRPr="00AE56A3" w:rsidDel="00A445EC">
                <w:rPr>
                  <w:rFonts w:cs="Arial"/>
                  <w:b/>
                  <w:bCs/>
                  <w:sz w:val="20"/>
                  <w:rPrChange w:id="130" w:author="Stuart McLarnon (NESO)" w:date="2025-02-20T16:01:00Z" w16du:dateUtc="2025-02-20T16:01:00Z">
                    <w:rPr>
                      <w:rFonts w:cs="Arial"/>
                      <w:b/>
                      <w:bCs/>
                    </w:rPr>
                  </w:rPrChange>
                </w:rPr>
                <w:delText>Customer</w:delText>
              </w:r>
              <w:r w:rsidRPr="00AE56A3" w:rsidDel="00A445EC">
                <w:rPr>
                  <w:rFonts w:cs="Arial"/>
                  <w:sz w:val="20"/>
                  <w:rPrChange w:id="131" w:author="Stuart McLarnon (NESO)" w:date="2025-02-20T16:01:00Z" w16du:dateUtc="2025-02-20T16:01:00Z">
                    <w:rPr>
                      <w:rFonts w:cs="Arial"/>
                    </w:rPr>
                  </w:rPrChange>
                </w:rPr>
                <w:delText xml:space="preserve">’s </w:delText>
              </w:r>
            </w:del>
            <w:del w:id="132" w:author="Paul Thomson (NESO)" w:date="2025-06-13T09:53:00Z" w16du:dateUtc="2025-06-13T08:53:00Z">
              <w:r w:rsidRPr="00AE56A3" w:rsidDel="007825C7">
                <w:rPr>
                  <w:rFonts w:cs="Arial"/>
                  <w:sz w:val="20"/>
                  <w:rPrChange w:id="133" w:author="Stuart McLarnon (NESO)" w:date="2025-02-20T16:01:00Z" w16du:dateUtc="2025-02-20T16:01:00Z">
                    <w:rPr>
                      <w:rFonts w:cs="Arial"/>
                    </w:rPr>
                  </w:rPrChange>
                </w:rPr>
                <w:delText xml:space="preserve">site </w:delText>
              </w:r>
            </w:del>
            <w:r w:rsidRPr="00AE56A3">
              <w:rPr>
                <w:rFonts w:cs="Arial"/>
                <w:sz w:val="20"/>
                <w:rPrChange w:id="134" w:author="Stuart McLarnon (NESO)" w:date="2025-02-20T16:01:00Z" w16du:dateUtc="2025-02-20T16:01:00Z">
                  <w:rPr>
                    <w:rFonts w:cs="Arial"/>
                  </w:rPr>
                </w:rPrChange>
              </w:rPr>
              <w:t>is categorised as having a demand connection or generation connection as defined in DCUSA Schedule 22.</w:t>
            </w:r>
          </w:p>
        </w:tc>
      </w:tr>
      <w:tr w:rsidR="00CE2E54" w:rsidRPr="007E0B31" w14:paraId="4A9A54A5" w14:textId="77777777" w:rsidTr="56B5777B">
        <w:trPr>
          <w:cantSplit/>
        </w:trPr>
        <w:tc>
          <w:tcPr>
            <w:tcW w:w="2884" w:type="dxa"/>
            <w:tcBorders>
              <w:top w:val="single" w:sz="4" w:space="0" w:color="auto"/>
              <w:left w:val="single" w:sz="4" w:space="0" w:color="auto"/>
              <w:bottom w:val="single" w:sz="4" w:space="0" w:color="auto"/>
              <w:right w:val="single" w:sz="4" w:space="0" w:color="auto"/>
            </w:tcBorders>
          </w:tcPr>
          <w:p w14:paraId="4B533BB6" w14:textId="2D2229C2" w:rsidR="00CE2E54" w:rsidRDefault="00CE2E54" w:rsidP="00CE2E54">
            <w:pPr>
              <w:pStyle w:val="CommentText"/>
              <w:rPr>
                <w:rFonts w:cs="Arial"/>
                <w:b/>
                <w:bCs/>
              </w:rPr>
            </w:pPr>
            <w:r w:rsidRPr="00A445EC">
              <w:rPr>
                <w:rFonts w:cs="Arial"/>
                <w:b/>
              </w:rPr>
              <w:t>Embedded Customer Import</w:t>
            </w:r>
          </w:p>
          <w:p w14:paraId="356E3E69" w14:textId="77777777" w:rsidR="00CE2E54" w:rsidRPr="004C3459" w:rsidRDefault="00CE2E54" w:rsidP="00CE2E54">
            <w:pPr>
              <w:pStyle w:val="CommentText"/>
              <w:rPr>
                <w:rFonts w:cs="Arial"/>
                <w:b/>
                <w:bCs/>
              </w:rPr>
            </w:pPr>
          </w:p>
        </w:tc>
        <w:tc>
          <w:tcPr>
            <w:tcW w:w="6634" w:type="dxa"/>
            <w:tcBorders>
              <w:top w:val="single" w:sz="4" w:space="0" w:color="auto"/>
              <w:left w:val="single" w:sz="4" w:space="0" w:color="auto"/>
              <w:bottom w:val="single" w:sz="4" w:space="0" w:color="auto"/>
              <w:right w:val="single" w:sz="4" w:space="0" w:color="auto"/>
            </w:tcBorders>
          </w:tcPr>
          <w:p w14:paraId="53268AC2" w14:textId="026CEFD6" w:rsidR="00CE2E54" w:rsidRPr="00AE56A3" w:rsidRDefault="00CE2E54" w:rsidP="00CE2E54">
            <w:pPr>
              <w:pStyle w:val="TERM-definition"/>
              <w:spacing w:after="0"/>
              <w:rPr>
                <w:rFonts w:eastAsiaTheme="minorEastAsia" w:cs="Arial"/>
                <w:sz w:val="20"/>
                <w:lang w:eastAsia="en-US"/>
              </w:rPr>
            </w:pPr>
            <w:r w:rsidRPr="00AE56A3">
              <w:rPr>
                <w:rFonts w:eastAsiaTheme="minorEastAsia" w:cs="Arial"/>
                <w:sz w:val="20"/>
                <w:lang w:eastAsia="en-US"/>
              </w:rPr>
              <w:t>Import to a</w:t>
            </w:r>
            <w:r w:rsidRPr="00AE56A3">
              <w:rPr>
                <w:rFonts w:eastAsiaTheme="minorEastAsia" w:cs="Arial"/>
                <w:b/>
                <w:bCs/>
                <w:sz w:val="20"/>
                <w:lang w:eastAsia="en-US"/>
              </w:rPr>
              <w:t xml:space="preserve"> Custome</w:t>
            </w:r>
            <w:r w:rsidRPr="00A445EC">
              <w:rPr>
                <w:rFonts w:eastAsiaTheme="minorEastAsia" w:cs="Arial"/>
                <w:b/>
                <w:bCs/>
                <w:sz w:val="20"/>
                <w:lang w:eastAsia="en-US"/>
              </w:rPr>
              <w:t>r</w:t>
            </w:r>
            <w:r w:rsidR="007825C7">
              <w:rPr>
                <w:rFonts w:eastAsiaTheme="minorEastAsia" w:cs="Arial"/>
                <w:b/>
                <w:bCs/>
                <w:sz w:val="20"/>
                <w:lang w:eastAsia="en-US"/>
              </w:rPr>
              <w:t>’</w:t>
            </w:r>
            <w:r w:rsidRPr="004F6C5A">
              <w:rPr>
                <w:rFonts w:eastAsiaTheme="minorEastAsia" w:cs="Arial"/>
                <w:b/>
                <w:bCs/>
                <w:sz w:val="20"/>
                <w:lang w:eastAsia="en-US"/>
              </w:rPr>
              <w:t>s</w:t>
            </w:r>
            <w:r w:rsidRPr="00AE56A3">
              <w:rPr>
                <w:rFonts w:eastAsiaTheme="minorEastAsia" w:cs="Arial"/>
                <w:sz w:val="20"/>
                <w:lang w:eastAsia="en-US"/>
              </w:rPr>
              <w:t xml:space="preserve"> site </w:t>
            </w:r>
            <w:r w:rsidR="00A445EC" w:rsidRPr="004F6C5A">
              <w:rPr>
                <w:rFonts w:eastAsiaTheme="minorEastAsia" w:cs="Arial"/>
                <w:b/>
                <w:bCs/>
                <w:sz w:val="20"/>
                <w:lang w:eastAsia="en-US"/>
              </w:rPr>
              <w:t>Embedded</w:t>
            </w:r>
            <w:r w:rsidR="00A445EC">
              <w:rPr>
                <w:rFonts w:eastAsiaTheme="minorEastAsia" w:cs="Arial"/>
                <w:sz w:val="20"/>
                <w:lang w:eastAsia="en-US"/>
              </w:rPr>
              <w:t xml:space="preserve"> in a </w:t>
            </w:r>
            <w:r w:rsidR="00A445EC" w:rsidRPr="004F6C5A">
              <w:rPr>
                <w:rFonts w:eastAsiaTheme="minorEastAsia" w:cs="Arial"/>
                <w:b/>
                <w:bCs/>
                <w:sz w:val="20"/>
                <w:lang w:eastAsia="en-US"/>
              </w:rPr>
              <w:t>Network Operator</w:t>
            </w:r>
            <w:r w:rsidR="00A445EC">
              <w:rPr>
                <w:rFonts w:eastAsiaTheme="minorEastAsia" w:cs="Arial"/>
                <w:b/>
                <w:bCs/>
                <w:sz w:val="20"/>
                <w:lang w:eastAsia="en-US"/>
              </w:rPr>
              <w:t>’</w:t>
            </w:r>
            <w:r w:rsidR="00A445EC" w:rsidRPr="004F6C5A">
              <w:rPr>
                <w:rFonts w:eastAsiaTheme="minorEastAsia" w:cs="Arial"/>
                <w:b/>
                <w:bCs/>
                <w:sz w:val="20"/>
                <w:lang w:eastAsia="en-US"/>
              </w:rPr>
              <w:t>s</w:t>
            </w:r>
            <w:r w:rsidR="00A445EC">
              <w:rPr>
                <w:rFonts w:eastAsiaTheme="minorEastAsia" w:cs="Arial"/>
                <w:sz w:val="20"/>
                <w:lang w:eastAsia="en-US"/>
              </w:rPr>
              <w:t xml:space="preserve"> </w:t>
            </w:r>
            <w:r w:rsidR="00A445EC" w:rsidRPr="004F6C5A">
              <w:rPr>
                <w:rFonts w:eastAsiaTheme="minorEastAsia" w:cs="Arial"/>
                <w:b/>
                <w:bCs/>
                <w:sz w:val="20"/>
                <w:lang w:eastAsia="en-US"/>
              </w:rPr>
              <w:t>System</w:t>
            </w:r>
            <w:r w:rsidR="00A445EC">
              <w:rPr>
                <w:rFonts w:eastAsiaTheme="minorEastAsia" w:cs="Arial"/>
                <w:sz w:val="20"/>
                <w:lang w:eastAsia="en-US"/>
              </w:rPr>
              <w:t xml:space="preserve"> </w:t>
            </w:r>
            <w:r w:rsidRPr="00AE56A3">
              <w:rPr>
                <w:rFonts w:eastAsiaTheme="minorEastAsia" w:cs="Arial"/>
                <w:sz w:val="20"/>
                <w:lang w:eastAsia="en-US"/>
              </w:rPr>
              <w:t xml:space="preserve">where the primary purpose is </w:t>
            </w:r>
            <w:r>
              <w:rPr>
                <w:rFonts w:eastAsiaTheme="minorEastAsia" w:cs="Arial"/>
                <w:sz w:val="20"/>
                <w:lang w:eastAsia="en-US"/>
              </w:rPr>
              <w:t>other than</w:t>
            </w:r>
            <w:r w:rsidRPr="00AE56A3">
              <w:rPr>
                <w:rFonts w:eastAsiaTheme="minorEastAsia" w:cs="Arial"/>
                <w:sz w:val="20"/>
                <w:lang w:eastAsia="en-US"/>
              </w:rPr>
              <w:t xml:space="preserve"> that of an </w:t>
            </w:r>
            <w:r w:rsidRPr="00AE56A3">
              <w:rPr>
                <w:rFonts w:eastAsiaTheme="minorEastAsia" w:cs="Arial"/>
                <w:b/>
                <w:bCs/>
                <w:sz w:val="20"/>
                <w:lang w:eastAsia="en-US"/>
              </w:rPr>
              <w:t xml:space="preserve">Embedded </w:t>
            </w:r>
            <w:r w:rsidR="000D7681">
              <w:rPr>
                <w:rFonts w:eastAsiaTheme="minorEastAsia" w:cs="Arial"/>
                <w:b/>
                <w:bCs/>
                <w:sz w:val="20"/>
                <w:lang w:eastAsia="en-US"/>
              </w:rPr>
              <w:t>Power Station</w:t>
            </w:r>
            <w:r w:rsidRPr="00AE56A3">
              <w:rPr>
                <w:rFonts w:eastAsiaTheme="minorEastAsia" w:cs="Arial"/>
                <w:sz w:val="20"/>
                <w:lang w:eastAsia="en-US"/>
              </w:rPr>
              <w:t>.</w:t>
            </w:r>
          </w:p>
          <w:p w14:paraId="08A625EC" w14:textId="77777777" w:rsidR="00CE2E54" w:rsidRPr="00AE56A3" w:rsidRDefault="00CE2E54" w:rsidP="00CE2E54">
            <w:pPr>
              <w:pStyle w:val="TERM-definition"/>
              <w:spacing w:after="0"/>
              <w:rPr>
                <w:rFonts w:eastAsiaTheme="minorEastAsia" w:cs="Arial"/>
                <w:sz w:val="20"/>
                <w:lang w:eastAsia="en-US"/>
              </w:rPr>
            </w:pPr>
          </w:p>
          <w:p w14:paraId="6909825C" w14:textId="77777777" w:rsidR="00CE2E54" w:rsidRPr="00AE56A3" w:rsidRDefault="00CE2E54" w:rsidP="00CE2E54">
            <w:pPr>
              <w:pStyle w:val="TERM-definition"/>
              <w:spacing w:after="0"/>
              <w:rPr>
                <w:rFonts w:eastAsiaTheme="minorEastAsia" w:cs="Arial"/>
                <w:sz w:val="20"/>
                <w:lang w:eastAsia="en-US"/>
              </w:rPr>
            </w:pPr>
            <w:r w:rsidRPr="00AE56A3">
              <w:rPr>
                <w:rFonts w:eastAsiaTheme="minorEastAsia" w:cs="Arial"/>
                <w:sz w:val="20"/>
                <w:lang w:eastAsia="en-US"/>
              </w:rPr>
              <w:t xml:space="preserve">When establishing the primary purpose, the </w:t>
            </w:r>
            <w:r w:rsidRPr="00AE56A3">
              <w:rPr>
                <w:rFonts w:eastAsiaTheme="minorEastAsia" w:cs="Arial"/>
                <w:b/>
                <w:bCs/>
                <w:sz w:val="20"/>
                <w:lang w:eastAsia="en-US"/>
              </w:rPr>
              <w:t>Network Operator</w:t>
            </w:r>
            <w:r w:rsidRPr="00AE56A3">
              <w:rPr>
                <w:rFonts w:eastAsiaTheme="minorEastAsia" w:cs="Arial"/>
                <w:sz w:val="20"/>
                <w:lang w:eastAsia="en-US"/>
              </w:rPr>
              <w:t xml:space="preserve"> will consider factors including:</w:t>
            </w:r>
          </w:p>
          <w:p w14:paraId="2CDAE308" w14:textId="77777777" w:rsidR="00CE2E54" w:rsidRPr="00AE56A3" w:rsidRDefault="00CE2E54" w:rsidP="00CE2E54">
            <w:pPr>
              <w:pStyle w:val="TERM-definition"/>
              <w:numPr>
                <w:ilvl w:val="0"/>
                <w:numId w:val="23"/>
              </w:numPr>
              <w:spacing w:after="0"/>
              <w:rPr>
                <w:rFonts w:cs="Arial"/>
                <w:sz w:val="20"/>
                <w:lang w:eastAsia="en-US"/>
              </w:rPr>
            </w:pPr>
            <w:r w:rsidRPr="00AE56A3">
              <w:rPr>
                <w:rFonts w:cs="Arial"/>
                <w:sz w:val="20"/>
                <w:lang w:eastAsia="en-US"/>
              </w:rPr>
              <w:t>the maximum export capacity relative to the maximum import capacity;</w:t>
            </w:r>
          </w:p>
          <w:p w14:paraId="64447B0D" w14:textId="636DC6FC" w:rsidR="00CE2E54" w:rsidRPr="00AE56A3" w:rsidRDefault="00CE2E54" w:rsidP="00CE2E54">
            <w:pPr>
              <w:pStyle w:val="TERM-definition"/>
              <w:numPr>
                <w:ilvl w:val="0"/>
                <w:numId w:val="23"/>
              </w:numPr>
              <w:spacing w:after="0"/>
              <w:rPr>
                <w:rFonts w:cs="Arial"/>
                <w:sz w:val="20"/>
                <w:lang w:eastAsia="en-US"/>
              </w:rPr>
            </w:pPr>
            <w:r w:rsidRPr="00AE56A3">
              <w:rPr>
                <w:rFonts w:cs="Arial"/>
                <w:sz w:val="20"/>
                <w:lang w:eastAsia="en-US"/>
              </w:rPr>
              <w:t xml:space="preserve">whether the </w:t>
            </w:r>
            <w:r w:rsidR="00A445EC" w:rsidRPr="00AE56A3">
              <w:rPr>
                <w:rFonts w:eastAsiaTheme="minorEastAsia" w:cs="Arial"/>
                <w:b/>
                <w:bCs/>
                <w:sz w:val="20"/>
                <w:lang w:eastAsia="en-US"/>
              </w:rPr>
              <w:t>Custome</w:t>
            </w:r>
            <w:r w:rsidR="00A445EC" w:rsidRPr="00A445EC">
              <w:rPr>
                <w:rFonts w:eastAsiaTheme="minorEastAsia" w:cs="Arial"/>
                <w:b/>
                <w:bCs/>
                <w:sz w:val="20"/>
                <w:lang w:eastAsia="en-US"/>
              </w:rPr>
              <w:t>r</w:t>
            </w:r>
            <w:r w:rsidR="00A445EC" w:rsidRPr="00AE56A3">
              <w:rPr>
                <w:rFonts w:eastAsiaTheme="minorEastAsia" w:cs="Arial"/>
                <w:sz w:val="20"/>
                <w:lang w:eastAsia="en-US"/>
              </w:rPr>
              <w:t xml:space="preserve"> </w:t>
            </w:r>
            <w:r w:rsidRPr="00AE56A3">
              <w:rPr>
                <w:rFonts w:cs="Arial"/>
                <w:sz w:val="20"/>
                <w:lang w:eastAsia="en-US"/>
              </w:rPr>
              <w:t>has a generation licence or licence exemption; and</w:t>
            </w:r>
          </w:p>
          <w:p w14:paraId="615D1277" w14:textId="6D759E5E" w:rsidR="00CE2E54" w:rsidRPr="00AE56A3" w:rsidRDefault="00CE2E54" w:rsidP="004F6C5A">
            <w:pPr>
              <w:pStyle w:val="TERM-definition"/>
              <w:numPr>
                <w:ilvl w:val="0"/>
                <w:numId w:val="23"/>
              </w:numPr>
              <w:spacing w:after="0"/>
              <w:rPr>
                <w:rFonts w:eastAsiaTheme="minorEastAsia" w:cs="Arial"/>
                <w:sz w:val="20"/>
                <w:lang w:eastAsia="en-US"/>
              </w:rPr>
            </w:pPr>
            <w:r w:rsidRPr="006E56E4">
              <w:rPr>
                <w:rFonts w:cs="Arial"/>
                <w:sz w:val="20"/>
                <w:lang w:eastAsia="en-US"/>
              </w:rPr>
              <w:t xml:space="preserve">whether </w:t>
            </w:r>
            <w:r w:rsidRPr="006E56E4">
              <w:rPr>
                <w:rFonts w:cs="Arial"/>
                <w:sz w:val="20"/>
              </w:rPr>
              <w:t xml:space="preserve">the </w:t>
            </w:r>
            <w:r w:rsidR="00A445EC" w:rsidRPr="00AE56A3">
              <w:rPr>
                <w:rFonts w:eastAsiaTheme="minorEastAsia" w:cs="Arial"/>
                <w:b/>
                <w:bCs/>
                <w:sz w:val="20"/>
                <w:lang w:eastAsia="en-US"/>
              </w:rPr>
              <w:t>Custome</w:t>
            </w:r>
            <w:r w:rsidR="00A445EC" w:rsidRPr="00A445EC">
              <w:rPr>
                <w:rFonts w:eastAsiaTheme="minorEastAsia" w:cs="Arial"/>
                <w:b/>
                <w:bCs/>
                <w:sz w:val="20"/>
                <w:lang w:eastAsia="en-US"/>
              </w:rPr>
              <w:t>r</w:t>
            </w:r>
            <w:r w:rsidR="00A445EC" w:rsidRPr="00AE56A3">
              <w:rPr>
                <w:rFonts w:eastAsiaTheme="minorEastAsia" w:cs="Arial"/>
                <w:sz w:val="20"/>
                <w:lang w:eastAsia="en-US"/>
              </w:rPr>
              <w:t xml:space="preserve"> </w:t>
            </w:r>
            <w:r w:rsidRPr="006E56E4">
              <w:rPr>
                <w:rFonts w:cs="Arial"/>
                <w:sz w:val="20"/>
              </w:rPr>
              <w:t>is categorised as having a demand connection or generation connection as defined in DCUSA Schedule 22.</w:t>
            </w:r>
          </w:p>
        </w:tc>
      </w:tr>
      <w:tr w:rsidR="00CE2E54" w:rsidRPr="007E0B31" w14:paraId="2DAED564" w14:textId="77777777" w:rsidTr="56B5777B">
        <w:trPr>
          <w:cantSplit/>
        </w:trPr>
        <w:tc>
          <w:tcPr>
            <w:tcW w:w="2884" w:type="dxa"/>
          </w:tcPr>
          <w:p w14:paraId="01198E4B" w14:textId="77777777" w:rsidR="00CE2E54" w:rsidRPr="007E0B31" w:rsidRDefault="00CE2E54" w:rsidP="00CE2E54">
            <w:pPr>
              <w:pStyle w:val="Arial11Bold"/>
              <w:rPr>
                <w:rFonts w:cs="Arial"/>
              </w:rPr>
            </w:pPr>
            <w:r w:rsidRPr="007E0B31">
              <w:rPr>
                <w:rFonts w:cs="Arial"/>
              </w:rPr>
              <w:t>Embedded Person</w:t>
            </w:r>
          </w:p>
        </w:tc>
        <w:tc>
          <w:tcPr>
            <w:tcW w:w="6634" w:type="dxa"/>
          </w:tcPr>
          <w:p w14:paraId="4C7488BF" w14:textId="77777777" w:rsidR="00CE2E54" w:rsidRPr="007E0B31" w:rsidRDefault="00CE2E54" w:rsidP="00CE2E54">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CE2E54" w:rsidRPr="007E0B31" w14:paraId="1456BAF8" w14:textId="77777777" w:rsidTr="56B5777B">
        <w:trPr>
          <w:cantSplit/>
        </w:trPr>
        <w:tc>
          <w:tcPr>
            <w:tcW w:w="2884" w:type="dxa"/>
          </w:tcPr>
          <w:p w14:paraId="273D1FA4" w14:textId="77777777" w:rsidR="00CE2E54" w:rsidRPr="007E0B31" w:rsidRDefault="00CE2E54" w:rsidP="00CE2E54">
            <w:pPr>
              <w:pStyle w:val="Arial11Bold"/>
              <w:rPr>
                <w:rFonts w:cs="Arial"/>
              </w:rPr>
            </w:pPr>
            <w:r w:rsidRPr="007E0B31">
              <w:rPr>
                <w:rFonts w:cs="Arial"/>
              </w:rPr>
              <w:t>Emergency Deenergisation Instruction</w:t>
            </w:r>
          </w:p>
        </w:tc>
        <w:tc>
          <w:tcPr>
            <w:tcW w:w="6634" w:type="dxa"/>
          </w:tcPr>
          <w:p w14:paraId="6EF3A6E6" w14:textId="50832DA9" w:rsidR="00CE2E54" w:rsidRPr="007E0B31" w:rsidRDefault="00CE2E54" w:rsidP="00CE2E54">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CE2E54" w:rsidRPr="007E0B31" w14:paraId="309DF515" w14:textId="77777777" w:rsidTr="56B5777B">
        <w:trPr>
          <w:cantSplit/>
        </w:trPr>
        <w:tc>
          <w:tcPr>
            <w:tcW w:w="2884" w:type="dxa"/>
          </w:tcPr>
          <w:p w14:paraId="5E4F87D8" w14:textId="77777777" w:rsidR="00CE2E54" w:rsidRPr="007E0B31" w:rsidRDefault="00CE2E54" w:rsidP="00CE2E54">
            <w:pPr>
              <w:pStyle w:val="Arial11Bold"/>
              <w:rPr>
                <w:rFonts w:cs="Arial"/>
              </w:rPr>
            </w:pPr>
            <w:r w:rsidRPr="007E0B31">
              <w:rPr>
                <w:rFonts w:cs="Arial"/>
              </w:rPr>
              <w:t>Emergency Instruction</w:t>
            </w:r>
          </w:p>
        </w:tc>
        <w:tc>
          <w:tcPr>
            <w:tcW w:w="6634" w:type="dxa"/>
          </w:tcPr>
          <w:p w14:paraId="2C1B5BD0" w14:textId="3A6BD19D" w:rsidR="00CE2E54" w:rsidRPr="007E0B31" w:rsidRDefault="00CE2E54" w:rsidP="00CE2E54">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CE2E54" w:rsidRPr="007E0B31" w14:paraId="0B7E24DC" w14:textId="77777777" w:rsidTr="56B5777B">
        <w:trPr>
          <w:cantSplit/>
        </w:trPr>
        <w:tc>
          <w:tcPr>
            <w:tcW w:w="2884" w:type="dxa"/>
          </w:tcPr>
          <w:p w14:paraId="36CFFB26" w14:textId="77777777" w:rsidR="00CE2E54" w:rsidRPr="007E0B31" w:rsidRDefault="00CE2E54" w:rsidP="00CE2E54">
            <w:pPr>
              <w:pStyle w:val="Arial11Bold"/>
              <w:rPr>
                <w:rFonts w:cs="Arial"/>
              </w:rPr>
            </w:pPr>
            <w:r w:rsidRPr="007E0B31">
              <w:rPr>
                <w:rFonts w:cs="Arial"/>
              </w:rPr>
              <w:t>EMR Administrative Parties</w:t>
            </w:r>
          </w:p>
        </w:tc>
        <w:tc>
          <w:tcPr>
            <w:tcW w:w="6634" w:type="dxa"/>
          </w:tcPr>
          <w:p w14:paraId="63E2B672" w14:textId="77777777" w:rsidR="00CE2E54" w:rsidRPr="007E0B31" w:rsidRDefault="00CE2E54" w:rsidP="00CE2E54">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CE2E54" w:rsidRPr="007E0B31" w14:paraId="1177F5BF" w14:textId="77777777" w:rsidTr="56B5777B">
        <w:trPr>
          <w:cantSplit/>
        </w:trPr>
        <w:tc>
          <w:tcPr>
            <w:tcW w:w="2884" w:type="dxa"/>
          </w:tcPr>
          <w:p w14:paraId="0158BF8D" w14:textId="77777777" w:rsidR="00CE2E54" w:rsidRPr="007E0B31" w:rsidRDefault="00CE2E54" w:rsidP="00CE2E54">
            <w:pPr>
              <w:pStyle w:val="Arial11Bold"/>
              <w:rPr>
                <w:rFonts w:cs="Arial"/>
              </w:rPr>
            </w:pPr>
            <w:r w:rsidRPr="007E0B31">
              <w:rPr>
                <w:rFonts w:cs="Arial"/>
              </w:rPr>
              <w:t>EMR Documents</w:t>
            </w:r>
          </w:p>
        </w:tc>
        <w:tc>
          <w:tcPr>
            <w:tcW w:w="6634" w:type="dxa"/>
          </w:tcPr>
          <w:p w14:paraId="44B93D78" w14:textId="77777777" w:rsidR="00CE2E54" w:rsidRPr="007E0B31" w:rsidRDefault="00CE2E54" w:rsidP="00CE2E54">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CE2E54" w:rsidRPr="007E0B31" w14:paraId="3F49DD85" w14:textId="77777777" w:rsidTr="56B5777B">
        <w:trPr>
          <w:cantSplit/>
        </w:trPr>
        <w:tc>
          <w:tcPr>
            <w:tcW w:w="2884" w:type="dxa"/>
          </w:tcPr>
          <w:p w14:paraId="421B5476" w14:textId="77777777" w:rsidR="00CE2E54" w:rsidRPr="007E0B31" w:rsidRDefault="00CE2E54" w:rsidP="00CE2E54">
            <w:pPr>
              <w:pStyle w:val="Arial11Bold"/>
              <w:rPr>
                <w:rFonts w:cs="Arial"/>
              </w:rPr>
            </w:pPr>
            <w:r w:rsidRPr="007E0B31">
              <w:rPr>
                <w:rFonts w:cs="Arial"/>
              </w:rPr>
              <w:lastRenderedPageBreak/>
              <w:t>EMR Functions</w:t>
            </w:r>
          </w:p>
        </w:tc>
        <w:tc>
          <w:tcPr>
            <w:tcW w:w="6634" w:type="dxa"/>
          </w:tcPr>
          <w:p w14:paraId="2D8415ED" w14:textId="77777777" w:rsidR="00CE2E54" w:rsidRPr="007E0B31" w:rsidRDefault="00CE2E54" w:rsidP="00CE2E54">
            <w:pPr>
              <w:pStyle w:val="TableArial11"/>
              <w:rPr>
                <w:rFonts w:cs="Arial"/>
              </w:rPr>
            </w:pPr>
            <w:r w:rsidRPr="007E0B31">
              <w:rPr>
                <w:rFonts w:cs="Arial"/>
              </w:rPr>
              <w:t>Has the meaning given to “EMR functions” in Chapter 5 of Part 2 of the Energy Act 2013.</w:t>
            </w:r>
          </w:p>
        </w:tc>
      </w:tr>
      <w:tr w:rsidR="00CE2E54" w:rsidRPr="007E0B31" w14:paraId="48D428AC" w14:textId="77777777" w:rsidTr="00771070">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35" w:author="Stuart McLarnon (NESO)" w:date="2025-06-11T15:44:00Z" w16du:dateUtc="2025-06-11T14:4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136" w:author="Stuart McLarnon (ESO)" w:date="2024-08-23T12:14:00Z"/>
          <w:trPrChange w:id="137" w:author="Stuart McLarnon (NESO)" w:date="2025-06-11T15:44:00Z" w16du:dateUtc="2025-06-11T14:44:00Z">
            <w:trPr>
              <w:gridAfter w:val="0"/>
              <w:wAfter w:w="610" w:type="dxa"/>
              <w:cantSplit/>
            </w:trPr>
          </w:trPrChange>
        </w:trPr>
        <w:tc>
          <w:tcPr>
            <w:tcW w:w="2884" w:type="dxa"/>
            <w:tcBorders>
              <w:top w:val="single" w:sz="4" w:space="0" w:color="auto"/>
              <w:left w:val="single" w:sz="4" w:space="0" w:color="auto"/>
              <w:bottom w:val="single" w:sz="4" w:space="0" w:color="auto"/>
              <w:right w:val="single" w:sz="4" w:space="0" w:color="auto"/>
            </w:tcBorders>
            <w:tcPrChange w:id="138" w:author="Stuart McLarnon (NESO)" w:date="2025-06-11T15:44:00Z" w16du:dateUtc="2025-06-11T14:44:00Z">
              <w:tcPr>
                <w:tcW w:w="2884" w:type="dxa"/>
                <w:gridSpan w:val="3"/>
              </w:tcPr>
            </w:tcPrChange>
          </w:tcPr>
          <w:p w14:paraId="240B881E" w14:textId="1D7EEB40" w:rsidR="00CE2E54" w:rsidRPr="007E0B31" w:rsidRDefault="00CE2E54" w:rsidP="00CE2E54">
            <w:pPr>
              <w:pStyle w:val="Arial11Bold"/>
              <w:rPr>
                <w:ins w:id="139" w:author="Stuart McLarnon (ESO)" w:date="2024-08-23T12:14:00Z"/>
                <w:rFonts w:cs="Arial"/>
              </w:rPr>
            </w:pPr>
            <w:ins w:id="140" w:author="Stuart McLarnon (ESO)" w:date="2024-08-23T12:14:00Z">
              <w:r>
                <w:rPr>
                  <w:rFonts w:cs="Arial"/>
                </w:rPr>
                <w:t>Energy Source</w:t>
              </w:r>
            </w:ins>
          </w:p>
        </w:tc>
        <w:tc>
          <w:tcPr>
            <w:tcW w:w="6634" w:type="dxa"/>
            <w:tcBorders>
              <w:top w:val="single" w:sz="4" w:space="0" w:color="auto"/>
              <w:left w:val="single" w:sz="4" w:space="0" w:color="auto"/>
              <w:bottom w:val="single" w:sz="4" w:space="0" w:color="auto"/>
              <w:right w:val="single" w:sz="4" w:space="0" w:color="auto"/>
            </w:tcBorders>
            <w:tcPrChange w:id="141" w:author="Stuart McLarnon (NESO)" w:date="2025-06-11T15:44:00Z" w16du:dateUtc="2025-06-11T14:44:00Z">
              <w:tcPr>
                <w:tcW w:w="6634" w:type="dxa"/>
              </w:tcPr>
            </w:tcPrChange>
          </w:tcPr>
          <w:p w14:paraId="6971ABAE" w14:textId="1B46D395" w:rsidR="00CE2E54" w:rsidRPr="007E0B31" w:rsidRDefault="00CE2E54" w:rsidP="00CE2E54">
            <w:pPr>
              <w:pStyle w:val="TableArial11"/>
              <w:rPr>
                <w:ins w:id="142" w:author="Stuart McLarnon (ESO)" w:date="2024-08-23T12:14:00Z"/>
                <w:rFonts w:cs="Arial"/>
              </w:rPr>
            </w:pPr>
            <w:ins w:id="143" w:author="Stuart McLarnon (ESO)" w:date="2024-08-23T13:03:00Z">
              <w:r>
                <w:rPr>
                  <w:rFonts w:cs="Arial"/>
                </w:rPr>
                <w:t xml:space="preserve">Any of the </w:t>
              </w:r>
            </w:ins>
            <w:ins w:id="144" w:author="Stuart McLarnon (ESO)" w:date="2024-08-23T13:04:00Z">
              <w:r>
                <w:rPr>
                  <w:rFonts w:cs="Arial"/>
                </w:rPr>
                <w:t>source</w:t>
              </w:r>
            </w:ins>
            <w:ins w:id="145" w:author="Stuart McLarnon (ESO)" w:date="2024-08-23T13:05:00Z">
              <w:r>
                <w:rPr>
                  <w:rFonts w:cs="Arial"/>
                </w:rPr>
                <w:t>s</w:t>
              </w:r>
            </w:ins>
            <w:ins w:id="146" w:author="Stuart McLarnon (ESO)" w:date="2024-08-23T13:04:00Z">
              <w:r>
                <w:rPr>
                  <w:rFonts w:cs="Arial"/>
                </w:rPr>
                <w:t xml:space="preserve"> </w:t>
              </w:r>
            </w:ins>
            <w:ins w:id="147" w:author="Stuart McLarnon (ESO)" w:date="2024-08-23T13:05:00Z">
              <w:r>
                <w:rPr>
                  <w:rFonts w:cs="Arial"/>
                </w:rPr>
                <w:t xml:space="preserve">of energy </w:t>
              </w:r>
            </w:ins>
            <w:ins w:id="148" w:author="Stuart McLarnon (ESO)" w:date="2024-08-23T13:03:00Z">
              <w:r>
                <w:rPr>
                  <w:rFonts w:cs="Arial"/>
                </w:rPr>
                <w:t>listed in PC.G.8</w:t>
              </w:r>
            </w:ins>
            <w:ins w:id="149" w:author="Stuart McLarnon (ESO)" w:date="2024-08-23T13:04:00Z">
              <w:r>
                <w:rPr>
                  <w:rFonts w:cs="Arial"/>
                </w:rPr>
                <w:t xml:space="preserve"> used in the production of electricity.</w:t>
              </w:r>
            </w:ins>
          </w:p>
        </w:tc>
      </w:tr>
      <w:tr w:rsidR="00CE2E54" w:rsidRPr="007E0B31" w14:paraId="02A6FBDC" w14:textId="77777777" w:rsidTr="56B5777B">
        <w:trPr>
          <w:cantSplit/>
        </w:trPr>
        <w:tc>
          <w:tcPr>
            <w:tcW w:w="2884" w:type="dxa"/>
          </w:tcPr>
          <w:p w14:paraId="0FC4088B" w14:textId="77777777" w:rsidR="00CE2E54" w:rsidRPr="007E0B31" w:rsidRDefault="00CE2E54" w:rsidP="00CE2E54">
            <w:pPr>
              <w:pStyle w:val="Arial11Bold"/>
              <w:rPr>
                <w:rFonts w:cs="Arial"/>
              </w:rPr>
            </w:pPr>
            <w:r w:rsidRPr="007E0B31">
              <w:rPr>
                <w:rFonts w:cs="Arial"/>
              </w:rPr>
              <w:t>Engineering Recommendations</w:t>
            </w:r>
          </w:p>
        </w:tc>
        <w:tc>
          <w:tcPr>
            <w:tcW w:w="6634" w:type="dxa"/>
          </w:tcPr>
          <w:p w14:paraId="6E886C13" w14:textId="77777777" w:rsidR="00CE2E54" w:rsidRPr="007E0B31" w:rsidRDefault="00CE2E54" w:rsidP="00CE2E54">
            <w:pPr>
              <w:pStyle w:val="TableArial11"/>
              <w:rPr>
                <w:rFonts w:cs="Arial"/>
              </w:rPr>
            </w:pPr>
            <w:r w:rsidRPr="007E0B31">
              <w:rPr>
                <w:rFonts w:cs="Arial"/>
              </w:rPr>
              <w:t>The documents referred to as such and issued by the Energy Networks Association or the former Electricity Council.</w:t>
            </w:r>
          </w:p>
        </w:tc>
      </w:tr>
      <w:tr w:rsidR="00CE2E54" w:rsidRPr="007E0B31" w14:paraId="19BABE29" w14:textId="77777777" w:rsidTr="56B5777B">
        <w:trPr>
          <w:cantSplit/>
        </w:trPr>
        <w:tc>
          <w:tcPr>
            <w:tcW w:w="2884" w:type="dxa"/>
          </w:tcPr>
          <w:p w14:paraId="552734E6" w14:textId="1545D5FD" w:rsidR="00CE2E54" w:rsidRPr="007E0B31" w:rsidRDefault="00CE2E54" w:rsidP="00CE2E54">
            <w:pPr>
              <w:pStyle w:val="Arial11Bold"/>
              <w:rPr>
                <w:rFonts w:cs="Arial"/>
              </w:rPr>
            </w:pPr>
            <w:r>
              <w:rPr>
                <w:rFonts w:cs="Arial"/>
              </w:rPr>
              <w:t>Engineering Recommendation G5</w:t>
            </w:r>
          </w:p>
        </w:tc>
        <w:tc>
          <w:tcPr>
            <w:tcW w:w="6634" w:type="dxa"/>
          </w:tcPr>
          <w:p w14:paraId="5C25304C" w14:textId="5C9C6EBC" w:rsidR="00CE2E54" w:rsidRPr="007E0B31" w:rsidRDefault="00CE2E54" w:rsidP="00CE2E54">
            <w:pPr>
              <w:pStyle w:val="TableArial11"/>
              <w:rPr>
                <w:rFonts w:cs="Arial"/>
              </w:rPr>
            </w:pPr>
            <w:r>
              <w:rPr>
                <w:rFonts w:cs="Arial"/>
              </w:rPr>
              <w:t>Means Engineering Recommendation G5/5.</w:t>
            </w:r>
          </w:p>
        </w:tc>
      </w:tr>
      <w:tr w:rsidR="00CE2E54" w:rsidRPr="007E0B31" w14:paraId="1A461395" w14:textId="77777777" w:rsidTr="56B5777B">
        <w:trPr>
          <w:cantSplit/>
        </w:trPr>
        <w:tc>
          <w:tcPr>
            <w:tcW w:w="2884" w:type="dxa"/>
          </w:tcPr>
          <w:p w14:paraId="5B18CA36" w14:textId="4AA74331" w:rsidR="00CE2E54" w:rsidRPr="007E0B31" w:rsidRDefault="00CE2E54" w:rsidP="00CE2E54">
            <w:pPr>
              <w:pStyle w:val="Arial11Bold"/>
              <w:rPr>
                <w:rFonts w:cs="Arial"/>
              </w:rPr>
            </w:pPr>
            <w:bookmarkStart w:id="150"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50"/>
          </w:p>
        </w:tc>
        <w:tc>
          <w:tcPr>
            <w:tcW w:w="6634" w:type="dxa"/>
          </w:tcPr>
          <w:p w14:paraId="611268A9" w14:textId="49E96478" w:rsidR="00CE2E54" w:rsidRPr="007E0B31" w:rsidRDefault="00CE2E54" w:rsidP="00CE2E54">
            <w:pPr>
              <w:pStyle w:val="TableArial11"/>
              <w:rPr>
                <w:rFonts w:cs="Arial"/>
                <w:i/>
              </w:rPr>
            </w:pPr>
            <w:bookmarkStart w:id="151"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51"/>
          </w:p>
        </w:tc>
      </w:tr>
      <w:tr w:rsidR="00CE2E54" w:rsidRPr="007E0B31" w14:paraId="2950C7E5" w14:textId="77777777" w:rsidTr="56B5777B">
        <w:trPr>
          <w:cantSplit/>
        </w:trPr>
        <w:tc>
          <w:tcPr>
            <w:tcW w:w="2884" w:type="dxa"/>
          </w:tcPr>
          <w:p w14:paraId="0D69FC18" w14:textId="77777777" w:rsidR="00CE2E54" w:rsidRPr="001F43C1" w:rsidRDefault="00CE2E54" w:rsidP="00CE2E54">
            <w:pPr>
              <w:pStyle w:val="Arial11Bold"/>
              <w:rPr>
                <w:rFonts w:cs="Arial"/>
              </w:rPr>
            </w:pPr>
            <w:r w:rsidRPr="001F43C1">
              <w:rPr>
                <w:rFonts w:cs="Arial"/>
              </w:rPr>
              <w:t>Equipment Certificate</w:t>
            </w:r>
          </w:p>
        </w:tc>
        <w:tc>
          <w:tcPr>
            <w:tcW w:w="6634" w:type="dxa"/>
          </w:tcPr>
          <w:p w14:paraId="35F8EAB4" w14:textId="39FE8007" w:rsidR="00CE2E54" w:rsidRPr="001F43C1" w:rsidRDefault="00CE2E54" w:rsidP="00CE2E54">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CE2E54" w:rsidRPr="007E0B31" w14:paraId="03E8B9AA" w14:textId="77777777" w:rsidTr="56B5777B">
        <w:trPr>
          <w:cantSplit/>
        </w:trPr>
        <w:tc>
          <w:tcPr>
            <w:tcW w:w="2884" w:type="dxa"/>
          </w:tcPr>
          <w:p w14:paraId="1B116121" w14:textId="77777777" w:rsidR="00CE2E54" w:rsidRPr="007E0B31" w:rsidRDefault="00CE2E54" w:rsidP="00CE2E54">
            <w:pPr>
              <w:pStyle w:val="Arial11Bold"/>
              <w:rPr>
                <w:rFonts w:cs="Arial"/>
              </w:rPr>
            </w:pPr>
            <w:r w:rsidRPr="007E0B31">
              <w:rPr>
                <w:rFonts w:cs="Arial"/>
              </w:rPr>
              <w:t>Estimated Registered Data</w:t>
            </w:r>
          </w:p>
        </w:tc>
        <w:tc>
          <w:tcPr>
            <w:tcW w:w="6634" w:type="dxa"/>
          </w:tcPr>
          <w:p w14:paraId="04C7E6AA" w14:textId="5D730073" w:rsidR="00CE2E54" w:rsidRPr="007E0B31" w:rsidRDefault="00CE2E54" w:rsidP="00CE2E54">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w:t>
            </w:r>
            <w:r>
              <w:rPr>
                <w:rFonts w:cs="Arial"/>
              </w:rPr>
              <w:t>nine</w:t>
            </w:r>
            <w:r w:rsidRPr="007E0B31">
              <w:rPr>
                <w:rFonts w:cs="Arial"/>
              </w:rPr>
              <w:t xml:space="preserve"> succeeding </w:t>
            </w:r>
            <w:r w:rsidRPr="007E0B31">
              <w:rPr>
                <w:rFonts w:cs="Arial"/>
                <w:b/>
              </w:rPr>
              <w:t>Financial Years</w:t>
            </w:r>
            <w:r w:rsidRPr="007E0B31">
              <w:rPr>
                <w:rFonts w:cs="Arial"/>
              </w:rPr>
              <w:t xml:space="preserve"> will be an estimate of what is expected.</w:t>
            </w:r>
          </w:p>
        </w:tc>
      </w:tr>
      <w:tr w:rsidR="00CE2E54" w:rsidRPr="007E0B31" w14:paraId="393BBD51" w14:textId="77777777" w:rsidTr="56B5777B">
        <w:trPr>
          <w:cantSplit/>
        </w:trPr>
        <w:tc>
          <w:tcPr>
            <w:tcW w:w="2884" w:type="dxa"/>
          </w:tcPr>
          <w:p w14:paraId="12276130" w14:textId="77777777" w:rsidR="00CE2E54" w:rsidRPr="007E0B31" w:rsidRDefault="00CE2E54" w:rsidP="00CE2E54">
            <w:pPr>
              <w:pStyle w:val="Arial11Bold"/>
              <w:rPr>
                <w:rFonts w:cs="Arial"/>
              </w:rPr>
            </w:pPr>
            <w:r w:rsidRPr="007E0B31">
              <w:rPr>
                <w:rFonts w:cs="Arial"/>
              </w:rPr>
              <w:lastRenderedPageBreak/>
              <w:t>EU Code User</w:t>
            </w:r>
          </w:p>
        </w:tc>
        <w:tc>
          <w:tcPr>
            <w:tcW w:w="6634" w:type="dxa"/>
          </w:tcPr>
          <w:p w14:paraId="0BC82B48" w14:textId="77777777" w:rsidR="00CE2E54" w:rsidRPr="007E0B31" w:rsidRDefault="00CE2E54" w:rsidP="00CE2E54">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CE2E54" w:rsidRPr="007E0B31" w:rsidRDefault="00CE2E54" w:rsidP="00CE2E54">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CE2E54" w:rsidRPr="007E0B31" w:rsidRDefault="00CE2E54" w:rsidP="00CE2E54">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CE2E54" w:rsidRPr="007E0B31" w:rsidRDefault="00CE2E54" w:rsidP="00CE2E54">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CE2E54" w:rsidRPr="007E0B31" w:rsidRDefault="00CE2E54" w:rsidP="00CE2E54">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CE2E54" w:rsidRPr="007E0B31" w:rsidRDefault="00CE2E54" w:rsidP="00CE2E54">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CE2E54" w:rsidRPr="007E0B31" w:rsidRDefault="00CE2E54" w:rsidP="00CE2E54">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CE2E54" w:rsidRDefault="00CE2E54" w:rsidP="00CE2E54">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CE2E54" w:rsidRPr="00A87826" w:rsidRDefault="00CE2E54" w:rsidP="00CE2E54">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CE2E54" w:rsidRPr="00965E71" w:rsidRDefault="00CE2E54" w:rsidP="00CE2E54">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CE2E54" w:rsidRPr="005C20E3" w:rsidRDefault="00CE2E54" w:rsidP="00CE2E54">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CE2E54" w:rsidRPr="007E0B31" w14:paraId="34B16CD5" w14:textId="77777777" w:rsidTr="56B5777B">
        <w:trPr>
          <w:cantSplit/>
        </w:trPr>
        <w:tc>
          <w:tcPr>
            <w:tcW w:w="2884" w:type="dxa"/>
          </w:tcPr>
          <w:p w14:paraId="43DAAB5C" w14:textId="05D82DA7" w:rsidR="00CE2E54" w:rsidRPr="007E0B31" w:rsidRDefault="00CE2E54" w:rsidP="00CE2E54">
            <w:pPr>
              <w:pStyle w:val="Arial11Bold"/>
              <w:rPr>
                <w:rFonts w:cs="Arial"/>
              </w:rPr>
            </w:pPr>
            <w:r w:rsidRPr="007E0B31">
              <w:rPr>
                <w:rFonts w:cs="Arial"/>
              </w:rPr>
              <w:lastRenderedPageBreak/>
              <w:t>EU Generator</w:t>
            </w:r>
          </w:p>
        </w:tc>
        <w:tc>
          <w:tcPr>
            <w:tcW w:w="6634" w:type="dxa"/>
          </w:tcPr>
          <w:p w14:paraId="36ECC795" w14:textId="515C007C" w:rsidR="00CE2E54" w:rsidRPr="007E0B31" w:rsidRDefault="00CE2E54" w:rsidP="00CE2E54">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CE2E54" w:rsidRPr="007E0B31" w14:paraId="18C1605C" w14:textId="77777777" w:rsidTr="56B5777B">
        <w:trPr>
          <w:cantSplit/>
        </w:trPr>
        <w:tc>
          <w:tcPr>
            <w:tcW w:w="2884" w:type="dxa"/>
          </w:tcPr>
          <w:p w14:paraId="32E2A05F" w14:textId="08CAE283" w:rsidR="00CE2E54" w:rsidRPr="001F43C1" w:rsidRDefault="00CE2E54" w:rsidP="00CE2E54">
            <w:pPr>
              <w:pStyle w:val="Arial11Bold"/>
              <w:rPr>
                <w:rFonts w:cs="Arial"/>
              </w:rPr>
            </w:pPr>
            <w:r w:rsidRPr="005C20E3">
              <w:rPr>
                <w:rFonts w:cs="Arial"/>
              </w:rPr>
              <w:t>EU Grid Supply Point</w:t>
            </w:r>
          </w:p>
        </w:tc>
        <w:tc>
          <w:tcPr>
            <w:tcW w:w="6634" w:type="dxa"/>
          </w:tcPr>
          <w:p w14:paraId="5CE27367" w14:textId="77777777" w:rsidR="00CE2E54" w:rsidRPr="005C20E3" w:rsidRDefault="00CE2E54" w:rsidP="00CE2E54">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CE2E54" w:rsidRPr="005C20E3" w:rsidRDefault="00CE2E54" w:rsidP="00CE2E54">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CE2E54" w:rsidRPr="005C20E3" w:rsidRDefault="00CE2E54" w:rsidP="00CE2E54">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CE2E54" w:rsidRPr="001F43C1" w:rsidRDefault="00CE2E54" w:rsidP="00CE2E54">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CE2E54" w:rsidRPr="007E0B31" w14:paraId="42439799" w14:textId="77777777" w:rsidTr="56B5777B">
        <w:trPr>
          <w:cantSplit/>
        </w:trPr>
        <w:tc>
          <w:tcPr>
            <w:tcW w:w="2884" w:type="dxa"/>
          </w:tcPr>
          <w:p w14:paraId="15A8E8B8" w14:textId="77777777" w:rsidR="00CE2E54" w:rsidRPr="007E0B31" w:rsidRDefault="00CE2E54" w:rsidP="00CE2E54">
            <w:pPr>
              <w:pStyle w:val="Arial11Bold"/>
              <w:rPr>
                <w:rFonts w:cs="Arial"/>
              </w:rPr>
            </w:pPr>
            <w:r w:rsidRPr="007E0B31">
              <w:rPr>
                <w:rFonts w:cs="Arial"/>
              </w:rPr>
              <w:t>EU Transparency Availability Data</w:t>
            </w:r>
          </w:p>
        </w:tc>
        <w:tc>
          <w:tcPr>
            <w:tcW w:w="6634" w:type="dxa"/>
          </w:tcPr>
          <w:p w14:paraId="0BF49D4F" w14:textId="35884987" w:rsidR="00CE2E54" w:rsidRPr="007E0B31" w:rsidRDefault="00CE2E54" w:rsidP="00CE2E54">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Pr>
                <w:rFonts w:cs="Arial"/>
                <w:b/>
              </w:rPr>
              <w:t>Assimilated</w:t>
            </w:r>
            <w:r w:rsidRPr="00F847B0">
              <w:rPr>
                <w:rFonts w:cs="Arial"/>
                <w:b/>
              </w:rPr>
              <w:t xml:space="preserve">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CE2E54" w:rsidRPr="007E0B31" w14:paraId="1927BF72" w14:textId="77777777" w:rsidTr="56B5777B">
        <w:trPr>
          <w:cantSplit/>
        </w:trPr>
        <w:tc>
          <w:tcPr>
            <w:tcW w:w="2884" w:type="dxa"/>
          </w:tcPr>
          <w:p w14:paraId="361B8F64" w14:textId="77777777" w:rsidR="00CE2E54" w:rsidRPr="007E0B31" w:rsidRDefault="00CE2E54" w:rsidP="00CE2E54">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CE2E54" w:rsidRPr="007E0B31" w:rsidRDefault="00CE2E54" w:rsidP="00CE2E54">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CE2E54" w:rsidRPr="007E0B31" w14:paraId="3C2A40C1" w14:textId="77777777" w:rsidTr="56B5777B">
        <w:trPr>
          <w:cantSplit/>
        </w:trPr>
        <w:tc>
          <w:tcPr>
            <w:tcW w:w="2884" w:type="dxa"/>
          </w:tcPr>
          <w:p w14:paraId="24E83435" w14:textId="77777777" w:rsidR="00CE2E54" w:rsidRPr="007E0B31" w:rsidRDefault="00CE2E54" w:rsidP="00CE2E54">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CE2E54" w:rsidRPr="007E0B31" w:rsidRDefault="00CE2E54" w:rsidP="00CE2E54">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CE2E54" w:rsidRPr="007E0B31" w14:paraId="7655CF73" w14:textId="77777777" w:rsidTr="56B5777B">
        <w:trPr>
          <w:cantSplit/>
        </w:trPr>
        <w:tc>
          <w:tcPr>
            <w:tcW w:w="2884" w:type="dxa"/>
          </w:tcPr>
          <w:p w14:paraId="11BA1177" w14:textId="77777777" w:rsidR="00CE2E54" w:rsidRPr="007E0B31" w:rsidRDefault="00CE2E54" w:rsidP="00CE2E54">
            <w:pPr>
              <w:pStyle w:val="Arial11Bold"/>
              <w:rPr>
                <w:rFonts w:cs="Arial"/>
              </w:rPr>
            </w:pPr>
            <w:r w:rsidRPr="007E0B31">
              <w:rPr>
                <w:rFonts w:cs="Arial"/>
              </w:rPr>
              <w:t>European Specification</w:t>
            </w:r>
          </w:p>
        </w:tc>
        <w:tc>
          <w:tcPr>
            <w:tcW w:w="6634" w:type="dxa"/>
          </w:tcPr>
          <w:p w14:paraId="2A3CB76E" w14:textId="77777777" w:rsidR="00CE2E54" w:rsidRPr="007E0B31" w:rsidRDefault="00CE2E54" w:rsidP="00CE2E54">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CE2E54" w:rsidRPr="007E0B31" w14:paraId="402C52B5" w14:textId="77777777" w:rsidTr="00771070">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52" w:author="Stuart McLarnon (NESO)" w:date="2025-06-11T15:44:00Z" w16du:dateUtc="2025-06-11T14:4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153" w:author="Stuart McLarnon (ESO)" w:date="2024-07-30T11:50:00Z"/>
          <w:trPrChange w:id="154" w:author="Stuart McLarnon (NESO)" w:date="2025-06-11T15:44:00Z" w16du:dateUtc="2025-06-11T14:44:00Z">
            <w:trPr>
              <w:gridAfter w:val="0"/>
              <w:wAfter w:w="610" w:type="dxa"/>
              <w:cantSplit/>
            </w:trPr>
          </w:trPrChange>
        </w:trPr>
        <w:tc>
          <w:tcPr>
            <w:tcW w:w="2884" w:type="dxa"/>
            <w:tcBorders>
              <w:top w:val="single" w:sz="4" w:space="0" w:color="auto"/>
              <w:left w:val="single" w:sz="4" w:space="0" w:color="auto"/>
              <w:bottom w:val="single" w:sz="4" w:space="0" w:color="auto"/>
              <w:right w:val="single" w:sz="4" w:space="0" w:color="auto"/>
            </w:tcBorders>
            <w:tcPrChange w:id="155" w:author="Stuart McLarnon (NESO)" w:date="2025-06-11T15:44:00Z" w16du:dateUtc="2025-06-11T14:44:00Z">
              <w:tcPr>
                <w:tcW w:w="2884" w:type="dxa"/>
                <w:gridSpan w:val="3"/>
              </w:tcPr>
            </w:tcPrChange>
          </w:tcPr>
          <w:p w14:paraId="2A0C388A" w14:textId="67710F62" w:rsidR="00CE2E54" w:rsidRPr="007E0B31" w:rsidRDefault="00CE2E54" w:rsidP="00CE2E54">
            <w:pPr>
              <w:pStyle w:val="Arial11Bold"/>
              <w:rPr>
                <w:ins w:id="156" w:author="Stuart McLarnon (ESO)" w:date="2024-07-30T11:50:00Z"/>
                <w:rFonts w:cs="Arial"/>
              </w:rPr>
            </w:pPr>
            <w:ins w:id="157" w:author="Stuart McLarnon (ESO)" w:date="2024-07-30T11:50:00Z">
              <w:r w:rsidRPr="009D62AD">
                <w:rPr>
                  <w:rFonts w:cs="Arial"/>
                  <w:bCs/>
                  <w:snapToGrid/>
                  <w:lang w:eastAsia="en-GB"/>
                </w:rPr>
                <w:t>Evaluation of Transmission Impact</w:t>
              </w:r>
            </w:ins>
          </w:p>
        </w:tc>
        <w:tc>
          <w:tcPr>
            <w:tcW w:w="6634" w:type="dxa"/>
            <w:tcBorders>
              <w:top w:val="single" w:sz="4" w:space="0" w:color="auto"/>
              <w:left w:val="single" w:sz="4" w:space="0" w:color="auto"/>
              <w:bottom w:val="single" w:sz="4" w:space="0" w:color="auto"/>
              <w:right w:val="single" w:sz="4" w:space="0" w:color="auto"/>
            </w:tcBorders>
            <w:tcPrChange w:id="158" w:author="Stuart McLarnon (NESO)" w:date="2025-06-11T15:44:00Z" w16du:dateUtc="2025-06-11T14:44:00Z">
              <w:tcPr>
                <w:tcW w:w="6634" w:type="dxa"/>
              </w:tcPr>
            </w:tcPrChange>
          </w:tcPr>
          <w:p w14:paraId="31E1D81B" w14:textId="35FFC20D" w:rsidR="00CE2E54" w:rsidRPr="007E0B31" w:rsidRDefault="00CE2E54" w:rsidP="00CE2E54">
            <w:pPr>
              <w:pStyle w:val="TableArial11"/>
              <w:rPr>
                <w:ins w:id="159" w:author="Stuart McLarnon (ESO)" w:date="2024-07-30T11:50:00Z"/>
                <w:rFonts w:cs="Arial"/>
              </w:rPr>
            </w:pPr>
            <w:ins w:id="160" w:author="Stuart McLarnon (NESO)" w:date="2024-12-03T11:13:00Z">
              <w:r>
                <w:rPr>
                  <w:rFonts w:cs="Arial"/>
                  <w:snapToGrid/>
                  <w:lang w:eastAsia="en-GB"/>
                </w:rPr>
                <w:t>A</w:t>
              </w:r>
            </w:ins>
            <w:ins w:id="161" w:author="Stuart McLarnon (ESO)" w:date="2024-07-30T11:50:00Z">
              <w:r w:rsidRPr="009D62AD">
                <w:rPr>
                  <w:rFonts w:cs="Arial"/>
                  <w:snapToGrid/>
                  <w:lang w:eastAsia="en-GB"/>
                </w:rPr>
                <w:t xml:space="preserve">s defined in the </w:t>
              </w:r>
              <w:r w:rsidRPr="009D62AD">
                <w:rPr>
                  <w:rFonts w:cs="Arial"/>
                  <w:b/>
                  <w:bCs/>
                  <w:snapToGrid/>
                  <w:lang w:eastAsia="en-GB"/>
                </w:rPr>
                <w:t>CUSC</w:t>
              </w:r>
              <w:r w:rsidRPr="009D62AD">
                <w:rPr>
                  <w:rFonts w:cs="Arial"/>
                  <w:snapToGrid/>
                  <w:lang w:eastAsia="en-GB"/>
                </w:rPr>
                <w:t>.</w:t>
              </w:r>
            </w:ins>
          </w:p>
        </w:tc>
      </w:tr>
      <w:tr w:rsidR="00CE2E54" w:rsidRPr="007E0B31" w14:paraId="2A93D3F5" w14:textId="77777777" w:rsidTr="56B5777B">
        <w:trPr>
          <w:cantSplit/>
        </w:trPr>
        <w:tc>
          <w:tcPr>
            <w:tcW w:w="2884" w:type="dxa"/>
          </w:tcPr>
          <w:p w14:paraId="55045C79" w14:textId="77777777" w:rsidR="00CE2E54" w:rsidRPr="007E0B31" w:rsidRDefault="00CE2E54" w:rsidP="00CE2E54">
            <w:pPr>
              <w:pStyle w:val="Arial11Bold"/>
              <w:rPr>
                <w:rFonts w:cs="Arial"/>
              </w:rPr>
            </w:pPr>
            <w:r w:rsidRPr="007E0B31">
              <w:rPr>
                <w:rFonts w:cs="Arial"/>
              </w:rPr>
              <w:t>Event</w:t>
            </w:r>
          </w:p>
        </w:tc>
        <w:tc>
          <w:tcPr>
            <w:tcW w:w="6634" w:type="dxa"/>
          </w:tcPr>
          <w:p w14:paraId="235C64CD" w14:textId="77777777" w:rsidR="00CE2E54" w:rsidRPr="007E0B31" w:rsidRDefault="00CE2E54" w:rsidP="00CE2E54">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CE2E54" w:rsidRPr="007E0B31" w14:paraId="22E6797D" w14:textId="77777777" w:rsidTr="56B5777B">
        <w:trPr>
          <w:cantSplit/>
        </w:trPr>
        <w:tc>
          <w:tcPr>
            <w:tcW w:w="2884" w:type="dxa"/>
          </w:tcPr>
          <w:p w14:paraId="04371C6C" w14:textId="77777777" w:rsidR="00CE2E54" w:rsidRPr="007E0B31" w:rsidRDefault="00CE2E54" w:rsidP="00CE2E54">
            <w:pPr>
              <w:pStyle w:val="Arial11Bold"/>
              <w:rPr>
                <w:rFonts w:cs="Arial"/>
              </w:rPr>
            </w:pPr>
            <w:r w:rsidRPr="007E0B31">
              <w:rPr>
                <w:rFonts w:cs="Arial"/>
              </w:rPr>
              <w:t>Exciter</w:t>
            </w:r>
          </w:p>
        </w:tc>
        <w:tc>
          <w:tcPr>
            <w:tcW w:w="6634" w:type="dxa"/>
          </w:tcPr>
          <w:p w14:paraId="514A1A79" w14:textId="77777777" w:rsidR="00CE2E54" w:rsidRPr="007E0B31" w:rsidRDefault="00CE2E54" w:rsidP="00CE2E54">
            <w:pPr>
              <w:pStyle w:val="TableArial11"/>
              <w:rPr>
                <w:rFonts w:cs="Arial"/>
              </w:rPr>
            </w:pPr>
            <w:r w:rsidRPr="007E0B31">
              <w:rPr>
                <w:rFonts w:cs="Arial"/>
              </w:rPr>
              <w:t>The source of the electrical power providing the field current of a synchronous machine.</w:t>
            </w:r>
          </w:p>
        </w:tc>
      </w:tr>
      <w:tr w:rsidR="00CE2E54" w:rsidRPr="007E0B31" w14:paraId="1C19A04B" w14:textId="77777777" w:rsidTr="56B5777B">
        <w:trPr>
          <w:cantSplit/>
        </w:trPr>
        <w:tc>
          <w:tcPr>
            <w:tcW w:w="2884" w:type="dxa"/>
          </w:tcPr>
          <w:p w14:paraId="7ECF689A" w14:textId="77777777" w:rsidR="00CE2E54" w:rsidRPr="007E0B31" w:rsidRDefault="00CE2E54" w:rsidP="00CE2E54">
            <w:pPr>
              <w:pStyle w:val="Arial11Bold"/>
              <w:rPr>
                <w:rFonts w:cs="Arial"/>
              </w:rPr>
            </w:pPr>
            <w:r w:rsidRPr="007E0B31">
              <w:rPr>
                <w:rFonts w:cs="Arial"/>
              </w:rPr>
              <w:t>Excitation System</w:t>
            </w:r>
          </w:p>
        </w:tc>
        <w:tc>
          <w:tcPr>
            <w:tcW w:w="6634" w:type="dxa"/>
          </w:tcPr>
          <w:p w14:paraId="75ECE4FC" w14:textId="77777777" w:rsidR="00CE2E54" w:rsidRPr="007E0B31" w:rsidRDefault="00CE2E54" w:rsidP="00CE2E54">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CE2E54" w:rsidRPr="007E0B31" w14:paraId="5ABD535B" w14:textId="77777777" w:rsidTr="56B5777B">
        <w:trPr>
          <w:cantSplit/>
        </w:trPr>
        <w:tc>
          <w:tcPr>
            <w:tcW w:w="2884" w:type="dxa"/>
          </w:tcPr>
          <w:p w14:paraId="1E2723C2" w14:textId="77777777" w:rsidR="00CE2E54" w:rsidRPr="007E0B31" w:rsidRDefault="00CE2E54" w:rsidP="00CE2E54">
            <w:pPr>
              <w:pStyle w:val="Arial11Bold"/>
              <w:rPr>
                <w:rFonts w:cs="Arial"/>
              </w:rPr>
            </w:pPr>
            <w:r w:rsidRPr="007E0B31">
              <w:rPr>
                <w:rFonts w:cs="Arial"/>
              </w:rPr>
              <w:lastRenderedPageBreak/>
              <w:t>Excitation System No-Load Negative Ceiling Voltage</w:t>
            </w:r>
          </w:p>
        </w:tc>
        <w:tc>
          <w:tcPr>
            <w:tcW w:w="6634" w:type="dxa"/>
          </w:tcPr>
          <w:p w14:paraId="5E937A07" w14:textId="77777777" w:rsidR="00CE2E54" w:rsidRPr="007E0B31" w:rsidRDefault="00CE2E54" w:rsidP="00CE2E54">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CE2E54" w:rsidRPr="007E0B31" w14:paraId="2402AE83" w14:textId="77777777" w:rsidTr="56B5777B">
        <w:trPr>
          <w:cantSplit/>
        </w:trPr>
        <w:tc>
          <w:tcPr>
            <w:tcW w:w="2884" w:type="dxa"/>
          </w:tcPr>
          <w:p w14:paraId="2C33AAB8" w14:textId="77777777" w:rsidR="00CE2E54" w:rsidRPr="007E0B31" w:rsidRDefault="00CE2E54" w:rsidP="00CE2E54">
            <w:pPr>
              <w:pStyle w:val="Arial11Bold"/>
              <w:rPr>
                <w:rFonts w:cs="Arial"/>
              </w:rPr>
            </w:pPr>
            <w:r w:rsidRPr="007E0B31">
              <w:rPr>
                <w:rFonts w:cs="Arial"/>
              </w:rPr>
              <w:t>Excitation System Nominal Response</w:t>
            </w:r>
          </w:p>
        </w:tc>
        <w:tc>
          <w:tcPr>
            <w:tcW w:w="6634" w:type="dxa"/>
          </w:tcPr>
          <w:p w14:paraId="55291475" w14:textId="70F348CA" w:rsidR="00CE2E54" w:rsidRPr="007E0B31" w:rsidRDefault="00CE2E54" w:rsidP="00CE2E54">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CE2E54" w:rsidRPr="007E0B31" w14:paraId="3E35616C" w14:textId="77777777" w:rsidTr="56B5777B">
        <w:trPr>
          <w:cantSplit/>
        </w:trPr>
        <w:tc>
          <w:tcPr>
            <w:tcW w:w="2884" w:type="dxa"/>
          </w:tcPr>
          <w:p w14:paraId="15EDA18C" w14:textId="77777777" w:rsidR="00CE2E54" w:rsidRPr="007E0B31" w:rsidRDefault="00CE2E54" w:rsidP="00CE2E54">
            <w:pPr>
              <w:pStyle w:val="Arial11Bold"/>
              <w:rPr>
                <w:rFonts w:cs="Arial"/>
              </w:rPr>
            </w:pPr>
            <w:r w:rsidRPr="007E0B31">
              <w:rPr>
                <w:rFonts w:cs="Arial"/>
              </w:rPr>
              <w:t>Excitation System On-Load Positive Ceiling Voltage</w:t>
            </w:r>
          </w:p>
        </w:tc>
        <w:tc>
          <w:tcPr>
            <w:tcW w:w="6634" w:type="dxa"/>
          </w:tcPr>
          <w:p w14:paraId="585B360C" w14:textId="403C5A67" w:rsidR="00CE2E54" w:rsidRPr="007E0B31" w:rsidRDefault="00CE2E54" w:rsidP="00CE2E54">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CE2E54" w:rsidRPr="007E0B31" w14:paraId="4ACA97AD" w14:textId="77777777" w:rsidTr="56B5777B">
        <w:trPr>
          <w:cantSplit/>
        </w:trPr>
        <w:tc>
          <w:tcPr>
            <w:tcW w:w="2884" w:type="dxa"/>
          </w:tcPr>
          <w:p w14:paraId="20E737C4" w14:textId="77777777" w:rsidR="00CE2E54" w:rsidRPr="007E0B31" w:rsidRDefault="00CE2E54" w:rsidP="00CE2E54">
            <w:pPr>
              <w:pStyle w:val="Arial11Bold"/>
              <w:rPr>
                <w:rFonts w:cs="Arial"/>
              </w:rPr>
            </w:pPr>
            <w:r w:rsidRPr="007E0B31">
              <w:rPr>
                <w:rFonts w:cs="Arial"/>
              </w:rPr>
              <w:t>Excitation System No-Load Positive Ceiling Voltage</w:t>
            </w:r>
          </w:p>
        </w:tc>
        <w:tc>
          <w:tcPr>
            <w:tcW w:w="6634" w:type="dxa"/>
          </w:tcPr>
          <w:p w14:paraId="61531146" w14:textId="66650658" w:rsidR="00CE2E54" w:rsidRPr="007E0B31" w:rsidRDefault="00CE2E54" w:rsidP="00CE2E54">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CE2E54" w:rsidRPr="007E0B31" w14:paraId="1A8BDD78" w14:textId="77777777" w:rsidTr="56B5777B">
        <w:trPr>
          <w:cantSplit/>
        </w:trPr>
        <w:tc>
          <w:tcPr>
            <w:tcW w:w="2884" w:type="dxa"/>
          </w:tcPr>
          <w:p w14:paraId="59299B3E" w14:textId="77777777" w:rsidR="00CE2E54" w:rsidRPr="007E0B31" w:rsidRDefault="00CE2E54" w:rsidP="00CE2E54">
            <w:pPr>
              <w:pStyle w:val="Arial11Bold"/>
              <w:rPr>
                <w:rFonts w:cs="Arial"/>
              </w:rPr>
            </w:pPr>
            <w:r w:rsidRPr="007E0B31">
              <w:rPr>
                <w:rFonts w:cs="Arial"/>
              </w:rPr>
              <w:t>Exemptable</w:t>
            </w:r>
          </w:p>
        </w:tc>
        <w:tc>
          <w:tcPr>
            <w:tcW w:w="6634" w:type="dxa"/>
          </w:tcPr>
          <w:p w14:paraId="2C3579BC" w14:textId="77777777" w:rsidR="00CE2E54" w:rsidRPr="007E0B31" w:rsidRDefault="00CE2E54" w:rsidP="00CE2E54">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CE2E54" w:rsidRPr="007E0B31" w14:paraId="32C10655" w14:textId="77777777" w:rsidTr="56B5777B">
        <w:trPr>
          <w:cantSplit/>
        </w:trPr>
        <w:tc>
          <w:tcPr>
            <w:tcW w:w="2884" w:type="dxa"/>
          </w:tcPr>
          <w:p w14:paraId="02BBF29B" w14:textId="77777777" w:rsidR="00CE2E54" w:rsidRPr="007E0B31" w:rsidRDefault="00CE2E54" w:rsidP="00CE2E54">
            <w:pPr>
              <w:pStyle w:val="Arial11Bold"/>
              <w:rPr>
                <w:rFonts w:cs="Arial"/>
              </w:rPr>
            </w:pPr>
            <w:r w:rsidRPr="007E0B31">
              <w:rPr>
                <w:rFonts w:cs="Arial"/>
              </w:rPr>
              <w:t xml:space="preserve">Existing AGR Plant </w:t>
            </w:r>
          </w:p>
        </w:tc>
        <w:tc>
          <w:tcPr>
            <w:tcW w:w="6634" w:type="dxa"/>
          </w:tcPr>
          <w:p w14:paraId="7F56C5A6" w14:textId="77777777" w:rsidR="00CE2E54" w:rsidRPr="007E0B31" w:rsidRDefault="00CE2E54" w:rsidP="00CE2E54">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CE2E54" w:rsidRPr="007E0B31" w:rsidRDefault="00CE2E54" w:rsidP="00CE2E54">
            <w:pPr>
              <w:pStyle w:val="TableArial11"/>
              <w:ind w:left="567" w:hanging="567"/>
              <w:rPr>
                <w:rFonts w:cs="Arial"/>
              </w:rPr>
            </w:pPr>
            <w:r w:rsidRPr="007E0B31">
              <w:rPr>
                <w:rFonts w:cs="Arial"/>
              </w:rPr>
              <w:t>(a)</w:t>
            </w:r>
            <w:r w:rsidRPr="007E0B31">
              <w:rPr>
                <w:rFonts w:cs="Arial"/>
              </w:rPr>
              <w:tab/>
              <w:t>Dungeness B</w:t>
            </w:r>
          </w:p>
          <w:p w14:paraId="1BBA5C3B" w14:textId="77777777" w:rsidR="00CE2E54" w:rsidRPr="007E0B31" w:rsidRDefault="00CE2E54" w:rsidP="00CE2E54">
            <w:pPr>
              <w:pStyle w:val="TableArial11"/>
              <w:ind w:left="567" w:hanging="567"/>
              <w:rPr>
                <w:rFonts w:cs="Arial"/>
              </w:rPr>
            </w:pPr>
            <w:r w:rsidRPr="007E0B31">
              <w:rPr>
                <w:rFonts w:cs="Arial"/>
              </w:rPr>
              <w:t>(b)</w:t>
            </w:r>
            <w:r w:rsidRPr="007E0B31">
              <w:rPr>
                <w:rFonts w:cs="Arial"/>
              </w:rPr>
              <w:tab/>
              <w:t>Hinkley Point B</w:t>
            </w:r>
          </w:p>
          <w:p w14:paraId="5771019F" w14:textId="77777777" w:rsidR="00CE2E54" w:rsidRPr="007E0B31" w:rsidRDefault="00CE2E54" w:rsidP="00CE2E54">
            <w:pPr>
              <w:pStyle w:val="TableArial11"/>
              <w:ind w:left="567" w:hanging="567"/>
              <w:rPr>
                <w:rFonts w:cs="Arial"/>
              </w:rPr>
            </w:pPr>
            <w:r w:rsidRPr="007E0B31">
              <w:rPr>
                <w:rFonts w:cs="Arial"/>
              </w:rPr>
              <w:t>(c)</w:t>
            </w:r>
            <w:r w:rsidRPr="007E0B31">
              <w:rPr>
                <w:rFonts w:cs="Arial"/>
              </w:rPr>
              <w:tab/>
              <w:t>Heysham 1</w:t>
            </w:r>
          </w:p>
          <w:p w14:paraId="255827D3" w14:textId="77777777" w:rsidR="00CE2E54" w:rsidRPr="007E0B31" w:rsidRDefault="00CE2E54" w:rsidP="00CE2E54">
            <w:pPr>
              <w:pStyle w:val="TableArial11"/>
              <w:ind w:left="567" w:hanging="567"/>
              <w:rPr>
                <w:rFonts w:cs="Arial"/>
              </w:rPr>
            </w:pPr>
            <w:r w:rsidRPr="007E0B31">
              <w:rPr>
                <w:rFonts w:cs="Arial"/>
              </w:rPr>
              <w:t>(d)</w:t>
            </w:r>
            <w:r w:rsidRPr="007E0B31">
              <w:rPr>
                <w:rFonts w:cs="Arial"/>
              </w:rPr>
              <w:tab/>
              <w:t>Heysham 2</w:t>
            </w:r>
          </w:p>
          <w:p w14:paraId="41FC952E" w14:textId="77777777" w:rsidR="00CE2E54" w:rsidRPr="007E0B31" w:rsidRDefault="00CE2E54" w:rsidP="00CE2E54">
            <w:pPr>
              <w:pStyle w:val="TableArial11"/>
              <w:ind w:left="567" w:hanging="567"/>
              <w:rPr>
                <w:rFonts w:cs="Arial"/>
              </w:rPr>
            </w:pPr>
            <w:r w:rsidRPr="007E0B31">
              <w:rPr>
                <w:rFonts w:cs="Arial"/>
              </w:rPr>
              <w:t>(e)</w:t>
            </w:r>
            <w:r w:rsidRPr="007E0B31">
              <w:rPr>
                <w:rFonts w:cs="Arial"/>
              </w:rPr>
              <w:tab/>
              <w:t>Hartlepool</w:t>
            </w:r>
          </w:p>
          <w:p w14:paraId="11F3E326" w14:textId="77777777" w:rsidR="00CE2E54" w:rsidRPr="007E0B31" w:rsidRDefault="00CE2E54" w:rsidP="00CE2E54">
            <w:pPr>
              <w:pStyle w:val="TableArial11"/>
              <w:ind w:left="567" w:hanging="567"/>
              <w:rPr>
                <w:rFonts w:cs="Arial"/>
              </w:rPr>
            </w:pPr>
            <w:r w:rsidRPr="007E0B31">
              <w:rPr>
                <w:rFonts w:cs="Arial"/>
              </w:rPr>
              <w:t>(f)</w:t>
            </w:r>
            <w:r w:rsidRPr="007E0B31">
              <w:rPr>
                <w:rFonts w:cs="Arial"/>
              </w:rPr>
              <w:tab/>
              <w:t>Hunterston B</w:t>
            </w:r>
          </w:p>
          <w:p w14:paraId="545DEFB0" w14:textId="77777777" w:rsidR="00CE2E54" w:rsidRPr="007E0B31" w:rsidRDefault="00CE2E54" w:rsidP="00CE2E54">
            <w:pPr>
              <w:pStyle w:val="TableArial11"/>
              <w:ind w:left="567" w:hanging="567"/>
              <w:rPr>
                <w:rFonts w:cs="Arial"/>
              </w:rPr>
            </w:pPr>
            <w:r w:rsidRPr="007E0B31">
              <w:rPr>
                <w:rFonts w:cs="Arial"/>
              </w:rPr>
              <w:t>(g)</w:t>
            </w:r>
            <w:r w:rsidRPr="007E0B31">
              <w:rPr>
                <w:rFonts w:cs="Arial"/>
              </w:rPr>
              <w:tab/>
              <w:t>Torness</w:t>
            </w:r>
          </w:p>
        </w:tc>
      </w:tr>
      <w:tr w:rsidR="00CE2E54" w:rsidRPr="007E0B31" w14:paraId="6650020C" w14:textId="77777777" w:rsidTr="56B5777B">
        <w:trPr>
          <w:cantSplit/>
        </w:trPr>
        <w:tc>
          <w:tcPr>
            <w:tcW w:w="2884" w:type="dxa"/>
          </w:tcPr>
          <w:p w14:paraId="321CCB17" w14:textId="77777777" w:rsidR="00CE2E54" w:rsidRPr="007E0B31" w:rsidRDefault="00CE2E54" w:rsidP="00CE2E54">
            <w:pPr>
              <w:pStyle w:val="Arial11Bold"/>
              <w:rPr>
                <w:rFonts w:cs="Arial"/>
              </w:rPr>
            </w:pPr>
            <w:r w:rsidRPr="007E0B31">
              <w:rPr>
                <w:rFonts w:cs="Arial"/>
              </w:rPr>
              <w:t xml:space="preserve">Existing AGR Plant Flexibility Limit </w:t>
            </w:r>
          </w:p>
        </w:tc>
        <w:tc>
          <w:tcPr>
            <w:tcW w:w="6634" w:type="dxa"/>
          </w:tcPr>
          <w:p w14:paraId="15A7ED87" w14:textId="77C372A1" w:rsidR="00CE2E54" w:rsidRPr="007E0B31" w:rsidRDefault="00CE2E54" w:rsidP="00CE2E54">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CE2E54" w:rsidRPr="007E0B31" w14:paraId="59796A65" w14:textId="77777777" w:rsidTr="56B5777B">
        <w:trPr>
          <w:cantSplit/>
        </w:trPr>
        <w:tc>
          <w:tcPr>
            <w:tcW w:w="2884" w:type="dxa"/>
          </w:tcPr>
          <w:p w14:paraId="266B746E" w14:textId="77777777" w:rsidR="00CE2E54" w:rsidRPr="007E0B31" w:rsidRDefault="00CE2E54" w:rsidP="00CE2E54">
            <w:pPr>
              <w:pStyle w:val="Arial11Bold"/>
              <w:rPr>
                <w:rFonts w:cs="Arial"/>
              </w:rPr>
            </w:pPr>
            <w:r w:rsidRPr="007E0B31">
              <w:rPr>
                <w:rFonts w:cs="Arial"/>
              </w:rPr>
              <w:t>Existing Gas Cooled Reactor Plant</w:t>
            </w:r>
          </w:p>
        </w:tc>
        <w:tc>
          <w:tcPr>
            <w:tcW w:w="6634" w:type="dxa"/>
          </w:tcPr>
          <w:p w14:paraId="035E7349" w14:textId="77777777" w:rsidR="00CE2E54" w:rsidRPr="007E0B31" w:rsidRDefault="00CE2E54" w:rsidP="00CE2E54">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CE2E54" w:rsidRPr="007E0B31" w14:paraId="0CFB4AEC" w14:textId="77777777" w:rsidTr="56B5777B">
        <w:trPr>
          <w:cantSplit/>
        </w:trPr>
        <w:tc>
          <w:tcPr>
            <w:tcW w:w="2884" w:type="dxa"/>
          </w:tcPr>
          <w:p w14:paraId="21F38B58" w14:textId="77777777" w:rsidR="00CE2E54" w:rsidRPr="007E0B31" w:rsidRDefault="00CE2E54" w:rsidP="00CE2E54">
            <w:pPr>
              <w:pStyle w:val="Arial11Bold"/>
              <w:rPr>
                <w:rFonts w:cs="Arial"/>
              </w:rPr>
            </w:pPr>
            <w:r w:rsidRPr="007E0B31">
              <w:rPr>
                <w:rFonts w:cs="Arial"/>
              </w:rPr>
              <w:lastRenderedPageBreak/>
              <w:t>Existing Magnox Reactor Plant</w:t>
            </w:r>
          </w:p>
        </w:tc>
        <w:tc>
          <w:tcPr>
            <w:tcW w:w="6634" w:type="dxa"/>
          </w:tcPr>
          <w:p w14:paraId="173582F7" w14:textId="77777777" w:rsidR="00CE2E54" w:rsidRPr="007E0B31" w:rsidRDefault="00CE2E54" w:rsidP="00CE2E54">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CE2E54" w:rsidRPr="007E0B31" w:rsidRDefault="00CE2E54" w:rsidP="00CE2E54">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CE2E54" w:rsidRPr="007E0B31" w:rsidRDefault="00CE2E54" w:rsidP="00CE2E54">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CE2E54" w:rsidRPr="007E0B31" w:rsidRDefault="00CE2E54" w:rsidP="00CE2E54">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CE2E54" w:rsidRPr="007E0B31" w:rsidRDefault="00CE2E54" w:rsidP="00CE2E54">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CE2E54" w:rsidRPr="007E0B31" w:rsidRDefault="00CE2E54" w:rsidP="00CE2E54">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CE2E54" w:rsidRPr="007E0B31" w:rsidRDefault="00CE2E54" w:rsidP="00CE2E54">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CE2E54" w:rsidRPr="007E0B31" w:rsidRDefault="00CE2E54" w:rsidP="00CE2E54">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CE2E54" w:rsidRPr="007E0B31" w:rsidRDefault="00CE2E54" w:rsidP="00CE2E54">
            <w:pPr>
              <w:pStyle w:val="TableArial11"/>
              <w:ind w:left="567" w:hanging="567"/>
              <w:rPr>
                <w:rFonts w:cs="Arial"/>
              </w:rPr>
            </w:pPr>
            <w:r w:rsidRPr="007E0B31">
              <w:rPr>
                <w:rFonts w:cs="Arial"/>
              </w:rPr>
              <w:t xml:space="preserve">(h) </w:t>
            </w:r>
            <w:r w:rsidRPr="007E0B31">
              <w:rPr>
                <w:rFonts w:cs="Arial"/>
              </w:rPr>
              <w:tab/>
              <w:t>Wylfa</w:t>
            </w:r>
          </w:p>
        </w:tc>
      </w:tr>
      <w:tr w:rsidR="00CE2E54" w:rsidRPr="007E0B31" w14:paraId="7B53BE74" w14:textId="77777777" w:rsidTr="56B5777B">
        <w:trPr>
          <w:cantSplit/>
        </w:trPr>
        <w:tc>
          <w:tcPr>
            <w:tcW w:w="2884" w:type="dxa"/>
          </w:tcPr>
          <w:p w14:paraId="1F760904" w14:textId="77777777" w:rsidR="00CE2E54" w:rsidRPr="007E0B31" w:rsidRDefault="00CE2E54" w:rsidP="00CE2E54">
            <w:pPr>
              <w:pStyle w:val="Arial11Bold"/>
              <w:rPr>
                <w:rFonts w:cs="Arial"/>
              </w:rPr>
            </w:pPr>
            <w:r w:rsidRPr="007E0B31">
              <w:rPr>
                <w:rFonts w:cs="Arial"/>
              </w:rPr>
              <w:t>Export and Import Limits</w:t>
            </w:r>
          </w:p>
        </w:tc>
        <w:tc>
          <w:tcPr>
            <w:tcW w:w="6634" w:type="dxa"/>
          </w:tcPr>
          <w:p w14:paraId="0E44AAA9" w14:textId="77777777" w:rsidR="00CE2E54" w:rsidRPr="007E0B31" w:rsidRDefault="00CE2E54" w:rsidP="00CE2E54">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CE2E54" w:rsidRPr="007E0B31" w14:paraId="6D1EB3A4" w14:textId="77777777" w:rsidTr="56B5777B">
        <w:trPr>
          <w:cantSplit/>
        </w:trPr>
        <w:tc>
          <w:tcPr>
            <w:tcW w:w="2884" w:type="dxa"/>
          </w:tcPr>
          <w:p w14:paraId="56BE56A9" w14:textId="77777777" w:rsidR="00CE2E54" w:rsidRPr="007E0B31" w:rsidRDefault="00CE2E54" w:rsidP="00CE2E54">
            <w:pPr>
              <w:pStyle w:val="Arial11Bold"/>
              <w:rPr>
                <w:rFonts w:cs="Arial"/>
              </w:rPr>
            </w:pPr>
            <w:r w:rsidRPr="007E0B31">
              <w:rPr>
                <w:rFonts w:cs="Arial"/>
              </w:rPr>
              <w:t>External Interconnection</w:t>
            </w:r>
          </w:p>
        </w:tc>
        <w:tc>
          <w:tcPr>
            <w:tcW w:w="6634" w:type="dxa"/>
          </w:tcPr>
          <w:p w14:paraId="5F0F683C" w14:textId="77777777" w:rsidR="00CE2E54" w:rsidRPr="007E0B31" w:rsidRDefault="00CE2E54" w:rsidP="00CE2E54">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CE2E54" w:rsidRPr="007E0B31" w14:paraId="0C7137CC" w14:textId="77777777" w:rsidTr="56B5777B">
        <w:trPr>
          <w:cantSplit/>
        </w:trPr>
        <w:tc>
          <w:tcPr>
            <w:tcW w:w="2884" w:type="dxa"/>
          </w:tcPr>
          <w:p w14:paraId="4DDE7F5B" w14:textId="77777777" w:rsidR="00CE2E54" w:rsidRPr="007E0B31" w:rsidRDefault="00CE2E54" w:rsidP="00CE2E54">
            <w:pPr>
              <w:pStyle w:val="Arial11Bold"/>
              <w:rPr>
                <w:rFonts w:cs="Arial"/>
              </w:rPr>
            </w:pPr>
            <w:r w:rsidRPr="007E0B31">
              <w:rPr>
                <w:rFonts w:cs="Arial"/>
              </w:rPr>
              <w:t>External Interconnection Circuit</w:t>
            </w:r>
          </w:p>
        </w:tc>
        <w:tc>
          <w:tcPr>
            <w:tcW w:w="6634" w:type="dxa"/>
          </w:tcPr>
          <w:p w14:paraId="6BC8ABBC" w14:textId="77777777" w:rsidR="00CE2E54" w:rsidRPr="007E0B31" w:rsidRDefault="00CE2E54" w:rsidP="00CE2E54">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CE2E54" w:rsidRPr="007E0B31" w14:paraId="6E794FEB" w14:textId="77777777" w:rsidTr="56B5777B">
        <w:trPr>
          <w:cantSplit/>
        </w:trPr>
        <w:tc>
          <w:tcPr>
            <w:tcW w:w="2884" w:type="dxa"/>
          </w:tcPr>
          <w:p w14:paraId="6E76412F" w14:textId="77777777" w:rsidR="00CE2E54" w:rsidRPr="007E0B31" w:rsidRDefault="00CE2E54" w:rsidP="00CE2E54">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CE2E54" w:rsidRPr="007E0B31" w:rsidRDefault="00CE2E54" w:rsidP="00CE2E54">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CE2E54" w:rsidRPr="007E0B31" w14:paraId="3E085F45" w14:textId="77777777" w:rsidTr="56B5777B">
        <w:trPr>
          <w:cantSplit/>
        </w:trPr>
        <w:tc>
          <w:tcPr>
            <w:tcW w:w="2884" w:type="dxa"/>
          </w:tcPr>
          <w:p w14:paraId="3EFBEFE5" w14:textId="77777777" w:rsidR="00CE2E54" w:rsidRPr="007E0B31" w:rsidRDefault="00CE2E54" w:rsidP="00CE2E54">
            <w:pPr>
              <w:pStyle w:val="Arial11Bold"/>
              <w:rPr>
                <w:rFonts w:cs="Arial"/>
              </w:rPr>
            </w:pPr>
            <w:r w:rsidRPr="007E0B31">
              <w:rPr>
                <w:rFonts w:cs="Arial"/>
              </w:rPr>
              <w:t>External System</w:t>
            </w:r>
          </w:p>
        </w:tc>
        <w:tc>
          <w:tcPr>
            <w:tcW w:w="6634" w:type="dxa"/>
          </w:tcPr>
          <w:p w14:paraId="622EF20A" w14:textId="77777777" w:rsidR="00CE2E54" w:rsidRPr="007E0B31" w:rsidRDefault="00CE2E54" w:rsidP="00CE2E54">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CE2E54" w:rsidRPr="007E0B31" w14:paraId="11605031" w14:textId="77777777" w:rsidTr="56B5777B">
        <w:trPr>
          <w:cantSplit/>
        </w:trPr>
        <w:tc>
          <w:tcPr>
            <w:tcW w:w="2884" w:type="dxa"/>
          </w:tcPr>
          <w:p w14:paraId="623BBAA6" w14:textId="77777777" w:rsidR="00CE2E54" w:rsidRPr="007E0B31" w:rsidRDefault="00CE2E54" w:rsidP="00CE2E54">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CE2E54" w:rsidRPr="007E0B31" w:rsidRDefault="00CE2E54" w:rsidP="00CE2E54">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CE2E54" w:rsidRPr="0079139F" w14:paraId="4A63685E" w14:textId="77777777" w:rsidTr="56B5777B">
        <w:trPr>
          <w:cantSplit/>
        </w:trPr>
        <w:tc>
          <w:tcPr>
            <w:tcW w:w="2884" w:type="dxa"/>
          </w:tcPr>
          <w:p w14:paraId="36F13162" w14:textId="77777777" w:rsidR="00CE2E54" w:rsidRPr="0079139F" w:rsidRDefault="00CE2E54" w:rsidP="00CE2E54">
            <w:pPr>
              <w:pStyle w:val="Arial11Bold"/>
              <w:rPr>
                <w:rFonts w:cs="Arial"/>
              </w:rPr>
            </w:pPr>
            <w:r w:rsidRPr="0079139F">
              <w:rPr>
                <w:rFonts w:cs="Arial"/>
              </w:rPr>
              <w:t>Fault Current Interruption Time</w:t>
            </w:r>
          </w:p>
        </w:tc>
        <w:tc>
          <w:tcPr>
            <w:tcW w:w="6634" w:type="dxa"/>
          </w:tcPr>
          <w:p w14:paraId="5E003E50" w14:textId="77777777" w:rsidR="00CE2E54" w:rsidRPr="0079139F" w:rsidRDefault="00CE2E54" w:rsidP="00CE2E54">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CE2E54" w:rsidRPr="0079139F" w14:paraId="49B37323" w14:textId="77777777" w:rsidTr="56B5777B">
        <w:trPr>
          <w:cantSplit/>
        </w:trPr>
        <w:tc>
          <w:tcPr>
            <w:tcW w:w="2884" w:type="dxa"/>
          </w:tcPr>
          <w:p w14:paraId="62A7A7CD" w14:textId="77777777" w:rsidR="00CE2E54" w:rsidRPr="0079139F" w:rsidRDefault="00CE2E54" w:rsidP="00CE2E54">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CE2E54" w:rsidRPr="0079139F" w:rsidRDefault="00CE2E54" w:rsidP="00CE2E54">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CE2E54" w:rsidRPr="007E0B31" w14:paraId="126CA270" w14:textId="77777777" w:rsidTr="56B5777B">
        <w:trPr>
          <w:cantSplit/>
        </w:trPr>
        <w:tc>
          <w:tcPr>
            <w:tcW w:w="2884" w:type="dxa"/>
          </w:tcPr>
          <w:p w14:paraId="0454CFBF" w14:textId="77777777" w:rsidR="00CE2E54" w:rsidRPr="007E0B31" w:rsidRDefault="00CE2E54" w:rsidP="00CE2E54">
            <w:pPr>
              <w:pStyle w:val="Arial11Bold"/>
              <w:rPr>
                <w:rFonts w:cs="Arial"/>
              </w:rPr>
            </w:pPr>
            <w:r w:rsidRPr="007E0B31">
              <w:rPr>
                <w:rFonts w:cs="Arial"/>
              </w:rPr>
              <w:t>Fast Start</w:t>
            </w:r>
          </w:p>
        </w:tc>
        <w:tc>
          <w:tcPr>
            <w:tcW w:w="6634" w:type="dxa"/>
          </w:tcPr>
          <w:p w14:paraId="44B2978C" w14:textId="77777777" w:rsidR="00CE2E54" w:rsidRPr="007E0B31" w:rsidRDefault="00CE2E54" w:rsidP="00CE2E54">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CE2E54" w:rsidRPr="007E0B31" w14:paraId="08560E36" w14:textId="77777777" w:rsidTr="56B5777B">
        <w:trPr>
          <w:cantSplit/>
        </w:trPr>
        <w:tc>
          <w:tcPr>
            <w:tcW w:w="2884" w:type="dxa"/>
          </w:tcPr>
          <w:p w14:paraId="6CA06E96" w14:textId="77777777" w:rsidR="00CE2E54" w:rsidRPr="007E0B31" w:rsidRDefault="00CE2E54" w:rsidP="00CE2E54">
            <w:pPr>
              <w:pStyle w:val="Arial11Bold"/>
              <w:rPr>
                <w:rFonts w:cs="Arial"/>
              </w:rPr>
            </w:pPr>
            <w:r w:rsidRPr="007E0B31">
              <w:rPr>
                <w:rFonts w:cs="Arial"/>
              </w:rPr>
              <w:t>Fast Start Capability</w:t>
            </w:r>
          </w:p>
        </w:tc>
        <w:tc>
          <w:tcPr>
            <w:tcW w:w="6634" w:type="dxa"/>
          </w:tcPr>
          <w:p w14:paraId="61BF70C5" w14:textId="77777777" w:rsidR="00CE2E54" w:rsidRPr="007E0B31" w:rsidRDefault="00CE2E54" w:rsidP="00CE2E54">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CE2E54" w:rsidRPr="007E0B31" w14:paraId="4C9CE357" w14:textId="77777777" w:rsidTr="56B5777B">
        <w:trPr>
          <w:cantSplit/>
        </w:trPr>
        <w:tc>
          <w:tcPr>
            <w:tcW w:w="2884" w:type="dxa"/>
          </w:tcPr>
          <w:p w14:paraId="686BDC85" w14:textId="77777777" w:rsidR="00CE2E54" w:rsidRPr="007E0B31" w:rsidRDefault="00CE2E54" w:rsidP="00CE2E54">
            <w:pPr>
              <w:pStyle w:val="Arial11Bold"/>
              <w:rPr>
                <w:rFonts w:cs="Arial"/>
              </w:rPr>
            </w:pPr>
            <w:r w:rsidRPr="007E0B31">
              <w:rPr>
                <w:rFonts w:cs="Arial"/>
              </w:rPr>
              <w:lastRenderedPageBreak/>
              <w:t>Fast Track Criteria</w:t>
            </w:r>
          </w:p>
        </w:tc>
        <w:tc>
          <w:tcPr>
            <w:tcW w:w="6634" w:type="dxa"/>
          </w:tcPr>
          <w:p w14:paraId="0CF7CF48" w14:textId="77777777" w:rsidR="00CE2E54" w:rsidRPr="007E0B31" w:rsidRDefault="00CE2E54" w:rsidP="00CE2E54">
            <w:pPr>
              <w:pStyle w:val="TableArial11"/>
              <w:rPr>
                <w:rFonts w:cs="Arial"/>
              </w:rPr>
            </w:pPr>
            <w:r w:rsidRPr="007E0B31">
              <w:rPr>
                <w:rFonts w:cs="Arial"/>
              </w:rPr>
              <w:t>A proposed Grid Code Modification Proposal that, if implemented,</w:t>
            </w:r>
          </w:p>
          <w:p w14:paraId="19D7C564" w14:textId="77777777" w:rsidR="00CE2E54" w:rsidRPr="007E0B31" w:rsidRDefault="00CE2E54" w:rsidP="00CE2E54">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CE2E54" w:rsidRPr="007E0B31" w:rsidRDefault="00CE2E54" w:rsidP="00CE2E54">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CE2E54" w:rsidRPr="007E0B31" w:rsidRDefault="00CE2E54" w:rsidP="00CE2E54">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CE2E54" w:rsidRPr="007E0B31" w:rsidRDefault="00CE2E54" w:rsidP="00CE2E54">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CE2E54" w:rsidRPr="007E0B31" w:rsidRDefault="00CE2E54" w:rsidP="00CE2E54">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CE2E54" w:rsidRPr="007E0B31" w:rsidRDefault="00CE2E54" w:rsidP="00CE2E54">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CE2E54" w14:paraId="608919C2" w14:textId="77777777" w:rsidTr="56B5777B">
        <w:trPr>
          <w:cantSplit/>
        </w:trPr>
        <w:tc>
          <w:tcPr>
            <w:tcW w:w="2884" w:type="dxa"/>
          </w:tcPr>
          <w:p w14:paraId="04BB9A43" w14:textId="52E74410" w:rsidR="00CE2E54" w:rsidRPr="00CB537D" w:rsidRDefault="00CE2E54" w:rsidP="00CE2E54">
            <w:pPr>
              <w:pStyle w:val="Arial11Bold"/>
            </w:pPr>
            <w:r w:rsidRPr="00CB537D">
              <w:t>Fault Current Interruption Time</w:t>
            </w:r>
          </w:p>
        </w:tc>
        <w:tc>
          <w:tcPr>
            <w:tcW w:w="6634" w:type="dxa"/>
          </w:tcPr>
          <w:p w14:paraId="446020FC" w14:textId="3D15B86E" w:rsidR="00CE2E54" w:rsidRDefault="00CE2E54" w:rsidP="00CE2E54">
            <w:pPr>
              <w:pStyle w:val="TableArial11"/>
              <w:rPr>
                <w:rFonts w:cs="Arial"/>
              </w:rPr>
            </w:pPr>
            <w:r>
              <w:t>The time interval from fault inception until the end of the break time of the circuit breaker (as declared by the manufacturers).</w:t>
            </w:r>
          </w:p>
        </w:tc>
      </w:tr>
      <w:tr w:rsidR="00CE2E54" w14:paraId="2C8B2336" w14:textId="77777777" w:rsidTr="56B5777B">
        <w:trPr>
          <w:cantSplit/>
        </w:trPr>
        <w:tc>
          <w:tcPr>
            <w:tcW w:w="2884" w:type="dxa"/>
          </w:tcPr>
          <w:p w14:paraId="07661B3C" w14:textId="5FE1A371" w:rsidR="00CE2E54" w:rsidRPr="00CB537D" w:rsidRDefault="00CE2E54" w:rsidP="00CE2E54">
            <w:pPr>
              <w:pStyle w:val="Arial11Bold"/>
            </w:pPr>
            <w:r w:rsidRPr="00CB537D">
              <w:t>Fault Ride Through</w:t>
            </w:r>
          </w:p>
        </w:tc>
        <w:tc>
          <w:tcPr>
            <w:tcW w:w="6634" w:type="dxa"/>
          </w:tcPr>
          <w:p w14:paraId="52184373" w14:textId="6F339721" w:rsidR="00CE2E54" w:rsidRDefault="00CE2E54" w:rsidP="00CE2E54">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CE2E54" w14:paraId="3A8A197D" w14:textId="77777777" w:rsidTr="56B5777B">
        <w:trPr>
          <w:cantSplit/>
        </w:trPr>
        <w:tc>
          <w:tcPr>
            <w:tcW w:w="2884" w:type="dxa"/>
          </w:tcPr>
          <w:p w14:paraId="02FF29DA" w14:textId="77777777" w:rsidR="00CE2E54" w:rsidRPr="00CB537D" w:rsidRDefault="00CE2E54" w:rsidP="00CE2E54">
            <w:pPr>
              <w:pStyle w:val="Arial11Bold"/>
            </w:pPr>
            <w:r w:rsidRPr="00C65C3A">
              <w:rPr>
                <w:bCs/>
              </w:rPr>
              <w:t>Final-Balancing Compliance Notification  </w:t>
            </w:r>
          </w:p>
        </w:tc>
        <w:tc>
          <w:tcPr>
            <w:tcW w:w="6634" w:type="dxa"/>
          </w:tcPr>
          <w:p w14:paraId="11F543AD" w14:textId="77777777" w:rsidR="00CE2E54" w:rsidRPr="00E54DBB" w:rsidRDefault="00CE2E54" w:rsidP="00CE2E54">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05-09-2024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931EF2A" w14:textId="77777777" w:rsidR="00CE2E54" w:rsidRPr="00E54DBB" w:rsidRDefault="00CE2E54" w:rsidP="00CE2E54">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BB0C1EC" w14:textId="77777777" w:rsidR="00CE2E54" w:rsidRPr="00E54DBB" w:rsidRDefault="00CE2E54" w:rsidP="00CE2E54">
            <w:pPr>
              <w:pStyle w:val="TableArial11"/>
              <w:rPr>
                <w:rFonts w:cs="Arial"/>
              </w:rPr>
            </w:pPr>
            <w:r w:rsidRPr="00E54DBB">
              <w:rPr>
                <w:rFonts w:cs="Arial"/>
              </w:rPr>
              <w:t>(b) the relevant sections of the Grid Code as applicable, and</w:t>
            </w:r>
          </w:p>
          <w:p w14:paraId="270C6642" w14:textId="77777777" w:rsidR="00CE2E54" w:rsidRPr="00E54DBB" w:rsidRDefault="00CE2E54" w:rsidP="00CE2E54">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21BBBE8E" w14:textId="77777777" w:rsidR="00CE2E54" w:rsidRDefault="00CE2E54" w:rsidP="00CE2E54">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CE2E54" w:rsidRPr="007E0B31" w14:paraId="4DC1F36D" w14:textId="77777777" w:rsidTr="56B5777B">
        <w:trPr>
          <w:cantSplit/>
        </w:trPr>
        <w:tc>
          <w:tcPr>
            <w:tcW w:w="2884" w:type="dxa"/>
          </w:tcPr>
          <w:p w14:paraId="39CA52E1" w14:textId="77777777" w:rsidR="00CE2E54" w:rsidRPr="007E0B31" w:rsidRDefault="00CE2E54" w:rsidP="00CE2E54">
            <w:pPr>
              <w:pStyle w:val="Arial11Bold"/>
              <w:rPr>
                <w:rFonts w:cs="Arial"/>
              </w:rPr>
            </w:pPr>
            <w:r w:rsidRPr="007E0B31">
              <w:rPr>
                <w:rFonts w:cs="Arial"/>
              </w:rPr>
              <w:t>Final Generation Outage Programme</w:t>
            </w:r>
          </w:p>
        </w:tc>
        <w:tc>
          <w:tcPr>
            <w:tcW w:w="6634" w:type="dxa"/>
          </w:tcPr>
          <w:p w14:paraId="21DA4626" w14:textId="20118034" w:rsidR="00CE2E54" w:rsidRPr="007E0B31" w:rsidRDefault="00CE2E54" w:rsidP="00CE2E54">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CE2E54" w:rsidRPr="007E0B31" w14:paraId="25992C8B" w14:textId="77777777" w:rsidTr="56B5777B">
        <w:trPr>
          <w:cantSplit/>
        </w:trPr>
        <w:tc>
          <w:tcPr>
            <w:tcW w:w="2884" w:type="dxa"/>
          </w:tcPr>
          <w:p w14:paraId="24A46B59" w14:textId="6EF2404B" w:rsidR="00CE2E54" w:rsidRPr="007E0B31" w:rsidRDefault="00CE2E54" w:rsidP="00CE2E54">
            <w:pPr>
              <w:pStyle w:val="Arial11Bold"/>
              <w:rPr>
                <w:rFonts w:cs="Arial"/>
              </w:rPr>
            </w:pPr>
            <w:bookmarkStart w:id="162" w:name="_DV_C20"/>
            <w:r w:rsidRPr="007E0B31">
              <w:rPr>
                <w:rFonts w:cs="Arial"/>
              </w:rPr>
              <w:t xml:space="preserve">Final Operational Notification </w:t>
            </w:r>
            <w:r w:rsidRPr="007E0B31">
              <w:rPr>
                <w:rFonts w:cs="Arial"/>
                <w:b w:val="0"/>
              </w:rPr>
              <w:t>or</w:t>
            </w:r>
            <w:r w:rsidRPr="007E0B31">
              <w:rPr>
                <w:rFonts w:cs="Arial"/>
              </w:rPr>
              <w:t xml:space="preserve"> FON </w:t>
            </w:r>
            <w:bookmarkEnd w:id="162"/>
          </w:p>
        </w:tc>
        <w:tc>
          <w:tcPr>
            <w:tcW w:w="6634" w:type="dxa"/>
          </w:tcPr>
          <w:p w14:paraId="52B70B80" w14:textId="1AE703F3" w:rsidR="00CE2E54" w:rsidRPr="007E0B31" w:rsidRDefault="00CE2E54" w:rsidP="00CE2E54">
            <w:pPr>
              <w:pStyle w:val="TableArial11"/>
              <w:rPr>
                <w:rFonts w:cs="Arial"/>
              </w:rPr>
            </w:pPr>
            <w:bookmarkStart w:id="163"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163"/>
          </w:p>
          <w:p w14:paraId="534102FE" w14:textId="77777777" w:rsidR="00CE2E54" w:rsidRPr="007E0B31" w:rsidRDefault="00CE2E54" w:rsidP="00CE2E54">
            <w:pPr>
              <w:pStyle w:val="TableArial11"/>
              <w:ind w:left="567" w:hanging="567"/>
              <w:rPr>
                <w:rFonts w:cs="Arial"/>
              </w:rPr>
            </w:pPr>
            <w:bookmarkStart w:id="164" w:name="_DV_C22"/>
            <w:r w:rsidRPr="007E0B31">
              <w:rPr>
                <w:rFonts w:cs="Arial"/>
              </w:rPr>
              <w:t>(a)</w:t>
            </w:r>
            <w:r w:rsidRPr="007E0B31">
              <w:rPr>
                <w:rFonts w:cs="Arial"/>
              </w:rPr>
              <w:tab/>
              <w:t>with the Grid Code, (or where they apply, that relevant derogations have been granted), and</w:t>
            </w:r>
            <w:bookmarkEnd w:id="164"/>
          </w:p>
          <w:p w14:paraId="001CADC8" w14:textId="77777777" w:rsidR="00CE2E54" w:rsidRPr="007E0B31" w:rsidRDefault="00CE2E54" w:rsidP="00CE2E54">
            <w:pPr>
              <w:pStyle w:val="TableArial11"/>
              <w:ind w:left="567" w:hanging="567"/>
              <w:rPr>
                <w:rFonts w:cs="Arial"/>
              </w:rPr>
            </w:pPr>
            <w:bookmarkStart w:id="165"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65"/>
          </w:p>
          <w:p w14:paraId="67438D86" w14:textId="77777777" w:rsidR="00CE2E54" w:rsidRPr="007E0B31" w:rsidRDefault="00CE2E54" w:rsidP="00CE2E54">
            <w:pPr>
              <w:pStyle w:val="TableArial11"/>
              <w:rPr>
                <w:rFonts w:cs="Arial"/>
                <w:u w:val="single"/>
              </w:rPr>
            </w:pPr>
            <w:bookmarkStart w:id="166"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166"/>
          </w:p>
        </w:tc>
      </w:tr>
      <w:tr w:rsidR="00CE2E54" w:rsidRPr="007E0B31" w14:paraId="197251CB" w14:textId="77777777" w:rsidTr="56B5777B">
        <w:trPr>
          <w:cantSplit/>
        </w:trPr>
        <w:tc>
          <w:tcPr>
            <w:tcW w:w="2884" w:type="dxa"/>
          </w:tcPr>
          <w:p w14:paraId="004E90B7" w14:textId="77777777" w:rsidR="00CE2E54" w:rsidRPr="007E0B31" w:rsidRDefault="00CE2E54" w:rsidP="00CE2E54">
            <w:pPr>
              <w:pStyle w:val="Arial11Bold"/>
              <w:rPr>
                <w:rFonts w:cs="Arial"/>
              </w:rPr>
            </w:pPr>
            <w:r w:rsidRPr="007E0B31">
              <w:rPr>
                <w:rFonts w:cs="Arial"/>
              </w:rPr>
              <w:lastRenderedPageBreak/>
              <w:t>Final Physical Notification Data</w:t>
            </w:r>
          </w:p>
        </w:tc>
        <w:tc>
          <w:tcPr>
            <w:tcW w:w="6634" w:type="dxa"/>
          </w:tcPr>
          <w:p w14:paraId="61126324" w14:textId="77777777" w:rsidR="00CE2E54" w:rsidRPr="007E0B31" w:rsidRDefault="00CE2E54" w:rsidP="00CE2E54">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CE2E54" w:rsidRPr="007E0B31" w14:paraId="03ECD7A1" w14:textId="77777777" w:rsidTr="56B5777B">
        <w:trPr>
          <w:cantSplit/>
        </w:trPr>
        <w:tc>
          <w:tcPr>
            <w:tcW w:w="2884" w:type="dxa"/>
          </w:tcPr>
          <w:p w14:paraId="51B8A852" w14:textId="77777777" w:rsidR="00CE2E54" w:rsidRPr="007E0B31" w:rsidRDefault="00CE2E54" w:rsidP="00CE2E54">
            <w:pPr>
              <w:pStyle w:val="Arial11Bold"/>
              <w:rPr>
                <w:rFonts w:cs="Arial"/>
              </w:rPr>
            </w:pPr>
            <w:r w:rsidRPr="007E0B31">
              <w:rPr>
                <w:rFonts w:cs="Arial"/>
              </w:rPr>
              <w:t>Final Report</w:t>
            </w:r>
          </w:p>
        </w:tc>
        <w:tc>
          <w:tcPr>
            <w:tcW w:w="6634" w:type="dxa"/>
          </w:tcPr>
          <w:p w14:paraId="341E27E2" w14:textId="213B90D1" w:rsidR="00CE2E54" w:rsidRPr="007E0B31" w:rsidRDefault="00CE2E54" w:rsidP="00CE2E54">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CE2E54" w:rsidRPr="007E0B31" w14:paraId="61B9A3B0" w14:textId="77777777" w:rsidTr="56B5777B">
        <w:trPr>
          <w:cantSplit/>
        </w:trPr>
        <w:tc>
          <w:tcPr>
            <w:tcW w:w="2884" w:type="dxa"/>
          </w:tcPr>
          <w:p w14:paraId="3018FCC1" w14:textId="77777777" w:rsidR="00CE2E54" w:rsidRPr="007E0B31" w:rsidRDefault="00CE2E54" w:rsidP="00CE2E54">
            <w:pPr>
              <w:pStyle w:val="Arial11Bold"/>
              <w:rPr>
                <w:rFonts w:cs="Arial"/>
              </w:rPr>
            </w:pPr>
            <w:r w:rsidRPr="007E0B31">
              <w:rPr>
                <w:rFonts w:cs="Arial"/>
              </w:rPr>
              <w:t>Financial Year</w:t>
            </w:r>
          </w:p>
        </w:tc>
        <w:tc>
          <w:tcPr>
            <w:tcW w:w="6634" w:type="dxa"/>
          </w:tcPr>
          <w:p w14:paraId="49A5339B" w14:textId="22B42E20" w:rsidR="00CE2E54" w:rsidRPr="007E0B31" w:rsidRDefault="00CE2E54" w:rsidP="00CE2E54">
            <w:pPr>
              <w:pStyle w:val="TableArial11"/>
              <w:rPr>
                <w:rFonts w:cs="Arial"/>
              </w:rPr>
            </w:pPr>
            <w:r w:rsidRPr="00A60203">
              <w:rPr>
                <w:rFonts w:cs="Arial"/>
              </w:rPr>
              <w:t xml:space="preserve">As defined in the </w:t>
            </w:r>
            <w:r w:rsidRPr="00A60203">
              <w:rPr>
                <w:rFonts w:cs="Arial"/>
                <w:b/>
                <w:bCs/>
              </w:rPr>
              <w:t>ESO Licence.</w:t>
            </w:r>
          </w:p>
        </w:tc>
      </w:tr>
      <w:tr w:rsidR="00CE2E54" w:rsidRPr="007E0B31" w14:paraId="6050AA75" w14:textId="77777777" w:rsidTr="56B5777B">
        <w:trPr>
          <w:cantSplit/>
        </w:trPr>
        <w:tc>
          <w:tcPr>
            <w:tcW w:w="2884" w:type="dxa"/>
          </w:tcPr>
          <w:p w14:paraId="29C983BC" w14:textId="77777777" w:rsidR="00CE2E54" w:rsidRPr="007E0B31" w:rsidRDefault="00CE2E54" w:rsidP="00CE2E54">
            <w:pPr>
              <w:pStyle w:val="Arial11Bold"/>
              <w:rPr>
                <w:rFonts w:cs="Arial"/>
              </w:rPr>
            </w:pPr>
            <w:r w:rsidRPr="007E0B31">
              <w:rPr>
                <w:rFonts w:cs="Arial"/>
              </w:rPr>
              <w:t>Fixed Proposed Implementation Date</w:t>
            </w:r>
          </w:p>
        </w:tc>
        <w:tc>
          <w:tcPr>
            <w:tcW w:w="6634" w:type="dxa"/>
          </w:tcPr>
          <w:p w14:paraId="32CF933F" w14:textId="77777777" w:rsidR="00CE2E54" w:rsidRPr="007E0B31" w:rsidRDefault="00CE2E54" w:rsidP="00CE2E54">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CE2E54" w:rsidRPr="007E0B31" w14:paraId="3B05A2D5" w14:textId="77777777" w:rsidTr="56B5777B">
        <w:trPr>
          <w:cantSplit/>
        </w:trPr>
        <w:tc>
          <w:tcPr>
            <w:tcW w:w="2884" w:type="dxa"/>
          </w:tcPr>
          <w:p w14:paraId="11A82ACA" w14:textId="77777777" w:rsidR="00CE2E54" w:rsidRPr="007E0B31" w:rsidRDefault="00CE2E54" w:rsidP="00CE2E54">
            <w:pPr>
              <w:pStyle w:val="Arial11Bold"/>
              <w:rPr>
                <w:rFonts w:cs="Arial"/>
              </w:rPr>
            </w:pPr>
            <w:r w:rsidRPr="007E0B31">
              <w:rPr>
                <w:rFonts w:cs="Arial"/>
              </w:rPr>
              <w:t xml:space="preserve">Flicker Severity </w:t>
            </w:r>
          </w:p>
          <w:p w14:paraId="7B7E4A84" w14:textId="77777777" w:rsidR="00CE2E54" w:rsidRPr="007E0B31" w:rsidRDefault="00CE2E54" w:rsidP="00CE2E54">
            <w:pPr>
              <w:pStyle w:val="Arial11Bold"/>
              <w:rPr>
                <w:rFonts w:cs="Arial"/>
              </w:rPr>
            </w:pPr>
            <w:r w:rsidRPr="007E0B31">
              <w:rPr>
                <w:rFonts w:cs="Arial"/>
              </w:rPr>
              <w:t>(Long Term)</w:t>
            </w:r>
          </w:p>
        </w:tc>
        <w:tc>
          <w:tcPr>
            <w:tcW w:w="6634" w:type="dxa"/>
          </w:tcPr>
          <w:p w14:paraId="36FDA091" w14:textId="77777777" w:rsidR="00CE2E54" w:rsidRPr="007E0B31" w:rsidRDefault="00CE2E54" w:rsidP="00CE2E54">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CE2E54" w:rsidRPr="007E0B31" w14:paraId="31D73F62" w14:textId="77777777" w:rsidTr="56B5777B">
        <w:trPr>
          <w:cantSplit/>
        </w:trPr>
        <w:tc>
          <w:tcPr>
            <w:tcW w:w="2884" w:type="dxa"/>
          </w:tcPr>
          <w:p w14:paraId="62449C25" w14:textId="77777777" w:rsidR="00CE2E54" w:rsidRPr="007E0B31" w:rsidRDefault="00CE2E54" w:rsidP="00CE2E54">
            <w:pPr>
              <w:pStyle w:val="Arial11Bold"/>
              <w:rPr>
                <w:rFonts w:cs="Arial"/>
              </w:rPr>
            </w:pPr>
            <w:r w:rsidRPr="007E0B31">
              <w:rPr>
                <w:rFonts w:cs="Arial"/>
              </w:rPr>
              <w:t xml:space="preserve">Flicker Severity </w:t>
            </w:r>
          </w:p>
          <w:p w14:paraId="7D271E51" w14:textId="77777777" w:rsidR="00CE2E54" w:rsidRPr="007E0B31" w:rsidRDefault="00CE2E54" w:rsidP="00CE2E54">
            <w:pPr>
              <w:pStyle w:val="Arial11Bold"/>
              <w:rPr>
                <w:rFonts w:cs="Arial"/>
              </w:rPr>
            </w:pPr>
            <w:r w:rsidRPr="007E0B31">
              <w:rPr>
                <w:rFonts w:cs="Arial"/>
              </w:rPr>
              <w:t>(Short Term)</w:t>
            </w:r>
          </w:p>
        </w:tc>
        <w:tc>
          <w:tcPr>
            <w:tcW w:w="6634" w:type="dxa"/>
          </w:tcPr>
          <w:p w14:paraId="60C2F253" w14:textId="77777777" w:rsidR="00CE2E54" w:rsidRPr="007E0B31" w:rsidRDefault="00CE2E54" w:rsidP="00CE2E54">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CE2E54" w:rsidRPr="007E0B31" w14:paraId="27A94E62" w14:textId="77777777" w:rsidTr="56B5777B">
        <w:trPr>
          <w:cantSplit/>
        </w:trPr>
        <w:tc>
          <w:tcPr>
            <w:tcW w:w="2884" w:type="dxa"/>
          </w:tcPr>
          <w:p w14:paraId="29A7554A" w14:textId="77777777" w:rsidR="00CE2E54" w:rsidRPr="007E0B31" w:rsidRDefault="00CE2E54" w:rsidP="00CE2E54">
            <w:pPr>
              <w:pStyle w:val="Arial11Bold"/>
              <w:rPr>
                <w:rFonts w:cs="Arial"/>
              </w:rPr>
            </w:pPr>
            <w:r w:rsidRPr="007E0B31">
              <w:rPr>
                <w:rFonts w:cs="Arial"/>
              </w:rPr>
              <w:t>Forecast Data</w:t>
            </w:r>
          </w:p>
        </w:tc>
        <w:tc>
          <w:tcPr>
            <w:tcW w:w="6634" w:type="dxa"/>
          </w:tcPr>
          <w:p w14:paraId="137FC4B0" w14:textId="77777777" w:rsidR="00CE2E54" w:rsidRPr="007E0B31" w:rsidRDefault="00CE2E54" w:rsidP="00CE2E54">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CE2E54" w:rsidRPr="007E0B31" w14:paraId="635D9387" w14:textId="77777777" w:rsidTr="56B5777B">
        <w:trPr>
          <w:cantSplit/>
        </w:trPr>
        <w:tc>
          <w:tcPr>
            <w:tcW w:w="2884" w:type="dxa"/>
          </w:tcPr>
          <w:p w14:paraId="2530D328" w14:textId="77777777" w:rsidR="00CE2E54" w:rsidRPr="007E0B31" w:rsidRDefault="00CE2E54" w:rsidP="00CE2E54">
            <w:pPr>
              <w:pStyle w:val="Arial11Bold"/>
              <w:rPr>
                <w:rFonts w:cs="Arial"/>
              </w:rPr>
            </w:pPr>
            <w:r w:rsidRPr="007E0B31">
              <w:rPr>
                <w:rFonts w:cs="Arial"/>
              </w:rPr>
              <w:t>Frequency</w:t>
            </w:r>
          </w:p>
        </w:tc>
        <w:tc>
          <w:tcPr>
            <w:tcW w:w="6634" w:type="dxa"/>
          </w:tcPr>
          <w:p w14:paraId="5D2158EE" w14:textId="77777777" w:rsidR="00CE2E54" w:rsidRPr="007E0B31" w:rsidRDefault="00CE2E54" w:rsidP="00CE2E54">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CE2E54" w:rsidRPr="007E0B31" w14:paraId="7F38DB83" w14:textId="77777777" w:rsidTr="56B5777B">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CE2E54" w:rsidRPr="00112FC3" w:rsidRDefault="00CE2E54" w:rsidP="00CE2E54">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CE2E54" w:rsidRPr="00112FC3" w:rsidRDefault="00CE2E54" w:rsidP="00CE2E54">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CE2E54" w:rsidRPr="00112FC3" w:rsidRDefault="00CE2E54" w:rsidP="00CE2E54">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CE2E54" w:rsidRPr="0079139F" w14:paraId="1AC85899" w14:textId="77777777" w:rsidTr="56B5777B">
        <w:trPr>
          <w:cantSplit/>
        </w:trPr>
        <w:tc>
          <w:tcPr>
            <w:tcW w:w="2884" w:type="dxa"/>
          </w:tcPr>
          <w:p w14:paraId="06F08692" w14:textId="4BD622F9" w:rsidR="00CE2E54" w:rsidRPr="0079139F" w:rsidRDefault="00CE2E54" w:rsidP="00CE2E54">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CE2E54" w:rsidRPr="0079139F" w:rsidRDefault="00CE2E54" w:rsidP="00CE2E54">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CE2E54" w:rsidRPr="00BB45B0" w:rsidRDefault="00CE2E54" w:rsidP="00CE2E54">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CE2E54" w:rsidRPr="0079139F" w14:paraId="77B0CFDB" w14:textId="77777777" w:rsidTr="56B5777B">
        <w:trPr>
          <w:cantSplit/>
        </w:trPr>
        <w:tc>
          <w:tcPr>
            <w:tcW w:w="2884" w:type="dxa"/>
          </w:tcPr>
          <w:p w14:paraId="1510B015" w14:textId="08E45941" w:rsidR="00CE2E54" w:rsidRPr="0079139F" w:rsidRDefault="00CE2E54" w:rsidP="00CE2E54">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CE2E54" w:rsidRPr="00BB45B0" w:rsidRDefault="00CE2E54" w:rsidP="00CE2E54">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CE2E54" w:rsidRPr="007E0B31" w14:paraId="2FB4BCBE" w14:textId="77777777" w:rsidTr="56B5777B">
        <w:trPr>
          <w:cantSplit/>
        </w:trPr>
        <w:tc>
          <w:tcPr>
            <w:tcW w:w="2884" w:type="dxa"/>
          </w:tcPr>
          <w:p w14:paraId="7E69F55B" w14:textId="79011215" w:rsidR="00CE2E54" w:rsidRPr="00112FC3" w:rsidRDefault="00CE2E54" w:rsidP="00CE2E54">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CE2E54" w:rsidRPr="00112FC3" w:rsidRDefault="00CE2E54" w:rsidP="00CE2E54">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CE2E54" w:rsidRPr="007E0B31" w14:paraId="2BDE2553" w14:textId="77777777" w:rsidTr="56B5777B">
        <w:trPr>
          <w:cantSplit/>
        </w:trPr>
        <w:tc>
          <w:tcPr>
            <w:tcW w:w="2884" w:type="dxa"/>
          </w:tcPr>
          <w:p w14:paraId="56FA2E2D" w14:textId="77777777" w:rsidR="00CE2E54" w:rsidRPr="007E0B31" w:rsidRDefault="00CE2E54" w:rsidP="00CE2E54">
            <w:pPr>
              <w:pStyle w:val="Arial11Bold"/>
              <w:rPr>
                <w:rFonts w:cs="Arial"/>
              </w:rPr>
            </w:pPr>
            <w:r w:rsidRPr="007E0B31">
              <w:rPr>
                <w:rFonts w:cs="Arial"/>
              </w:rPr>
              <w:t>Frequency Sensitive AGR Unit</w:t>
            </w:r>
          </w:p>
        </w:tc>
        <w:tc>
          <w:tcPr>
            <w:tcW w:w="6634" w:type="dxa"/>
          </w:tcPr>
          <w:p w14:paraId="56CA59A6" w14:textId="04E356F9" w:rsidR="00CE2E54" w:rsidRPr="007E0B31" w:rsidRDefault="00CE2E54" w:rsidP="00CE2E54">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CE2E54" w:rsidRPr="007E0B31" w14:paraId="35142B58" w14:textId="77777777" w:rsidTr="56B5777B">
        <w:trPr>
          <w:cantSplit/>
        </w:trPr>
        <w:tc>
          <w:tcPr>
            <w:tcW w:w="2884" w:type="dxa"/>
          </w:tcPr>
          <w:p w14:paraId="044AA9D6" w14:textId="77777777" w:rsidR="00CE2E54" w:rsidRPr="007E0B31" w:rsidRDefault="00CE2E54" w:rsidP="00CE2E54">
            <w:pPr>
              <w:pStyle w:val="Arial11Bold"/>
              <w:rPr>
                <w:rFonts w:cs="Arial"/>
              </w:rPr>
            </w:pPr>
            <w:r w:rsidRPr="007E0B31">
              <w:rPr>
                <w:rFonts w:cs="Arial"/>
              </w:rPr>
              <w:lastRenderedPageBreak/>
              <w:t>Frequency Sensitive AGR Unit Limit</w:t>
            </w:r>
          </w:p>
        </w:tc>
        <w:tc>
          <w:tcPr>
            <w:tcW w:w="6634" w:type="dxa"/>
          </w:tcPr>
          <w:p w14:paraId="3F623190" w14:textId="3E5A500D" w:rsidR="00CE2E54" w:rsidRPr="007E0B31" w:rsidRDefault="00CE2E54" w:rsidP="00CE2E54">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CE2E54" w:rsidRPr="007E0B31" w14:paraId="0B07C095" w14:textId="77777777" w:rsidTr="56B5777B">
        <w:trPr>
          <w:cantSplit/>
        </w:trPr>
        <w:tc>
          <w:tcPr>
            <w:tcW w:w="2884" w:type="dxa"/>
          </w:tcPr>
          <w:p w14:paraId="61CF9420" w14:textId="77777777" w:rsidR="00CE2E54" w:rsidRPr="007E0B31" w:rsidRDefault="00CE2E54" w:rsidP="00CE2E54">
            <w:pPr>
              <w:pStyle w:val="Arial11Bold"/>
              <w:rPr>
                <w:rFonts w:cs="Arial"/>
              </w:rPr>
            </w:pPr>
            <w:r w:rsidRPr="007E0B31">
              <w:rPr>
                <w:rFonts w:cs="Arial"/>
              </w:rPr>
              <w:t>Frequency Sensitive Mode</w:t>
            </w:r>
          </w:p>
        </w:tc>
        <w:tc>
          <w:tcPr>
            <w:tcW w:w="6634" w:type="dxa"/>
          </w:tcPr>
          <w:p w14:paraId="73728290" w14:textId="77777777" w:rsidR="00CE2E54" w:rsidRPr="007E0B31" w:rsidRDefault="00CE2E54" w:rsidP="00CE2E54">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CE2E54" w:rsidRPr="007E0B31" w14:paraId="164B885B" w14:textId="77777777" w:rsidTr="56B5777B">
        <w:trPr>
          <w:cantSplit/>
        </w:trPr>
        <w:tc>
          <w:tcPr>
            <w:tcW w:w="2884" w:type="dxa"/>
          </w:tcPr>
          <w:p w14:paraId="4373C7C1" w14:textId="77777777" w:rsidR="00CE2E54" w:rsidRPr="007E0B31" w:rsidRDefault="00CE2E54" w:rsidP="00CE2E54">
            <w:pPr>
              <w:pStyle w:val="Arial11Bold"/>
              <w:rPr>
                <w:rFonts w:cs="Arial"/>
              </w:rPr>
            </w:pPr>
            <w:r w:rsidRPr="007E0B31">
              <w:rPr>
                <w:rFonts w:cs="Arial"/>
              </w:rPr>
              <w:t>Fuel Security Code</w:t>
            </w:r>
          </w:p>
        </w:tc>
        <w:tc>
          <w:tcPr>
            <w:tcW w:w="6634" w:type="dxa"/>
          </w:tcPr>
          <w:p w14:paraId="4BC316B9" w14:textId="77777777" w:rsidR="00CE2E54" w:rsidRPr="007E0B31" w:rsidRDefault="00CE2E54" w:rsidP="00CE2E54">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CE2E54" w14:paraId="007E56C2" w14:textId="77777777" w:rsidTr="56B5777B">
        <w:trPr>
          <w:cantSplit/>
          <w:trHeight w:val="300"/>
        </w:trPr>
        <w:tc>
          <w:tcPr>
            <w:tcW w:w="2884" w:type="dxa"/>
          </w:tcPr>
          <w:p w14:paraId="41C47AB0" w14:textId="77777777" w:rsidR="00CE2E54" w:rsidRDefault="00CE2E54" w:rsidP="00CE2E54">
            <w:pPr>
              <w:pStyle w:val="Arial11Bold"/>
              <w:rPr>
                <w:rFonts w:cs="Arial"/>
              </w:rPr>
            </w:pPr>
            <w:r w:rsidRPr="38E6A229">
              <w:rPr>
                <w:rFonts w:cs="Arial"/>
              </w:rPr>
              <w:t>Gas System Planner Licence or GSP Licence</w:t>
            </w:r>
          </w:p>
        </w:tc>
        <w:tc>
          <w:tcPr>
            <w:tcW w:w="6634" w:type="dxa"/>
          </w:tcPr>
          <w:p w14:paraId="29A38050" w14:textId="77777777" w:rsidR="00CE2E54" w:rsidRDefault="00CE2E54" w:rsidP="00CE2E54">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CE2E54" w:rsidRPr="007E0B31" w14:paraId="6D481950" w14:textId="77777777" w:rsidTr="56B5777B">
        <w:trPr>
          <w:cantSplit/>
        </w:trPr>
        <w:tc>
          <w:tcPr>
            <w:tcW w:w="2884" w:type="dxa"/>
          </w:tcPr>
          <w:p w14:paraId="6ABADA08" w14:textId="77777777" w:rsidR="00CE2E54" w:rsidRPr="007E0B31" w:rsidRDefault="00CE2E54" w:rsidP="00CE2E54">
            <w:pPr>
              <w:pStyle w:val="Arial11Bold"/>
              <w:rPr>
                <w:rFonts w:cs="Arial"/>
              </w:rPr>
            </w:pPr>
            <w:r w:rsidRPr="007E0B31">
              <w:rPr>
                <w:rFonts w:cs="Arial"/>
              </w:rPr>
              <w:t>Gas Turbine Unit</w:t>
            </w:r>
          </w:p>
        </w:tc>
        <w:tc>
          <w:tcPr>
            <w:tcW w:w="6634" w:type="dxa"/>
          </w:tcPr>
          <w:p w14:paraId="1D4B4FFB" w14:textId="77777777" w:rsidR="00CE2E54" w:rsidRPr="007E0B31" w:rsidRDefault="00CE2E54" w:rsidP="00CE2E54">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CE2E54" w:rsidRPr="007E0B31" w14:paraId="64E5C05F" w14:textId="77777777" w:rsidTr="56B5777B">
        <w:trPr>
          <w:cantSplit/>
        </w:trPr>
        <w:tc>
          <w:tcPr>
            <w:tcW w:w="2884" w:type="dxa"/>
          </w:tcPr>
          <w:p w14:paraId="01FFF6B2" w14:textId="77777777" w:rsidR="00CE2E54" w:rsidRPr="007E0B31" w:rsidRDefault="00CE2E54" w:rsidP="00CE2E54">
            <w:pPr>
              <w:pStyle w:val="Arial11Bold"/>
              <w:rPr>
                <w:rFonts w:cs="Arial"/>
              </w:rPr>
            </w:pPr>
            <w:r w:rsidRPr="007E0B31">
              <w:rPr>
                <w:rFonts w:cs="Arial"/>
              </w:rPr>
              <w:t>Gas Zone Diagram</w:t>
            </w:r>
          </w:p>
        </w:tc>
        <w:tc>
          <w:tcPr>
            <w:tcW w:w="6634" w:type="dxa"/>
          </w:tcPr>
          <w:p w14:paraId="53A7BC0A" w14:textId="77777777" w:rsidR="00CE2E54" w:rsidRPr="007E0B31" w:rsidRDefault="00CE2E54" w:rsidP="00CE2E54">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CE2E54" w:rsidRPr="007E0B31" w14:paraId="25207431" w14:textId="77777777" w:rsidTr="56B5777B">
        <w:trPr>
          <w:cantSplit/>
        </w:trPr>
        <w:tc>
          <w:tcPr>
            <w:tcW w:w="2884" w:type="dxa"/>
          </w:tcPr>
          <w:p w14:paraId="5D11ED34" w14:textId="77777777" w:rsidR="00CE2E54" w:rsidRPr="007E0B31" w:rsidRDefault="00CE2E54" w:rsidP="00CE2E54">
            <w:pPr>
              <w:pStyle w:val="Arial11Bold"/>
              <w:rPr>
                <w:rFonts w:cs="Arial"/>
              </w:rPr>
            </w:pPr>
            <w:r w:rsidRPr="007E0B31">
              <w:rPr>
                <w:rFonts w:cs="Arial"/>
              </w:rPr>
              <w:t>Gate Closure</w:t>
            </w:r>
          </w:p>
        </w:tc>
        <w:tc>
          <w:tcPr>
            <w:tcW w:w="6634" w:type="dxa"/>
          </w:tcPr>
          <w:p w14:paraId="13C5C4ED" w14:textId="77777777" w:rsidR="00CE2E54" w:rsidRPr="007E0B31" w:rsidRDefault="00CE2E54" w:rsidP="00CE2E54">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CE2E54" w:rsidRPr="007E0B31" w14:paraId="3254A1AA" w14:textId="77777777" w:rsidTr="00771070">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67" w:author="Stuart McLarnon (NESO)" w:date="2025-06-11T15:44:00Z" w16du:dateUtc="2025-06-11T14:4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168" w:author="Stuart McLarnon (ESO)" w:date="2024-07-30T11:50:00Z"/>
          <w:trPrChange w:id="169" w:author="Stuart McLarnon (NESO)" w:date="2025-06-11T15:44:00Z" w16du:dateUtc="2025-06-11T14:44:00Z">
            <w:trPr>
              <w:gridAfter w:val="0"/>
              <w:wAfter w:w="610" w:type="dxa"/>
              <w:cantSplit/>
            </w:trPr>
          </w:trPrChange>
        </w:trPr>
        <w:tc>
          <w:tcPr>
            <w:tcW w:w="2884" w:type="dxa"/>
            <w:tcBorders>
              <w:top w:val="single" w:sz="4" w:space="0" w:color="auto"/>
              <w:left w:val="single" w:sz="4" w:space="0" w:color="auto"/>
              <w:bottom w:val="single" w:sz="4" w:space="0" w:color="auto"/>
              <w:right w:val="single" w:sz="4" w:space="0" w:color="auto"/>
            </w:tcBorders>
            <w:tcPrChange w:id="170" w:author="Stuart McLarnon (NESO)" w:date="2025-06-11T15:44:00Z" w16du:dateUtc="2025-06-11T14:44:00Z">
              <w:tcPr>
                <w:tcW w:w="2884" w:type="dxa"/>
                <w:gridSpan w:val="3"/>
              </w:tcPr>
            </w:tcPrChange>
          </w:tcPr>
          <w:p w14:paraId="26E208C8" w14:textId="392C13B8" w:rsidR="00CE2E54" w:rsidRPr="007E0B31" w:rsidRDefault="00CE2E54" w:rsidP="00CE2E54">
            <w:pPr>
              <w:pStyle w:val="Arial11Bold"/>
              <w:rPr>
                <w:ins w:id="171" w:author="Stuart McLarnon (ESO)" w:date="2024-07-30T11:50:00Z"/>
                <w:rFonts w:cs="Arial"/>
              </w:rPr>
            </w:pPr>
            <w:ins w:id="172" w:author="Stuart McLarnon (ESO)" w:date="2024-07-30T11:51:00Z">
              <w:r w:rsidRPr="009D62AD">
                <w:rPr>
                  <w:bCs/>
                </w:rPr>
                <w:t>GB CIM Governance Group</w:t>
              </w:r>
            </w:ins>
          </w:p>
        </w:tc>
        <w:tc>
          <w:tcPr>
            <w:tcW w:w="6634" w:type="dxa"/>
            <w:tcBorders>
              <w:top w:val="single" w:sz="4" w:space="0" w:color="auto"/>
              <w:left w:val="single" w:sz="4" w:space="0" w:color="auto"/>
              <w:bottom w:val="single" w:sz="4" w:space="0" w:color="auto"/>
              <w:right w:val="single" w:sz="4" w:space="0" w:color="auto"/>
            </w:tcBorders>
            <w:tcPrChange w:id="173" w:author="Stuart McLarnon (NESO)" w:date="2025-06-11T15:44:00Z" w16du:dateUtc="2025-06-11T14:44:00Z">
              <w:tcPr>
                <w:tcW w:w="6634" w:type="dxa"/>
              </w:tcPr>
            </w:tcPrChange>
          </w:tcPr>
          <w:p w14:paraId="4877ADD5" w14:textId="4713A285" w:rsidR="00CE2E54" w:rsidRPr="005C20E3" w:rsidRDefault="00CE2E54" w:rsidP="00CE2E54">
            <w:pPr>
              <w:pStyle w:val="TableArial11"/>
              <w:rPr>
                <w:ins w:id="174" w:author="Stuart McLarnon (ESO)" w:date="2024-07-30T11:50:00Z"/>
              </w:rPr>
            </w:pPr>
            <w:ins w:id="175" w:author="Stuart McLarnon (ESO)" w:date="2024-07-30T11:51:00Z">
              <w:r>
                <w:t xml:space="preserve">A GB standing group of technical experts who are responsible for the maintenance and coordination of GB extensions to the </w:t>
              </w:r>
              <w:r w:rsidRPr="1FD6FC69">
                <w:rPr>
                  <w:b/>
                  <w:bCs/>
                </w:rPr>
                <w:t>CIM</w:t>
              </w:r>
              <w:r>
                <w:t xml:space="preserve"> and to </w:t>
              </w:r>
            </w:ins>
            <w:ins w:id="176" w:author="Stuart McLarnon (NESO)" w:date="2025-02-20T15:56:00Z">
              <w:r>
                <w:t xml:space="preserve">Common Grid Model Exchange Standard </w:t>
              </w:r>
            </w:ins>
            <w:ins w:id="177" w:author="Stuart McLarnon (NESO)" w:date="2025-02-28T09:24:00Z">
              <w:r>
                <w:t>(</w:t>
              </w:r>
            </w:ins>
            <w:r>
              <w:t>CGMES</w:t>
            </w:r>
            <w:ins w:id="178" w:author="Stuart McLarnon (NESO)" w:date="2025-02-28T09:24:00Z">
              <w:r>
                <w:t>)</w:t>
              </w:r>
            </w:ins>
            <w:r>
              <w:t xml:space="preserve"> </w:t>
            </w:r>
            <w:ins w:id="179" w:author="Stuart McLarnon (ESO)" w:date="2024-07-30T11:51:00Z">
              <w:r>
                <w:t>profiles, such that they effectively support the Grid Code and other relevant data exchanges.</w:t>
              </w:r>
            </w:ins>
          </w:p>
        </w:tc>
      </w:tr>
      <w:tr w:rsidR="00CE2E54" w:rsidRPr="007E0B31" w14:paraId="751C0B2D" w14:textId="77777777" w:rsidTr="56B5777B">
        <w:trPr>
          <w:cantSplit/>
        </w:trPr>
        <w:tc>
          <w:tcPr>
            <w:tcW w:w="2884" w:type="dxa"/>
          </w:tcPr>
          <w:p w14:paraId="69164933" w14:textId="77777777" w:rsidR="00CE2E54" w:rsidRPr="007E0B31" w:rsidRDefault="00CE2E54" w:rsidP="00CE2E54">
            <w:pPr>
              <w:pStyle w:val="Arial11Bold"/>
              <w:rPr>
                <w:rFonts w:cs="Arial"/>
              </w:rPr>
            </w:pPr>
            <w:r w:rsidRPr="007E0B31">
              <w:rPr>
                <w:rFonts w:cs="Arial"/>
              </w:rPr>
              <w:lastRenderedPageBreak/>
              <w:t>GB Code User</w:t>
            </w:r>
          </w:p>
        </w:tc>
        <w:tc>
          <w:tcPr>
            <w:tcW w:w="6634" w:type="dxa"/>
          </w:tcPr>
          <w:p w14:paraId="7C7DFDA1" w14:textId="77777777" w:rsidR="00CE2E54" w:rsidRPr="005C20E3" w:rsidRDefault="00CE2E54" w:rsidP="00CE2E54">
            <w:pPr>
              <w:pStyle w:val="TableArial11"/>
            </w:pPr>
            <w:r w:rsidRPr="005C20E3">
              <w:t xml:space="preserve">A </w:t>
            </w:r>
            <w:r w:rsidRPr="005C20E3">
              <w:rPr>
                <w:b/>
              </w:rPr>
              <w:t>User</w:t>
            </w:r>
            <w:r w:rsidRPr="005C20E3">
              <w:t xml:space="preserve"> in respect of:- </w:t>
            </w:r>
          </w:p>
          <w:p w14:paraId="0877FB88" w14:textId="08697FB3" w:rsidR="00CE2E54" w:rsidRPr="005C20E3" w:rsidRDefault="00CE2E54" w:rsidP="00CE2E54">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CE2E54" w:rsidRPr="005C20E3" w:rsidRDefault="00CE2E54" w:rsidP="00CE2E54">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CE2E54" w:rsidRPr="005C20E3" w:rsidRDefault="00CE2E54" w:rsidP="00CE2E54">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CE2E54" w:rsidRPr="00943BB7" w:rsidRDefault="00CE2E54" w:rsidP="00CE2E54">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CE2E54" w:rsidRPr="007E0B31" w14:paraId="4723553C" w14:textId="77777777" w:rsidTr="56B5777B">
        <w:trPr>
          <w:cantSplit/>
        </w:trPr>
        <w:tc>
          <w:tcPr>
            <w:tcW w:w="2884" w:type="dxa"/>
          </w:tcPr>
          <w:p w14:paraId="4FE5BF46" w14:textId="138D465C" w:rsidR="00CE2E54" w:rsidRPr="007E0B31" w:rsidRDefault="00CE2E54" w:rsidP="00CE2E54">
            <w:pPr>
              <w:pStyle w:val="Arial11Bold"/>
              <w:rPr>
                <w:rFonts w:cs="Arial"/>
              </w:rPr>
            </w:pPr>
            <w:r w:rsidRPr="007E0B31">
              <w:rPr>
                <w:rFonts w:cs="Arial"/>
              </w:rPr>
              <w:t>GB Generator</w:t>
            </w:r>
          </w:p>
        </w:tc>
        <w:tc>
          <w:tcPr>
            <w:tcW w:w="6634" w:type="dxa"/>
          </w:tcPr>
          <w:p w14:paraId="3BE7D000" w14:textId="1CD9DB0E" w:rsidR="00CE2E54" w:rsidRPr="007E0B31" w:rsidRDefault="00CE2E54" w:rsidP="00CE2E54">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CE2E54" w:rsidRPr="007E0B31" w14:paraId="75A97814" w14:textId="77777777" w:rsidTr="56B5777B">
        <w:trPr>
          <w:cantSplit/>
        </w:trPr>
        <w:tc>
          <w:tcPr>
            <w:tcW w:w="2884" w:type="dxa"/>
          </w:tcPr>
          <w:p w14:paraId="63041CE7" w14:textId="77777777" w:rsidR="00CE2E54" w:rsidRPr="0032641D" w:rsidRDefault="00CE2E54" w:rsidP="00CE2E54">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2FD5BF68" w14:textId="77777777" w:rsidR="00CE2E54" w:rsidRPr="007E0B31" w:rsidRDefault="00CE2E54" w:rsidP="00CE2E54">
            <w:pPr>
              <w:pStyle w:val="Arial11Bold"/>
              <w:rPr>
                <w:rFonts w:cs="Arial"/>
              </w:rPr>
            </w:pPr>
          </w:p>
        </w:tc>
        <w:tc>
          <w:tcPr>
            <w:tcW w:w="6634" w:type="dxa"/>
          </w:tcPr>
          <w:p w14:paraId="361CCB6E" w14:textId="77777777" w:rsidR="00CE2E54" w:rsidRPr="00734BAD" w:rsidRDefault="00CE2E54" w:rsidP="00CE2E54">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t>05</w:t>
            </w:r>
            <w:r w:rsidRPr="00734BAD">
              <w:t>-</w:t>
            </w:r>
            <w:r>
              <w:t>09</w:t>
            </w:r>
            <w:r w:rsidRPr="00734BAD">
              <w:t>-</w:t>
            </w:r>
            <w:r>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09B4FBDA" w14:textId="77777777" w:rsidR="00CE2E54" w:rsidRPr="00734BAD" w:rsidRDefault="00CE2E54" w:rsidP="00CE2E54">
            <w:pPr>
              <w:pStyle w:val="TableArial11"/>
              <w:numPr>
                <w:ilvl w:val="0"/>
                <w:numId w:val="25"/>
              </w:numPr>
            </w:pPr>
            <w:r w:rsidRPr="00734BAD">
              <w:t xml:space="preserve"> the relevant sections of the Grid Code as applicable, and</w:t>
            </w:r>
          </w:p>
          <w:p w14:paraId="7F2E9935" w14:textId="77777777" w:rsidR="00CE2E54" w:rsidRPr="00734BAD" w:rsidRDefault="00CE2E54" w:rsidP="00CE2E54">
            <w:pPr>
              <w:pStyle w:val="TableArial11"/>
              <w:numPr>
                <w:ilvl w:val="0"/>
                <w:numId w:val="25"/>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39B87D3E" w14:textId="77777777" w:rsidR="00CE2E54" w:rsidRPr="007E0B31" w:rsidRDefault="00CE2E54" w:rsidP="00CE2E54">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CE2E54" w:rsidRPr="00734BAD" w14:paraId="1263B919" w14:textId="77777777" w:rsidTr="56B5777B">
        <w:trPr>
          <w:cantSplit/>
        </w:trPr>
        <w:tc>
          <w:tcPr>
            <w:tcW w:w="2884" w:type="dxa"/>
          </w:tcPr>
          <w:p w14:paraId="0F54B6A7" w14:textId="77777777" w:rsidR="00CE2E54" w:rsidRPr="00EE4B2B" w:rsidRDefault="00CE2E54" w:rsidP="00CE2E54">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3FEFEA0D" w14:textId="77777777" w:rsidR="00CE2E54" w:rsidRPr="00FC628A" w:rsidRDefault="00CE2E54" w:rsidP="00CE2E54">
            <w:pPr>
              <w:pStyle w:val="Arial11Bold"/>
              <w:rPr>
                <w:rFonts w:cs="Arial"/>
                <w:bCs/>
              </w:rPr>
            </w:pPr>
          </w:p>
        </w:tc>
        <w:tc>
          <w:tcPr>
            <w:tcW w:w="6634" w:type="dxa"/>
          </w:tcPr>
          <w:p w14:paraId="71F2D634" w14:textId="77777777" w:rsidR="00CE2E54" w:rsidRPr="0032641D" w:rsidRDefault="00CE2E54" w:rsidP="00CE2E54">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t>05</w:t>
            </w:r>
            <w:r w:rsidRPr="0032641D">
              <w:t>-</w:t>
            </w:r>
            <w:r>
              <w:t>09</w:t>
            </w:r>
            <w:r w:rsidRPr="0032641D">
              <w:t>-</w:t>
            </w:r>
            <w:r>
              <w:t>2024</w:t>
            </w:r>
            <w:r w:rsidRPr="0032641D">
              <w:t>,</w:t>
            </w:r>
            <w:r>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C106ECC" w14:textId="77777777" w:rsidR="00CE2E54" w:rsidRDefault="00CE2E54" w:rsidP="00CE2E54">
            <w:pPr>
              <w:pStyle w:val="TableArial11"/>
              <w:numPr>
                <w:ilvl w:val="0"/>
                <w:numId w:val="26"/>
              </w:numPr>
            </w:pPr>
            <w:r w:rsidRPr="0032641D">
              <w:t>the relevant sections of the Grid Code as applicable, and</w:t>
            </w:r>
          </w:p>
          <w:p w14:paraId="6D773CC8" w14:textId="77777777" w:rsidR="00CE2E54" w:rsidRPr="00734BAD" w:rsidRDefault="00CE2E54" w:rsidP="00CE2E54">
            <w:pPr>
              <w:pStyle w:val="TableArial11"/>
              <w:numPr>
                <w:ilvl w:val="0"/>
                <w:numId w:val="26"/>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CE2E54" w:rsidRPr="007E0B31" w14:paraId="30B0063C" w14:textId="77777777" w:rsidTr="56B5777B">
        <w:trPr>
          <w:cantSplit/>
        </w:trPr>
        <w:tc>
          <w:tcPr>
            <w:tcW w:w="2884" w:type="dxa"/>
          </w:tcPr>
          <w:p w14:paraId="53F51ECC" w14:textId="0A2B2D8E" w:rsidR="00CE2E54" w:rsidRPr="0048511E" w:rsidRDefault="00CE2E54" w:rsidP="00CE2E54">
            <w:pPr>
              <w:pStyle w:val="Arial11Bold"/>
              <w:rPr>
                <w:rFonts w:cs="Arial"/>
              </w:rPr>
            </w:pPr>
            <w:r w:rsidRPr="002510FF">
              <w:rPr>
                <w:rFonts w:cs="Arial"/>
              </w:rPr>
              <w:t>GBGF Fast Fault Current Injection</w:t>
            </w:r>
          </w:p>
        </w:tc>
        <w:tc>
          <w:tcPr>
            <w:tcW w:w="6634" w:type="dxa"/>
          </w:tcPr>
          <w:p w14:paraId="7DAB5385" w14:textId="357F5E41" w:rsidR="00CE2E54" w:rsidRPr="0048511E" w:rsidRDefault="00CE2E54" w:rsidP="00CE2E54">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CE2E54" w:rsidRPr="00EA00FC" w14:paraId="26F5238B" w14:textId="77777777" w:rsidTr="56B5777B">
        <w:trPr>
          <w:cantSplit/>
        </w:trPr>
        <w:tc>
          <w:tcPr>
            <w:tcW w:w="2884" w:type="dxa"/>
          </w:tcPr>
          <w:p w14:paraId="22B97752" w14:textId="071CAA70" w:rsidR="00CE2E54" w:rsidRPr="00EA00FC" w:rsidRDefault="00CE2E54" w:rsidP="00CE2E54">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CE2E54" w:rsidRPr="00EA00FC" w:rsidRDefault="00CE2E54" w:rsidP="00CE2E54">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CE2E54" w:rsidRPr="007E0B31" w14:paraId="76567AF3" w14:textId="77777777" w:rsidTr="56B5777B">
        <w:trPr>
          <w:cantSplit/>
        </w:trPr>
        <w:tc>
          <w:tcPr>
            <w:tcW w:w="2884" w:type="dxa"/>
          </w:tcPr>
          <w:p w14:paraId="7D346738" w14:textId="3C7670F7" w:rsidR="00CE2E54" w:rsidRPr="00D73207" w:rsidRDefault="00CE2E54" w:rsidP="00CE2E54">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CE2E54" w:rsidRPr="00D73207" w:rsidRDefault="00CE2E54" w:rsidP="00CE2E54">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CE2E54" w:rsidRPr="007E0B31" w14:paraId="65BB692A" w14:textId="77777777" w:rsidTr="56B5777B">
        <w:trPr>
          <w:cantSplit/>
        </w:trPr>
        <w:tc>
          <w:tcPr>
            <w:tcW w:w="2884" w:type="dxa"/>
          </w:tcPr>
          <w:p w14:paraId="415F428D" w14:textId="43AC9763" w:rsidR="00CE2E54" w:rsidRPr="00820AC6" w:rsidRDefault="00CE2E54" w:rsidP="00CE2E54">
            <w:pPr>
              <w:pStyle w:val="Arial11Bold"/>
              <w:rPr>
                <w:rFonts w:cs="Arial"/>
              </w:rPr>
            </w:pPr>
            <w:r w:rsidRPr="00820AC6">
              <w:rPr>
                <w:rFonts w:cs="Arial"/>
              </w:rPr>
              <w:t>GB Grid Supply Point</w:t>
            </w:r>
          </w:p>
        </w:tc>
        <w:tc>
          <w:tcPr>
            <w:tcW w:w="6634" w:type="dxa"/>
          </w:tcPr>
          <w:p w14:paraId="7E88EB64" w14:textId="1BCD6522" w:rsidR="00CE2E54" w:rsidRPr="00820AC6" w:rsidRDefault="00CE2E54" w:rsidP="00CE2E54">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CE2E54" w:rsidRPr="007E0B31" w14:paraId="29C91D0A" w14:textId="77777777" w:rsidTr="56B5777B">
        <w:trPr>
          <w:cantSplit/>
        </w:trPr>
        <w:tc>
          <w:tcPr>
            <w:tcW w:w="2884" w:type="dxa"/>
          </w:tcPr>
          <w:p w14:paraId="3189B258" w14:textId="77777777" w:rsidR="00CE2E54" w:rsidRPr="007E0B31" w:rsidRDefault="00CE2E54" w:rsidP="00CE2E54">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CE2E54" w:rsidRPr="007E0B31" w:rsidRDefault="00CE2E54" w:rsidP="00CE2E54">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CE2E54" w:rsidRPr="007E0B31" w14:paraId="7DAFA3C3" w14:textId="77777777" w:rsidTr="56B5777B">
        <w:trPr>
          <w:cantSplit/>
        </w:trPr>
        <w:tc>
          <w:tcPr>
            <w:tcW w:w="2884" w:type="dxa"/>
          </w:tcPr>
          <w:p w14:paraId="236BDDC1" w14:textId="77777777" w:rsidR="00CE2E54" w:rsidRPr="007E0B31" w:rsidRDefault="00CE2E54" w:rsidP="00CE2E54">
            <w:pPr>
              <w:pStyle w:val="Arial11Bold"/>
              <w:rPr>
                <w:rFonts w:cs="Arial"/>
              </w:rPr>
            </w:pPr>
            <w:r w:rsidRPr="007E0B31">
              <w:rPr>
                <w:rFonts w:cs="Arial"/>
              </w:rPr>
              <w:t>GCDF</w:t>
            </w:r>
          </w:p>
        </w:tc>
        <w:tc>
          <w:tcPr>
            <w:tcW w:w="6634" w:type="dxa"/>
          </w:tcPr>
          <w:p w14:paraId="7C26F5C6" w14:textId="77777777" w:rsidR="00CE2E54" w:rsidRPr="007E0B31" w:rsidRDefault="00CE2E54" w:rsidP="00CE2E54">
            <w:pPr>
              <w:pStyle w:val="TableArial11"/>
              <w:rPr>
                <w:rFonts w:cs="Arial"/>
              </w:rPr>
            </w:pPr>
            <w:r w:rsidRPr="007E0B31">
              <w:rPr>
                <w:rFonts w:cs="Arial"/>
              </w:rPr>
              <w:t>Means the Grid Code Development Forum.</w:t>
            </w:r>
          </w:p>
        </w:tc>
      </w:tr>
      <w:tr w:rsidR="00CE2E54" w:rsidRPr="007E0B31" w14:paraId="1530B793" w14:textId="77777777" w:rsidTr="56B5777B">
        <w:trPr>
          <w:cantSplit/>
        </w:trPr>
        <w:tc>
          <w:tcPr>
            <w:tcW w:w="2884" w:type="dxa"/>
          </w:tcPr>
          <w:p w14:paraId="562A7357" w14:textId="77777777" w:rsidR="00CE2E54" w:rsidRPr="007E0B31" w:rsidRDefault="00CE2E54" w:rsidP="00CE2E54">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CE2E54" w:rsidRPr="007E0B31" w:rsidRDefault="00CE2E54" w:rsidP="00CE2E54">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CE2E54" w:rsidRPr="007E0B31" w14:paraId="379C1A71" w14:textId="77777777" w:rsidTr="56B5777B">
        <w:trPr>
          <w:cantSplit/>
        </w:trPr>
        <w:tc>
          <w:tcPr>
            <w:tcW w:w="2884" w:type="dxa"/>
          </w:tcPr>
          <w:p w14:paraId="08FF36A2" w14:textId="77777777" w:rsidR="00CE2E54" w:rsidRPr="007E0B31" w:rsidRDefault="00CE2E54" w:rsidP="00CE2E54">
            <w:pPr>
              <w:pStyle w:val="Arial11Bold"/>
              <w:rPr>
                <w:rFonts w:cs="Arial"/>
              </w:rPr>
            </w:pPr>
            <w:r w:rsidRPr="007E0B31">
              <w:rPr>
                <w:rFonts w:cs="Arial"/>
              </w:rPr>
              <w:t>Generating Plant Demand Margin</w:t>
            </w:r>
          </w:p>
        </w:tc>
        <w:tc>
          <w:tcPr>
            <w:tcW w:w="6634" w:type="dxa"/>
          </w:tcPr>
          <w:p w14:paraId="41DF891E" w14:textId="77777777" w:rsidR="00CE2E54" w:rsidRPr="007E0B31" w:rsidRDefault="00CE2E54" w:rsidP="00CE2E54">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CE2E54" w:rsidRPr="007E0B31" w14:paraId="311EAF72" w14:textId="77777777" w:rsidTr="56B5777B">
        <w:trPr>
          <w:cantSplit/>
        </w:trPr>
        <w:tc>
          <w:tcPr>
            <w:tcW w:w="2884" w:type="dxa"/>
          </w:tcPr>
          <w:p w14:paraId="7AAF3305" w14:textId="77777777" w:rsidR="00CE2E54" w:rsidRPr="007E0B31" w:rsidRDefault="00CE2E54" w:rsidP="00CE2E54">
            <w:pPr>
              <w:pStyle w:val="Arial11Bold"/>
              <w:rPr>
                <w:rFonts w:cs="Arial"/>
              </w:rPr>
            </w:pPr>
            <w:r w:rsidRPr="007E0B31">
              <w:rPr>
                <w:rFonts w:cs="Arial"/>
              </w:rPr>
              <w:t>Generating Unit</w:t>
            </w:r>
          </w:p>
        </w:tc>
        <w:tc>
          <w:tcPr>
            <w:tcW w:w="6634" w:type="dxa"/>
          </w:tcPr>
          <w:p w14:paraId="2E453C15" w14:textId="77777777" w:rsidR="00CE2E54" w:rsidRPr="007E0B31" w:rsidRDefault="00CE2E54" w:rsidP="00CE2E54">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CE2E54" w:rsidRPr="007E0B31" w14:paraId="1EBF9128" w14:textId="77777777" w:rsidTr="56B5777B">
        <w:trPr>
          <w:cantSplit/>
        </w:trPr>
        <w:tc>
          <w:tcPr>
            <w:tcW w:w="2884" w:type="dxa"/>
          </w:tcPr>
          <w:p w14:paraId="013D7CA3" w14:textId="77777777" w:rsidR="00CE2E54" w:rsidRPr="007E0B31" w:rsidRDefault="00CE2E54" w:rsidP="00CE2E54">
            <w:pPr>
              <w:pStyle w:val="Arial11Bold"/>
              <w:rPr>
                <w:rFonts w:cs="Arial"/>
              </w:rPr>
            </w:pPr>
            <w:r w:rsidRPr="007E0B31">
              <w:rPr>
                <w:rFonts w:cs="Arial"/>
              </w:rPr>
              <w:lastRenderedPageBreak/>
              <w:t>Generating Unit Data</w:t>
            </w:r>
          </w:p>
        </w:tc>
        <w:tc>
          <w:tcPr>
            <w:tcW w:w="6634" w:type="dxa"/>
          </w:tcPr>
          <w:p w14:paraId="2EE332FC" w14:textId="77777777" w:rsidR="00CE2E54" w:rsidRPr="007E0B31" w:rsidRDefault="00CE2E54" w:rsidP="00CE2E54">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CE2E54" w:rsidRPr="007E0B31" w:rsidRDefault="00CE2E54" w:rsidP="00CE2E54">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CE2E54" w:rsidRPr="007E0B31" w:rsidRDefault="00CE2E54" w:rsidP="00CE2E54">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CE2E54" w:rsidRPr="007E0B31" w:rsidRDefault="00CE2E54" w:rsidP="00CE2E54">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CE2E54" w:rsidRPr="007E0B31" w:rsidRDefault="00CE2E54" w:rsidP="00CE2E54">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CE2E54" w:rsidRPr="007E0B31" w14:paraId="04144821" w14:textId="77777777" w:rsidTr="56B5777B">
        <w:trPr>
          <w:cantSplit/>
        </w:trPr>
        <w:tc>
          <w:tcPr>
            <w:tcW w:w="2884" w:type="dxa"/>
          </w:tcPr>
          <w:p w14:paraId="36306D9E" w14:textId="77777777" w:rsidR="00CE2E54" w:rsidRPr="007E0B31" w:rsidRDefault="00CE2E54" w:rsidP="00CE2E54">
            <w:pPr>
              <w:pStyle w:val="Arial11Bold"/>
              <w:rPr>
                <w:rFonts w:cs="Arial"/>
              </w:rPr>
            </w:pPr>
            <w:r w:rsidRPr="007E0B31">
              <w:rPr>
                <w:rFonts w:cs="Arial"/>
              </w:rPr>
              <w:t>Generation Capacity</w:t>
            </w:r>
          </w:p>
        </w:tc>
        <w:tc>
          <w:tcPr>
            <w:tcW w:w="6634" w:type="dxa"/>
          </w:tcPr>
          <w:p w14:paraId="7AEA282D" w14:textId="77777777" w:rsidR="00CE2E54" w:rsidRPr="007E0B31" w:rsidRDefault="00CE2E54" w:rsidP="00CE2E54">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CE2E54" w:rsidRPr="007E0B31" w14:paraId="492A589D" w14:textId="77777777" w:rsidTr="56B5777B">
        <w:trPr>
          <w:cantSplit/>
        </w:trPr>
        <w:tc>
          <w:tcPr>
            <w:tcW w:w="2884" w:type="dxa"/>
          </w:tcPr>
          <w:p w14:paraId="191FBE2E" w14:textId="77777777" w:rsidR="00CE2E54" w:rsidRPr="007E0B31" w:rsidRDefault="00CE2E54" w:rsidP="00CE2E54">
            <w:pPr>
              <w:pStyle w:val="Arial11Bold"/>
              <w:rPr>
                <w:rFonts w:cs="Arial"/>
              </w:rPr>
            </w:pPr>
            <w:r w:rsidRPr="007E0B31">
              <w:rPr>
                <w:rFonts w:cs="Arial"/>
              </w:rPr>
              <w:t>Generation Planning Parameters</w:t>
            </w:r>
          </w:p>
        </w:tc>
        <w:tc>
          <w:tcPr>
            <w:tcW w:w="6634" w:type="dxa"/>
          </w:tcPr>
          <w:p w14:paraId="71CFBA48" w14:textId="77777777" w:rsidR="00CE2E54" w:rsidRPr="007E0B31" w:rsidRDefault="00CE2E54" w:rsidP="00CE2E54">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CE2E54" w:rsidRPr="007E0B31" w14:paraId="155BA927" w14:textId="77777777" w:rsidTr="56B5777B">
        <w:trPr>
          <w:cantSplit/>
        </w:trPr>
        <w:tc>
          <w:tcPr>
            <w:tcW w:w="2884" w:type="dxa"/>
          </w:tcPr>
          <w:p w14:paraId="78964DA2" w14:textId="77777777" w:rsidR="00CE2E54" w:rsidRPr="007E0B31" w:rsidRDefault="00CE2E54" w:rsidP="00CE2E54">
            <w:pPr>
              <w:pStyle w:val="Arial11Bold"/>
              <w:rPr>
                <w:rFonts w:cs="Arial"/>
              </w:rPr>
            </w:pPr>
            <w:r w:rsidRPr="007E0B31">
              <w:rPr>
                <w:rFonts w:cs="Arial"/>
              </w:rPr>
              <w:t xml:space="preserve">Generator </w:t>
            </w:r>
          </w:p>
        </w:tc>
        <w:tc>
          <w:tcPr>
            <w:tcW w:w="6634" w:type="dxa"/>
          </w:tcPr>
          <w:p w14:paraId="392D2E72" w14:textId="349A6839" w:rsidR="00CE2E54" w:rsidRPr="007E0B31" w:rsidRDefault="00CE2E54" w:rsidP="00CE2E54">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CE2E54" w:rsidRPr="007E0B31" w14:paraId="4625887D" w14:textId="77777777" w:rsidTr="56B5777B">
        <w:trPr>
          <w:cantSplit/>
        </w:trPr>
        <w:tc>
          <w:tcPr>
            <w:tcW w:w="2884" w:type="dxa"/>
          </w:tcPr>
          <w:p w14:paraId="7874F98F" w14:textId="77777777" w:rsidR="00CE2E54" w:rsidRPr="007E0B31" w:rsidRDefault="00CE2E54" w:rsidP="00CE2E54">
            <w:pPr>
              <w:pStyle w:val="Arial11Bold"/>
              <w:rPr>
                <w:rFonts w:cs="Arial"/>
              </w:rPr>
            </w:pPr>
            <w:r w:rsidRPr="007E0B31">
              <w:rPr>
                <w:rFonts w:cs="Arial"/>
              </w:rPr>
              <w:t>Generator Performance Chart</w:t>
            </w:r>
          </w:p>
        </w:tc>
        <w:tc>
          <w:tcPr>
            <w:tcW w:w="6634" w:type="dxa"/>
          </w:tcPr>
          <w:p w14:paraId="3A96CC39" w14:textId="33F812BB" w:rsidR="00CE2E54" w:rsidRPr="007E0B31" w:rsidRDefault="00CE2E54" w:rsidP="00CE2E54">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CE2E54" w:rsidRPr="007E0B31" w14:paraId="625353D3" w14:textId="77777777" w:rsidTr="56B5777B">
        <w:trPr>
          <w:cantSplit/>
        </w:trPr>
        <w:tc>
          <w:tcPr>
            <w:tcW w:w="2884" w:type="dxa"/>
          </w:tcPr>
          <w:p w14:paraId="28F1FED3" w14:textId="77777777" w:rsidR="00CE2E54" w:rsidRPr="007E0B31" w:rsidRDefault="00CE2E54" w:rsidP="00CE2E54">
            <w:pPr>
              <w:pStyle w:val="Arial11Bold"/>
              <w:rPr>
                <w:rFonts w:cs="Arial"/>
              </w:rPr>
            </w:pPr>
            <w:r w:rsidRPr="007E0B31">
              <w:rPr>
                <w:rFonts w:cs="Arial"/>
              </w:rPr>
              <w:t>Genset</w:t>
            </w:r>
          </w:p>
        </w:tc>
        <w:tc>
          <w:tcPr>
            <w:tcW w:w="6634" w:type="dxa"/>
          </w:tcPr>
          <w:p w14:paraId="66C9AF34" w14:textId="01B0E2EE" w:rsidR="00CE2E54" w:rsidRPr="007E0B31" w:rsidRDefault="00CE2E54" w:rsidP="00CE2E54">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CE2E54" w:rsidRPr="007E0B31" w14:paraId="4D41E64A" w14:textId="77777777" w:rsidTr="56B5777B">
        <w:trPr>
          <w:cantSplit/>
        </w:trPr>
        <w:tc>
          <w:tcPr>
            <w:tcW w:w="2884" w:type="dxa"/>
          </w:tcPr>
          <w:p w14:paraId="31C3C21C" w14:textId="77777777" w:rsidR="00CE2E54" w:rsidRPr="007E0B31" w:rsidRDefault="00CE2E54" w:rsidP="00CE2E54">
            <w:pPr>
              <w:pStyle w:val="Arial11Bold"/>
              <w:rPr>
                <w:rFonts w:cs="Arial"/>
              </w:rPr>
            </w:pPr>
            <w:r w:rsidRPr="007E0B31">
              <w:rPr>
                <w:rFonts w:cs="Arial"/>
              </w:rPr>
              <w:t>Good Industry Practice</w:t>
            </w:r>
          </w:p>
        </w:tc>
        <w:tc>
          <w:tcPr>
            <w:tcW w:w="6634" w:type="dxa"/>
          </w:tcPr>
          <w:p w14:paraId="3DFA7AB2" w14:textId="77777777" w:rsidR="00CE2E54" w:rsidRPr="007E0B31" w:rsidRDefault="00CE2E54" w:rsidP="00CE2E54">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CE2E54" w:rsidRPr="007E0B31" w14:paraId="26C7E381" w14:textId="77777777" w:rsidTr="56B5777B">
        <w:trPr>
          <w:cantSplit/>
        </w:trPr>
        <w:tc>
          <w:tcPr>
            <w:tcW w:w="2884" w:type="dxa"/>
          </w:tcPr>
          <w:p w14:paraId="742C86BC" w14:textId="77777777" w:rsidR="00CE2E54" w:rsidRPr="007E0B31" w:rsidRDefault="00CE2E54" w:rsidP="00CE2E54">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CE2E54" w:rsidRPr="007E0B31" w:rsidRDefault="00CE2E54" w:rsidP="00CE2E54">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CE2E54" w:rsidRPr="007E0B31" w14:paraId="64198495" w14:textId="77777777" w:rsidTr="56B5777B">
        <w:trPr>
          <w:cantSplit/>
        </w:trPr>
        <w:tc>
          <w:tcPr>
            <w:tcW w:w="2884" w:type="dxa"/>
          </w:tcPr>
          <w:p w14:paraId="3EC6201C" w14:textId="34C4097C" w:rsidR="00CE2E54" w:rsidRPr="00A87826" w:rsidRDefault="00CE2E54" w:rsidP="00CE2E54">
            <w:pPr>
              <w:pStyle w:val="Arial11Bold"/>
            </w:pPr>
            <w:r w:rsidRPr="00A87826">
              <w:t>Governor Deadband</w:t>
            </w:r>
          </w:p>
        </w:tc>
        <w:tc>
          <w:tcPr>
            <w:tcW w:w="6634" w:type="dxa"/>
          </w:tcPr>
          <w:p w14:paraId="51CA9741" w14:textId="17755045" w:rsidR="00CE2E54" w:rsidRPr="009B5CCC" w:rsidRDefault="00CE2E54" w:rsidP="00CE2E54">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CE2E54" w:rsidRPr="007E0B31" w14:paraId="66ABD35B" w14:textId="77777777" w:rsidTr="56B5777B">
        <w:trPr>
          <w:cantSplit/>
        </w:trPr>
        <w:tc>
          <w:tcPr>
            <w:tcW w:w="2884" w:type="dxa"/>
          </w:tcPr>
          <w:p w14:paraId="5D6FA2DB" w14:textId="77777777" w:rsidR="00CE2E54" w:rsidRPr="007E0B31" w:rsidRDefault="00CE2E54" w:rsidP="00CE2E54">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CE2E54" w:rsidRPr="007E0B31" w:rsidRDefault="00CE2E54" w:rsidP="00CE2E54">
            <w:pPr>
              <w:pStyle w:val="TableArial11"/>
              <w:rPr>
                <w:rFonts w:cs="Arial"/>
              </w:rPr>
            </w:pPr>
            <w:r w:rsidRPr="007E0B31">
              <w:rPr>
                <w:rFonts w:cs="Arial"/>
              </w:rPr>
              <w:t>The landmass of England and Wales and Scotland, including internal waters.</w:t>
            </w:r>
          </w:p>
        </w:tc>
      </w:tr>
      <w:tr w:rsidR="00CE2E54" w:rsidRPr="007E0B31" w14:paraId="70929E33" w14:textId="77777777" w:rsidTr="56B5777B">
        <w:trPr>
          <w:cantSplit/>
        </w:trPr>
        <w:tc>
          <w:tcPr>
            <w:tcW w:w="2884" w:type="dxa"/>
          </w:tcPr>
          <w:p w14:paraId="68D83069" w14:textId="77777777" w:rsidR="00CE2E54" w:rsidRPr="007E0B31" w:rsidRDefault="00CE2E54" w:rsidP="00CE2E54">
            <w:pPr>
              <w:pStyle w:val="Arial11Bold"/>
              <w:rPr>
                <w:rFonts w:cs="Arial"/>
              </w:rPr>
            </w:pPr>
            <w:r w:rsidRPr="007E0B31">
              <w:rPr>
                <w:rFonts w:cs="Arial"/>
              </w:rPr>
              <w:t>Grid Code Fast Track Proposals</w:t>
            </w:r>
          </w:p>
        </w:tc>
        <w:tc>
          <w:tcPr>
            <w:tcW w:w="6634" w:type="dxa"/>
          </w:tcPr>
          <w:p w14:paraId="48C60AA1" w14:textId="77777777" w:rsidR="00CE2E54" w:rsidRPr="007E0B31" w:rsidRDefault="00CE2E54" w:rsidP="00CE2E54">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CE2E54" w:rsidRPr="007E0B31" w14:paraId="2EDE9E2F" w14:textId="77777777" w:rsidTr="56B5777B">
        <w:trPr>
          <w:cantSplit/>
        </w:trPr>
        <w:tc>
          <w:tcPr>
            <w:tcW w:w="2884" w:type="dxa"/>
          </w:tcPr>
          <w:p w14:paraId="43CBF0F4" w14:textId="77777777" w:rsidR="00CE2E54" w:rsidRPr="007E0B31" w:rsidRDefault="00CE2E54" w:rsidP="00CE2E54">
            <w:pPr>
              <w:pStyle w:val="Arial11Bold"/>
              <w:rPr>
                <w:rFonts w:cs="Arial"/>
              </w:rPr>
            </w:pPr>
            <w:r w:rsidRPr="007E0B31">
              <w:rPr>
                <w:rFonts w:cs="Arial"/>
              </w:rPr>
              <w:t>Grid Code Modification Fast Track Report</w:t>
            </w:r>
          </w:p>
        </w:tc>
        <w:tc>
          <w:tcPr>
            <w:tcW w:w="6634" w:type="dxa"/>
          </w:tcPr>
          <w:p w14:paraId="01E7A62C" w14:textId="77777777" w:rsidR="00CE2E54" w:rsidRPr="007E0B31" w:rsidRDefault="00CE2E54" w:rsidP="00CE2E54">
            <w:pPr>
              <w:pStyle w:val="TableArial11"/>
              <w:rPr>
                <w:rFonts w:cs="Arial"/>
              </w:rPr>
            </w:pPr>
            <w:r w:rsidRPr="007E0B31">
              <w:rPr>
                <w:rFonts w:cs="Arial"/>
              </w:rPr>
              <w:t>A report prepared pursuant to GR.26</w:t>
            </w:r>
          </w:p>
        </w:tc>
      </w:tr>
      <w:tr w:rsidR="00CE2E54" w:rsidRPr="007E0B31" w14:paraId="7FE69FF9" w14:textId="77777777" w:rsidTr="56B5777B">
        <w:trPr>
          <w:cantSplit/>
        </w:trPr>
        <w:tc>
          <w:tcPr>
            <w:tcW w:w="2884" w:type="dxa"/>
          </w:tcPr>
          <w:p w14:paraId="2D672D65" w14:textId="77777777" w:rsidR="00CE2E54" w:rsidRPr="007E0B31" w:rsidRDefault="00CE2E54" w:rsidP="00CE2E54">
            <w:pPr>
              <w:pStyle w:val="Arial11Bold"/>
              <w:rPr>
                <w:rFonts w:cs="Arial"/>
              </w:rPr>
            </w:pPr>
            <w:r w:rsidRPr="007E0B31">
              <w:rPr>
                <w:rFonts w:cs="Arial"/>
              </w:rPr>
              <w:lastRenderedPageBreak/>
              <w:t>Grid Code Modification Register</w:t>
            </w:r>
          </w:p>
        </w:tc>
        <w:tc>
          <w:tcPr>
            <w:tcW w:w="6634" w:type="dxa"/>
          </w:tcPr>
          <w:p w14:paraId="6A454EA3" w14:textId="77777777" w:rsidR="00CE2E54" w:rsidRPr="007E0B31" w:rsidRDefault="00CE2E54" w:rsidP="00CE2E54">
            <w:pPr>
              <w:pStyle w:val="TableArial11"/>
              <w:rPr>
                <w:rFonts w:cs="Arial"/>
              </w:rPr>
            </w:pPr>
            <w:r w:rsidRPr="007E0B31">
              <w:rPr>
                <w:rFonts w:cs="Arial"/>
              </w:rPr>
              <w:t>Has the meaning given in GR.13.1.</w:t>
            </w:r>
          </w:p>
        </w:tc>
      </w:tr>
      <w:tr w:rsidR="00CE2E54" w:rsidRPr="007E0B31" w14:paraId="1B8E54A8" w14:textId="77777777" w:rsidTr="56B5777B">
        <w:trPr>
          <w:cantSplit/>
        </w:trPr>
        <w:tc>
          <w:tcPr>
            <w:tcW w:w="2884" w:type="dxa"/>
          </w:tcPr>
          <w:p w14:paraId="4D940EB7" w14:textId="77777777" w:rsidR="00CE2E54" w:rsidRPr="007E0B31" w:rsidRDefault="00CE2E54" w:rsidP="00CE2E54">
            <w:pPr>
              <w:pStyle w:val="Arial11Bold"/>
              <w:rPr>
                <w:rFonts w:cs="Arial"/>
              </w:rPr>
            </w:pPr>
            <w:r w:rsidRPr="007E0B31">
              <w:rPr>
                <w:rFonts w:cs="Arial"/>
              </w:rPr>
              <w:t>Grid Code Modification Report</w:t>
            </w:r>
          </w:p>
        </w:tc>
        <w:tc>
          <w:tcPr>
            <w:tcW w:w="6634" w:type="dxa"/>
          </w:tcPr>
          <w:p w14:paraId="440554AD" w14:textId="77777777" w:rsidR="00CE2E54" w:rsidRPr="007E0B31" w:rsidRDefault="00CE2E54" w:rsidP="00CE2E54">
            <w:pPr>
              <w:pStyle w:val="TableArial11"/>
              <w:rPr>
                <w:rFonts w:cs="Arial"/>
              </w:rPr>
            </w:pPr>
            <w:r w:rsidRPr="007E0B31">
              <w:rPr>
                <w:rFonts w:cs="Arial"/>
              </w:rPr>
              <w:t>Has the meaning given in GR.22.1.</w:t>
            </w:r>
          </w:p>
        </w:tc>
      </w:tr>
      <w:tr w:rsidR="00CE2E54" w:rsidRPr="007E0B31" w14:paraId="7F1BFC88" w14:textId="77777777" w:rsidTr="56B5777B">
        <w:trPr>
          <w:cantSplit/>
        </w:trPr>
        <w:tc>
          <w:tcPr>
            <w:tcW w:w="2884" w:type="dxa"/>
          </w:tcPr>
          <w:p w14:paraId="3E526269" w14:textId="77777777" w:rsidR="00CE2E54" w:rsidRPr="007E0B31" w:rsidRDefault="00CE2E54" w:rsidP="00CE2E54">
            <w:pPr>
              <w:pStyle w:val="Arial11Bold"/>
              <w:rPr>
                <w:rFonts w:cs="Arial"/>
              </w:rPr>
            </w:pPr>
            <w:r w:rsidRPr="007E0B31">
              <w:rPr>
                <w:rFonts w:cs="Arial"/>
              </w:rPr>
              <w:t>Grid Code Modification</w:t>
            </w:r>
          </w:p>
          <w:p w14:paraId="79962484" w14:textId="77777777" w:rsidR="00CE2E54" w:rsidRPr="007E0B31" w:rsidRDefault="00CE2E54" w:rsidP="00CE2E54">
            <w:pPr>
              <w:pStyle w:val="Arial11Bold"/>
              <w:rPr>
                <w:rFonts w:cs="Arial"/>
              </w:rPr>
            </w:pPr>
            <w:r w:rsidRPr="007E0B31">
              <w:rPr>
                <w:rFonts w:cs="Arial"/>
              </w:rPr>
              <w:t>Procedures</w:t>
            </w:r>
          </w:p>
        </w:tc>
        <w:tc>
          <w:tcPr>
            <w:tcW w:w="6634" w:type="dxa"/>
          </w:tcPr>
          <w:p w14:paraId="1003DC02" w14:textId="77777777" w:rsidR="00CE2E54" w:rsidRPr="007E0B31" w:rsidRDefault="00CE2E54" w:rsidP="00CE2E54">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CE2E54" w:rsidRPr="007E0B31" w14:paraId="1019C4E6" w14:textId="77777777" w:rsidTr="56B5777B">
        <w:trPr>
          <w:cantSplit/>
        </w:trPr>
        <w:tc>
          <w:tcPr>
            <w:tcW w:w="2884" w:type="dxa"/>
          </w:tcPr>
          <w:p w14:paraId="6FB3FC5E" w14:textId="77777777" w:rsidR="00CE2E54" w:rsidRPr="007E0B31" w:rsidRDefault="00CE2E54" w:rsidP="00CE2E54">
            <w:pPr>
              <w:pStyle w:val="Arial11Bold"/>
              <w:rPr>
                <w:rFonts w:cs="Arial"/>
              </w:rPr>
            </w:pPr>
            <w:r w:rsidRPr="007E0B31">
              <w:rPr>
                <w:rFonts w:cs="Arial"/>
              </w:rPr>
              <w:t>Grid Code Modification Proposal</w:t>
            </w:r>
          </w:p>
        </w:tc>
        <w:tc>
          <w:tcPr>
            <w:tcW w:w="6634" w:type="dxa"/>
          </w:tcPr>
          <w:p w14:paraId="66E591DD" w14:textId="77777777" w:rsidR="00CE2E54" w:rsidRPr="007E0B31" w:rsidRDefault="00CE2E54" w:rsidP="00CE2E54">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CE2E54" w:rsidRPr="007E0B31" w14:paraId="3F734B33" w14:textId="77777777" w:rsidTr="56B5777B">
        <w:trPr>
          <w:cantSplit/>
        </w:trPr>
        <w:tc>
          <w:tcPr>
            <w:tcW w:w="2884" w:type="dxa"/>
          </w:tcPr>
          <w:p w14:paraId="47A35776" w14:textId="77777777" w:rsidR="00CE2E54" w:rsidRPr="007E0B31" w:rsidRDefault="00CE2E54" w:rsidP="00CE2E54">
            <w:pPr>
              <w:pStyle w:val="Arial11Bold"/>
              <w:rPr>
                <w:rFonts w:cs="Arial"/>
              </w:rPr>
            </w:pPr>
            <w:r w:rsidRPr="007E0B31">
              <w:rPr>
                <w:rFonts w:cs="Arial"/>
              </w:rPr>
              <w:t>Grid Code Modification Self- Governance Report</w:t>
            </w:r>
          </w:p>
        </w:tc>
        <w:tc>
          <w:tcPr>
            <w:tcW w:w="6634" w:type="dxa"/>
          </w:tcPr>
          <w:p w14:paraId="605F34A3" w14:textId="77777777" w:rsidR="00CE2E54" w:rsidRPr="007E0B31" w:rsidRDefault="00CE2E54" w:rsidP="00CE2E54">
            <w:pPr>
              <w:pStyle w:val="TableArial11"/>
              <w:rPr>
                <w:rFonts w:cs="Arial"/>
              </w:rPr>
            </w:pPr>
            <w:r w:rsidRPr="007E0B31">
              <w:rPr>
                <w:rFonts w:cs="Arial"/>
              </w:rPr>
              <w:t>Has the meaning given in GR.24.5</w:t>
            </w:r>
          </w:p>
        </w:tc>
      </w:tr>
      <w:tr w:rsidR="00CE2E54" w:rsidRPr="007E0B31" w14:paraId="387C69DC" w14:textId="77777777" w:rsidTr="56B5777B">
        <w:trPr>
          <w:cantSplit/>
        </w:trPr>
        <w:tc>
          <w:tcPr>
            <w:tcW w:w="2884" w:type="dxa"/>
          </w:tcPr>
          <w:p w14:paraId="4518B247" w14:textId="77777777" w:rsidR="00CE2E54" w:rsidRPr="007E0B31" w:rsidRDefault="00CE2E54" w:rsidP="00CE2E54">
            <w:pPr>
              <w:pStyle w:val="Arial11Bold"/>
              <w:rPr>
                <w:rFonts w:cs="Arial"/>
              </w:rPr>
            </w:pPr>
            <w:r w:rsidRPr="007E0B31">
              <w:rPr>
                <w:rFonts w:cs="Arial"/>
              </w:rPr>
              <w:t>Grid Code Objectives</w:t>
            </w:r>
          </w:p>
        </w:tc>
        <w:tc>
          <w:tcPr>
            <w:tcW w:w="6634" w:type="dxa"/>
          </w:tcPr>
          <w:p w14:paraId="5F7C23F5" w14:textId="1D56C0A3" w:rsidR="00CE2E54" w:rsidRPr="007E0B31" w:rsidRDefault="00CE2E54" w:rsidP="00CE2E54">
            <w:pPr>
              <w:pStyle w:val="TableArial11"/>
              <w:rPr>
                <w:rFonts w:cs="Arial"/>
              </w:rPr>
            </w:pPr>
            <w:r w:rsidRPr="329F1AB0">
              <w:rPr>
                <w:rFonts w:cs="Arial"/>
              </w:rPr>
              <w:t xml:space="preserve">Means the objectives referred to in condition E3.2(b) of </w:t>
            </w:r>
            <w:r w:rsidRPr="004E64E8">
              <w:rPr>
                <w:rFonts w:cs="Arial"/>
              </w:rPr>
              <w:t>the</w:t>
            </w:r>
            <w:r w:rsidRPr="329F1AB0">
              <w:rPr>
                <w:rFonts w:cs="Arial"/>
                <w:b/>
                <w:bCs/>
              </w:rPr>
              <w:t xml:space="preserve"> ESO Licence</w:t>
            </w:r>
            <w:r w:rsidRPr="329F1AB0">
              <w:rPr>
                <w:rFonts w:cs="Arial"/>
              </w:rPr>
              <w:t>.</w:t>
            </w:r>
          </w:p>
        </w:tc>
      </w:tr>
      <w:tr w:rsidR="00CE2E54" w:rsidRPr="007E0B31" w14:paraId="39199EE0" w14:textId="77777777" w:rsidTr="56B5777B">
        <w:trPr>
          <w:cantSplit/>
        </w:trPr>
        <w:tc>
          <w:tcPr>
            <w:tcW w:w="2884" w:type="dxa"/>
          </w:tcPr>
          <w:p w14:paraId="17F6006E" w14:textId="77777777" w:rsidR="00CE2E54" w:rsidRPr="007E0B31" w:rsidRDefault="00CE2E54" w:rsidP="00CE2E54">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CE2E54" w:rsidRPr="007E0B31" w:rsidRDefault="00CE2E54" w:rsidP="00CE2E54">
            <w:pPr>
              <w:pStyle w:val="TableArial11"/>
              <w:rPr>
                <w:rFonts w:cs="Arial"/>
              </w:rPr>
            </w:pPr>
            <w:r w:rsidRPr="007E0B31">
              <w:rPr>
                <w:rFonts w:cs="Arial"/>
              </w:rPr>
              <w:t>The panel with the functions set out in GR.1.2.</w:t>
            </w:r>
          </w:p>
        </w:tc>
      </w:tr>
      <w:tr w:rsidR="00CE2E54" w:rsidRPr="007E0B31" w14:paraId="781A6549" w14:textId="77777777" w:rsidTr="56B5777B">
        <w:trPr>
          <w:cantSplit/>
        </w:trPr>
        <w:tc>
          <w:tcPr>
            <w:tcW w:w="2884" w:type="dxa"/>
          </w:tcPr>
          <w:p w14:paraId="26F0CF91" w14:textId="77777777" w:rsidR="00CE2E54" w:rsidRPr="007E0B31" w:rsidRDefault="00CE2E54" w:rsidP="00CE2E54">
            <w:pPr>
              <w:pStyle w:val="Arial11Bold"/>
              <w:rPr>
                <w:rFonts w:cs="Arial"/>
              </w:rPr>
            </w:pPr>
            <w:r w:rsidRPr="007E0B31">
              <w:rPr>
                <w:rFonts w:cs="Arial"/>
              </w:rPr>
              <w:t>Grid Code Review Panel</w:t>
            </w:r>
          </w:p>
          <w:p w14:paraId="7F57BF7E" w14:textId="77777777" w:rsidR="00CE2E54" w:rsidRPr="007E0B31" w:rsidRDefault="00CE2E54" w:rsidP="00CE2E54">
            <w:pPr>
              <w:pStyle w:val="Arial11Bold"/>
              <w:rPr>
                <w:rFonts w:cs="Arial"/>
              </w:rPr>
            </w:pPr>
            <w:r w:rsidRPr="007E0B31">
              <w:rPr>
                <w:rFonts w:cs="Arial"/>
              </w:rPr>
              <w:t>Recommendation Vote</w:t>
            </w:r>
          </w:p>
        </w:tc>
        <w:tc>
          <w:tcPr>
            <w:tcW w:w="6634" w:type="dxa"/>
          </w:tcPr>
          <w:p w14:paraId="645A5276" w14:textId="513D9226" w:rsidR="00CE2E54" w:rsidRPr="007E0B31" w:rsidRDefault="00CE2E54" w:rsidP="00CE2E54">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CE2E54" w:rsidRPr="007E0B31" w14:paraId="1870B32A" w14:textId="77777777" w:rsidTr="56B5777B">
        <w:trPr>
          <w:cantSplit/>
        </w:trPr>
        <w:tc>
          <w:tcPr>
            <w:tcW w:w="2884" w:type="dxa"/>
          </w:tcPr>
          <w:p w14:paraId="27AC9B5B" w14:textId="77777777" w:rsidR="00CE2E54" w:rsidRPr="007E0B31" w:rsidRDefault="00CE2E54" w:rsidP="00CE2E54">
            <w:pPr>
              <w:pStyle w:val="Arial11Bold"/>
              <w:rPr>
                <w:rFonts w:cs="Arial"/>
              </w:rPr>
            </w:pPr>
            <w:r w:rsidRPr="007E0B31">
              <w:rPr>
                <w:rFonts w:cs="Arial"/>
              </w:rPr>
              <w:t>Grid Code Review Panel Self-Governance Vote</w:t>
            </w:r>
          </w:p>
        </w:tc>
        <w:tc>
          <w:tcPr>
            <w:tcW w:w="6634" w:type="dxa"/>
          </w:tcPr>
          <w:p w14:paraId="23D0B306" w14:textId="50A5875B" w:rsidR="00CE2E54" w:rsidRPr="007E0B31" w:rsidRDefault="00CE2E54" w:rsidP="00CE2E54">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CE2E54" w:rsidRPr="007E0B31" w14:paraId="46FD00F7" w14:textId="77777777" w:rsidTr="56B5777B">
        <w:trPr>
          <w:cantSplit/>
        </w:trPr>
        <w:tc>
          <w:tcPr>
            <w:tcW w:w="2884" w:type="dxa"/>
          </w:tcPr>
          <w:p w14:paraId="36961EC3" w14:textId="77777777" w:rsidR="00CE2E54" w:rsidRPr="007E0B31" w:rsidRDefault="00CE2E54" w:rsidP="00CE2E54">
            <w:pPr>
              <w:pStyle w:val="Arial11Bold"/>
              <w:rPr>
                <w:rFonts w:cs="Arial"/>
              </w:rPr>
            </w:pPr>
            <w:r w:rsidRPr="007E0B31">
              <w:rPr>
                <w:rFonts w:cs="Arial"/>
              </w:rPr>
              <w:t>Grid Code Self-Governance Proposals</w:t>
            </w:r>
          </w:p>
        </w:tc>
        <w:tc>
          <w:tcPr>
            <w:tcW w:w="6634" w:type="dxa"/>
          </w:tcPr>
          <w:p w14:paraId="3826E3C6" w14:textId="77777777" w:rsidR="00CE2E54" w:rsidRPr="007E0B31" w:rsidRDefault="00CE2E54" w:rsidP="00CE2E54">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CE2E54" w:rsidRPr="007E0B31" w14:paraId="29A89EE1" w14:textId="77777777" w:rsidTr="56B5777B">
        <w:trPr>
          <w:cantSplit/>
        </w:trPr>
        <w:tc>
          <w:tcPr>
            <w:tcW w:w="2884" w:type="dxa"/>
          </w:tcPr>
          <w:p w14:paraId="731ADBFE" w14:textId="77777777" w:rsidR="00CE2E54" w:rsidRPr="007E0B31" w:rsidRDefault="00CE2E54" w:rsidP="00CE2E54">
            <w:pPr>
              <w:pStyle w:val="Arial11Bold"/>
              <w:rPr>
                <w:rFonts w:cs="Arial"/>
              </w:rPr>
            </w:pPr>
            <w:r w:rsidRPr="007E0B31">
              <w:rPr>
                <w:rFonts w:cs="Arial"/>
              </w:rPr>
              <w:t>Grid Entry Point</w:t>
            </w:r>
          </w:p>
        </w:tc>
        <w:tc>
          <w:tcPr>
            <w:tcW w:w="6634" w:type="dxa"/>
          </w:tcPr>
          <w:p w14:paraId="68769E6D" w14:textId="77777777" w:rsidR="00CE2E54" w:rsidRPr="007E0B31" w:rsidRDefault="00CE2E54" w:rsidP="00CE2E54">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CE2E54" w:rsidRPr="007E0B31" w14:paraId="4F37A1E3" w14:textId="77777777" w:rsidTr="56B5777B">
        <w:trPr>
          <w:cantSplit/>
        </w:trPr>
        <w:tc>
          <w:tcPr>
            <w:tcW w:w="2884" w:type="dxa"/>
          </w:tcPr>
          <w:p w14:paraId="181D6559" w14:textId="7C5C269F" w:rsidR="00CE2E54" w:rsidRPr="005F78E9" w:rsidRDefault="00CE2E54" w:rsidP="00CE2E54">
            <w:pPr>
              <w:pStyle w:val="Arial11Bold"/>
              <w:rPr>
                <w:rFonts w:cs="Arial"/>
              </w:rPr>
            </w:pPr>
            <w:r w:rsidRPr="002510FF">
              <w:rPr>
                <w:rFonts w:cs="Arial"/>
              </w:rPr>
              <w:t>Grid Forming Active Power</w:t>
            </w:r>
          </w:p>
        </w:tc>
        <w:tc>
          <w:tcPr>
            <w:tcW w:w="6634" w:type="dxa"/>
          </w:tcPr>
          <w:p w14:paraId="3AC5BEDB" w14:textId="764294C6" w:rsidR="00CE2E54" w:rsidRPr="005F78E9" w:rsidRDefault="00CE2E54" w:rsidP="00CE2E54">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CE2E54" w:rsidRPr="007E0B31" w14:paraId="7E5E89B0" w14:textId="77777777" w:rsidTr="56B5777B">
        <w:trPr>
          <w:cantSplit/>
        </w:trPr>
        <w:tc>
          <w:tcPr>
            <w:tcW w:w="2884" w:type="dxa"/>
          </w:tcPr>
          <w:p w14:paraId="6590D0EC" w14:textId="6684818F" w:rsidR="00CE2E54" w:rsidRPr="00585D91" w:rsidRDefault="00CE2E54" w:rsidP="00CE2E54">
            <w:pPr>
              <w:pStyle w:val="Arial11Bold"/>
              <w:rPr>
                <w:rFonts w:cs="Arial"/>
              </w:rPr>
            </w:pPr>
            <w:r w:rsidRPr="002510FF">
              <w:rPr>
                <w:rFonts w:cs="Arial"/>
              </w:rPr>
              <w:lastRenderedPageBreak/>
              <w:t>Grid Forming Capability</w:t>
            </w:r>
          </w:p>
        </w:tc>
        <w:tc>
          <w:tcPr>
            <w:tcW w:w="6634" w:type="dxa"/>
          </w:tcPr>
          <w:p w14:paraId="046B4623" w14:textId="77777777" w:rsidR="00CE2E54" w:rsidRPr="002510FF" w:rsidRDefault="00CE2E54" w:rsidP="00CE2E54">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CE2E54" w:rsidRPr="00585D91" w:rsidRDefault="00CE2E54" w:rsidP="00CE2E54">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CE2E54" w:rsidRPr="007E0B31" w14:paraId="35D92F55" w14:textId="77777777" w:rsidTr="56B5777B">
        <w:trPr>
          <w:cantSplit/>
        </w:trPr>
        <w:tc>
          <w:tcPr>
            <w:tcW w:w="2884" w:type="dxa"/>
          </w:tcPr>
          <w:p w14:paraId="790189F5" w14:textId="19A2057B" w:rsidR="00CE2E54" w:rsidRPr="00BF5C30" w:rsidRDefault="00CE2E54" w:rsidP="00CE2E54">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CE2E54" w:rsidRPr="00BF5C30" w:rsidRDefault="00CE2E54" w:rsidP="00CE2E54">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CE2E54" w:rsidRPr="007E0B31" w14:paraId="1FA19575" w14:textId="77777777" w:rsidTr="56B5777B">
        <w:trPr>
          <w:cantSplit/>
        </w:trPr>
        <w:tc>
          <w:tcPr>
            <w:tcW w:w="2884" w:type="dxa"/>
          </w:tcPr>
          <w:p w14:paraId="1D0306EC" w14:textId="0E7A7061" w:rsidR="00CE2E54" w:rsidRPr="00BF5C30" w:rsidRDefault="00CE2E54" w:rsidP="00CE2E54">
            <w:pPr>
              <w:pStyle w:val="Arial11Bold"/>
              <w:rPr>
                <w:rFonts w:cs="Arial"/>
              </w:rPr>
            </w:pPr>
            <w:r w:rsidRPr="002510FF">
              <w:rPr>
                <w:rFonts w:cs="Arial"/>
              </w:rPr>
              <w:t>Grid Forming Plant</w:t>
            </w:r>
          </w:p>
        </w:tc>
        <w:tc>
          <w:tcPr>
            <w:tcW w:w="6634" w:type="dxa"/>
          </w:tcPr>
          <w:p w14:paraId="182D5EFC" w14:textId="0A35EDEB" w:rsidR="00CE2E54" w:rsidRPr="00BF5C30" w:rsidRDefault="00CE2E54" w:rsidP="00CE2E54">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CE2E54" w:rsidRPr="007E0B31" w14:paraId="05065603" w14:textId="77777777" w:rsidTr="56B5777B">
        <w:trPr>
          <w:cantSplit/>
        </w:trPr>
        <w:tc>
          <w:tcPr>
            <w:tcW w:w="2884" w:type="dxa"/>
          </w:tcPr>
          <w:p w14:paraId="1DD8583E" w14:textId="51F4F815" w:rsidR="00CE2E54" w:rsidRPr="00BF5C30" w:rsidRDefault="00CE2E54" w:rsidP="00CE2E54">
            <w:pPr>
              <w:pStyle w:val="Arial11Bold"/>
              <w:rPr>
                <w:rFonts w:cs="Arial"/>
              </w:rPr>
            </w:pPr>
            <w:r w:rsidRPr="002510FF">
              <w:rPr>
                <w:rFonts w:cs="Arial"/>
              </w:rPr>
              <w:t>Grid Forming Plant Owner</w:t>
            </w:r>
          </w:p>
        </w:tc>
        <w:tc>
          <w:tcPr>
            <w:tcW w:w="6634" w:type="dxa"/>
          </w:tcPr>
          <w:p w14:paraId="0FBDF255" w14:textId="3DDE21CF" w:rsidR="00CE2E54" w:rsidRPr="00BF5C30" w:rsidRDefault="00CE2E54" w:rsidP="00CE2E54">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CE2E54" w:rsidRPr="007E0B31" w14:paraId="4C4746AD" w14:textId="77777777" w:rsidTr="56B5777B">
        <w:trPr>
          <w:cantSplit/>
        </w:trPr>
        <w:tc>
          <w:tcPr>
            <w:tcW w:w="2884" w:type="dxa"/>
          </w:tcPr>
          <w:p w14:paraId="639AEB9D" w14:textId="0DC3D66C" w:rsidR="00CE2E54" w:rsidRPr="00BF5C30" w:rsidRDefault="00CE2E54" w:rsidP="00CE2E54">
            <w:pPr>
              <w:pStyle w:val="Arial11Bold"/>
              <w:rPr>
                <w:rFonts w:cs="Arial"/>
              </w:rPr>
            </w:pPr>
            <w:r w:rsidRPr="002510FF">
              <w:rPr>
                <w:rFonts w:cs="Arial"/>
              </w:rPr>
              <w:t>Grid Forming Unit</w:t>
            </w:r>
          </w:p>
        </w:tc>
        <w:tc>
          <w:tcPr>
            <w:tcW w:w="6634" w:type="dxa"/>
          </w:tcPr>
          <w:p w14:paraId="494DE497" w14:textId="6B458BD3" w:rsidR="00CE2E54" w:rsidRPr="00BF5C30" w:rsidRDefault="00CE2E54" w:rsidP="00CE2E54">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CE2E54" w:rsidRPr="007E0B31" w14:paraId="456B70AD" w14:textId="77777777" w:rsidTr="56B5777B">
        <w:trPr>
          <w:cantSplit/>
        </w:trPr>
        <w:tc>
          <w:tcPr>
            <w:tcW w:w="2884" w:type="dxa"/>
          </w:tcPr>
          <w:p w14:paraId="5CDD4F61" w14:textId="4CE4ACED" w:rsidR="00CE2E54" w:rsidRPr="00BF5C30" w:rsidRDefault="00CE2E54" w:rsidP="00CE2E54">
            <w:pPr>
              <w:pStyle w:val="Arial11Bold"/>
              <w:rPr>
                <w:rFonts w:cs="Arial"/>
              </w:rPr>
            </w:pPr>
            <w:r w:rsidRPr="002510FF">
              <w:rPr>
                <w:rFonts w:cs="Arial"/>
              </w:rPr>
              <w:t>Grid Oscillation Value</w:t>
            </w:r>
          </w:p>
        </w:tc>
        <w:tc>
          <w:tcPr>
            <w:tcW w:w="6634" w:type="dxa"/>
          </w:tcPr>
          <w:p w14:paraId="313B279D" w14:textId="7BCAD896" w:rsidR="00CE2E54" w:rsidRPr="00BF5C30" w:rsidRDefault="00CE2E54" w:rsidP="00CE2E54">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CE2E54" w:rsidRPr="007E0B31" w14:paraId="66172056" w14:textId="77777777" w:rsidTr="56B5777B">
        <w:trPr>
          <w:cantSplit/>
        </w:trPr>
        <w:tc>
          <w:tcPr>
            <w:tcW w:w="2884" w:type="dxa"/>
          </w:tcPr>
          <w:p w14:paraId="44E3EB10" w14:textId="77777777" w:rsidR="00CE2E54" w:rsidRPr="007E0B31" w:rsidRDefault="00CE2E54" w:rsidP="00CE2E54">
            <w:pPr>
              <w:pStyle w:val="Arial11Bold"/>
              <w:rPr>
                <w:rFonts w:cs="Arial"/>
              </w:rPr>
            </w:pPr>
            <w:r w:rsidRPr="007E0B31">
              <w:rPr>
                <w:rFonts w:cs="Arial"/>
              </w:rPr>
              <w:t>Grid Supply Point</w:t>
            </w:r>
          </w:p>
        </w:tc>
        <w:tc>
          <w:tcPr>
            <w:tcW w:w="6634" w:type="dxa"/>
          </w:tcPr>
          <w:p w14:paraId="76BDB008" w14:textId="0EB7F897" w:rsidR="00CE2E54" w:rsidRPr="007E0B31" w:rsidRDefault="00CE2E54" w:rsidP="00CE2E54">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CE2E54" w:rsidRPr="007E0B31" w14:paraId="791598E1" w14:textId="77777777" w:rsidTr="00771070">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80" w:author="Stuart McLarnon (NESO)" w:date="2025-06-11T15:44:00Z" w16du:dateUtc="2025-06-11T14:4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181" w:author="Stuart McLarnon (ESO)" w:date="2024-07-30T11:51:00Z"/>
          <w:trPrChange w:id="182" w:author="Stuart McLarnon (NESO)" w:date="2025-06-11T15:44:00Z" w16du:dateUtc="2025-06-11T14:44:00Z">
            <w:trPr>
              <w:gridAfter w:val="0"/>
              <w:cantSplit/>
            </w:trPr>
          </w:trPrChange>
        </w:trPr>
        <w:tc>
          <w:tcPr>
            <w:tcW w:w="2884" w:type="dxa"/>
            <w:tcBorders>
              <w:top w:val="single" w:sz="4" w:space="0" w:color="auto"/>
              <w:left w:val="single" w:sz="4" w:space="0" w:color="auto"/>
              <w:bottom w:val="single" w:sz="4" w:space="0" w:color="auto"/>
              <w:right w:val="single" w:sz="4" w:space="0" w:color="auto"/>
            </w:tcBorders>
            <w:tcPrChange w:id="183" w:author="Stuart McLarnon (NESO)" w:date="2025-06-11T15:44:00Z" w16du:dateUtc="2025-06-11T14:44:00Z">
              <w:tcPr>
                <w:tcW w:w="2884" w:type="dxa"/>
              </w:tcPr>
            </w:tcPrChange>
          </w:tcPr>
          <w:p w14:paraId="59689B45" w14:textId="37810103" w:rsidR="00CE2E54" w:rsidRPr="007E0B31" w:rsidRDefault="00CE2E54" w:rsidP="00CE2E54">
            <w:pPr>
              <w:pStyle w:val="Arial11Bold"/>
              <w:rPr>
                <w:ins w:id="184" w:author="Stuart McLarnon (ESO)" w:date="2024-07-30T11:51:00Z"/>
                <w:rFonts w:cs="Arial"/>
              </w:rPr>
            </w:pPr>
            <w:ins w:id="185" w:author="Stuart McLarnon (ESO)" w:date="2024-07-30T11:51:00Z">
              <w:r w:rsidRPr="009D62AD">
                <w:rPr>
                  <w:bCs/>
                </w:rPr>
                <w:t>Gross Demand</w:t>
              </w:r>
            </w:ins>
          </w:p>
        </w:tc>
        <w:tc>
          <w:tcPr>
            <w:tcW w:w="6634" w:type="dxa"/>
            <w:tcBorders>
              <w:top w:val="single" w:sz="4" w:space="0" w:color="auto"/>
              <w:left w:val="single" w:sz="4" w:space="0" w:color="auto"/>
              <w:bottom w:val="single" w:sz="4" w:space="0" w:color="auto"/>
              <w:right w:val="single" w:sz="4" w:space="0" w:color="auto"/>
            </w:tcBorders>
            <w:tcPrChange w:id="186" w:author="Stuart McLarnon (NESO)" w:date="2025-06-11T15:44:00Z" w16du:dateUtc="2025-06-11T14:44:00Z">
              <w:tcPr>
                <w:tcW w:w="6634" w:type="dxa"/>
              </w:tcPr>
            </w:tcPrChange>
          </w:tcPr>
          <w:p w14:paraId="1D19927D" w14:textId="2AC1E3F6" w:rsidR="00CE2E54" w:rsidRPr="007E0B31" w:rsidRDefault="00CE2E54" w:rsidP="00CE2E54">
            <w:pPr>
              <w:pStyle w:val="TableArial11"/>
              <w:rPr>
                <w:ins w:id="187" w:author="Stuart McLarnon (ESO)" w:date="2024-07-30T11:51:00Z"/>
                <w:rFonts w:cs="Arial"/>
              </w:rPr>
            </w:pPr>
            <w:ins w:id="188" w:author="Stuart McLarnon (ESO)" w:date="2024-08-23T10:24:00Z">
              <w:r w:rsidRPr="57E8CC90">
                <w:rPr>
                  <w:rFonts w:cs="Arial"/>
                </w:rPr>
                <w:t xml:space="preserve">The sum of the </w:t>
              </w:r>
              <w:r w:rsidRPr="57E8CC90">
                <w:rPr>
                  <w:rFonts w:cs="Arial"/>
                  <w:b/>
                  <w:bCs/>
                </w:rPr>
                <w:t>Group Demand</w:t>
              </w:r>
              <w:r w:rsidRPr="57E8CC90">
                <w:rPr>
                  <w:rFonts w:cs="Arial"/>
                </w:rPr>
                <w:t xml:space="preserve"> and </w:t>
              </w:r>
              <w:r w:rsidRPr="57E8CC90">
                <w:rPr>
                  <w:rFonts w:cs="Arial"/>
                  <w:b/>
                  <w:bCs/>
                </w:rPr>
                <w:t xml:space="preserve">Embedded </w:t>
              </w:r>
              <w:del w:id="189" w:author="Stuart McLarnon (NESO)" w:date="2025-06-19T09:48:00Z" w16du:dateUtc="2025-06-19T08:48:00Z">
                <w:r w:rsidRPr="57E8CC90" w:rsidDel="0057444E">
                  <w:rPr>
                    <w:rFonts w:cs="Arial"/>
                    <w:b/>
                    <w:bCs/>
                  </w:rPr>
                  <w:delText>Generation</w:delText>
                </w:r>
              </w:del>
            </w:ins>
            <w:ins w:id="190" w:author="Stuart McLarnon (NESO)" w:date="2025-06-19T09:48:00Z" w16du:dateUtc="2025-06-19T08:48:00Z">
              <w:r w:rsidR="0057444E">
                <w:rPr>
                  <w:rFonts w:cs="Arial"/>
                  <w:b/>
                  <w:bCs/>
                </w:rPr>
                <w:t>Power Station</w:t>
              </w:r>
            </w:ins>
            <w:ins w:id="191" w:author="Stuart McLarnon (ESO)" w:date="2024-08-23T10:24:00Z">
              <w:r w:rsidRPr="57E8CC90">
                <w:rPr>
                  <w:rFonts w:cs="Arial"/>
                  <w:b/>
                  <w:bCs/>
                </w:rPr>
                <w:t xml:space="preserve"> Import</w:t>
              </w:r>
            </w:ins>
            <w:ins w:id="192" w:author="Creighton, Alan (Northern Powergrid)" w:date="2024-11-08T09:29:00Z">
              <w:r w:rsidRPr="57E8CC90">
                <w:rPr>
                  <w:rFonts w:cs="Arial"/>
                  <w:rPrChange w:id="193" w:author="Creighton, Alan (Northern Powergrid)" w:date="2024-11-08T09:29:00Z">
                    <w:rPr>
                      <w:rFonts w:cs="Arial"/>
                      <w:b/>
                      <w:bCs/>
                    </w:rPr>
                  </w:rPrChange>
                </w:rPr>
                <w:t>.</w:t>
              </w:r>
            </w:ins>
          </w:p>
        </w:tc>
      </w:tr>
      <w:tr w:rsidR="00CE2E54" w:rsidRPr="007E0B31" w14:paraId="0AA8076E" w14:textId="77777777" w:rsidTr="56B5777B">
        <w:trPr>
          <w:cantSplit/>
        </w:trPr>
        <w:tc>
          <w:tcPr>
            <w:tcW w:w="2884" w:type="dxa"/>
          </w:tcPr>
          <w:p w14:paraId="20405FC8" w14:textId="77777777" w:rsidR="00CE2E54" w:rsidRPr="007E0B31" w:rsidRDefault="00CE2E54" w:rsidP="00CE2E54">
            <w:pPr>
              <w:pStyle w:val="Arial11Bold"/>
              <w:rPr>
                <w:rFonts w:cs="Arial"/>
              </w:rPr>
            </w:pPr>
            <w:r w:rsidRPr="007E0B31">
              <w:rPr>
                <w:rFonts w:cs="Arial"/>
              </w:rPr>
              <w:lastRenderedPageBreak/>
              <w:t>Group</w:t>
            </w:r>
          </w:p>
        </w:tc>
        <w:tc>
          <w:tcPr>
            <w:tcW w:w="6634" w:type="dxa"/>
          </w:tcPr>
          <w:p w14:paraId="60A73BA5" w14:textId="77777777" w:rsidR="00CE2E54" w:rsidRPr="007E0B31" w:rsidRDefault="00CE2E54" w:rsidP="00CE2E54">
            <w:pPr>
              <w:pStyle w:val="TableArial11"/>
              <w:rPr>
                <w:rFonts w:cs="Arial"/>
              </w:rPr>
            </w:pPr>
            <w:bookmarkStart w:id="194"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194"/>
          </w:p>
        </w:tc>
      </w:tr>
      <w:tr w:rsidR="00CE2E54" w:rsidRPr="0079139F" w14:paraId="411FCD06" w14:textId="77777777" w:rsidTr="56B5777B">
        <w:trPr>
          <w:cantSplit/>
          <w:ins w:id="195" w:author="Stuart McLarnon (NESO)" w:date="2025-02-28T14:47:00Z"/>
        </w:trPr>
        <w:tc>
          <w:tcPr>
            <w:tcW w:w="2884" w:type="dxa"/>
          </w:tcPr>
          <w:p w14:paraId="5FF41E2B" w14:textId="30D7ADB3" w:rsidR="00CE2E54" w:rsidRPr="0079139F" w:rsidRDefault="00CE2E54" w:rsidP="00CE2E54">
            <w:pPr>
              <w:pStyle w:val="Arial11Bold"/>
              <w:rPr>
                <w:ins w:id="196" w:author="Stuart McLarnon (NESO)" w:date="2025-02-28T14:47:00Z" w16du:dateUtc="2025-02-28T14:47:00Z"/>
                <w:rFonts w:cs="Arial"/>
              </w:rPr>
            </w:pPr>
            <w:ins w:id="197" w:author="Stuart McLarnon (NESO)" w:date="2025-02-28T14:47:00Z" w16du:dateUtc="2025-02-28T14:47:00Z">
              <w:r>
                <w:rPr>
                  <w:rFonts w:cs="Arial"/>
                </w:rPr>
                <w:t>Group Demand</w:t>
              </w:r>
            </w:ins>
          </w:p>
        </w:tc>
        <w:tc>
          <w:tcPr>
            <w:tcW w:w="6634" w:type="dxa"/>
          </w:tcPr>
          <w:p w14:paraId="333631C3" w14:textId="6538A9B1" w:rsidR="00CE2E54" w:rsidRPr="0051344A" w:rsidRDefault="00CE2E54" w:rsidP="00CE2E54">
            <w:pPr>
              <w:pStyle w:val="TableArial11"/>
              <w:rPr>
                <w:ins w:id="198" w:author="Stuart McLarnon (NESO)" w:date="2025-02-28T14:47:00Z" w16du:dateUtc="2025-02-28T14:47:00Z"/>
                <w:rFonts w:cs="Arial"/>
              </w:rPr>
            </w:pPr>
            <w:ins w:id="199" w:author="Stuart McLarnon (NESO)" w:date="2025-02-28T14:47:00Z" w16du:dateUtc="2025-02-28T14:47:00Z">
              <w:r>
                <w:rPr>
                  <w:rFonts w:cs="Arial"/>
                </w:rPr>
                <w:t xml:space="preserve">Aggregated </w:t>
              </w:r>
            </w:ins>
            <w:ins w:id="200" w:author="Stuart McLarnon (NESO)" w:date="2025-02-28T14:48:00Z" w16du:dateUtc="2025-02-28T14:48:00Z">
              <w:r w:rsidRPr="004A2398">
                <w:rPr>
                  <w:rFonts w:cs="Arial"/>
                  <w:b/>
                  <w:bCs/>
                  <w:rPrChange w:id="201" w:author="Stuart McLarnon (NESO)" w:date="2025-02-28T14:49:00Z" w16du:dateUtc="2025-02-28T14:49:00Z">
                    <w:rPr>
                      <w:rFonts w:cs="Arial"/>
                    </w:rPr>
                  </w:rPrChange>
                </w:rPr>
                <w:t>E</w:t>
              </w:r>
            </w:ins>
            <w:ins w:id="202" w:author="Stuart McLarnon (NESO)" w:date="2025-02-28T14:47:00Z" w16du:dateUtc="2025-02-28T14:47:00Z">
              <w:r w:rsidRPr="004A2398">
                <w:rPr>
                  <w:rFonts w:cs="Arial"/>
                  <w:b/>
                  <w:bCs/>
                  <w:rPrChange w:id="203" w:author="Stuart McLarnon (NESO)" w:date="2025-02-28T14:49:00Z" w16du:dateUtc="2025-02-28T14:49:00Z">
                    <w:rPr>
                      <w:rFonts w:cs="Arial"/>
                    </w:rPr>
                  </w:rPrChange>
                </w:rPr>
                <w:t>mbedded Customer Import</w:t>
              </w:r>
              <w:r>
                <w:rPr>
                  <w:rFonts w:cs="Arial"/>
                </w:rPr>
                <w:t xml:space="preserve"> </w:t>
              </w:r>
            </w:ins>
            <w:ins w:id="204" w:author="Stuart McLarnon (NESO)" w:date="2025-02-28T14:48:00Z" w16du:dateUtc="2025-02-28T14:48:00Z">
              <w:r>
                <w:rPr>
                  <w:rFonts w:cs="Arial"/>
                </w:rPr>
                <w:t>summated</w:t>
              </w:r>
            </w:ins>
            <w:ins w:id="205" w:author="Stuart McLarnon (NESO)" w:date="2025-02-28T14:47:00Z" w16du:dateUtc="2025-02-28T14:47:00Z">
              <w:r>
                <w:rPr>
                  <w:rFonts w:cs="Arial"/>
                </w:rPr>
                <w:t xml:space="preserve"> with the asso</w:t>
              </w:r>
            </w:ins>
            <w:ins w:id="206" w:author="Stuart McLarnon (NESO)" w:date="2025-02-28T14:49:00Z" w16du:dateUtc="2025-02-28T14:49:00Z">
              <w:r>
                <w:rPr>
                  <w:rFonts w:cs="Arial"/>
                </w:rPr>
                <w:t>ciated</w:t>
              </w:r>
            </w:ins>
            <w:ins w:id="207" w:author="Stuart McLarnon (NESO)" w:date="2025-02-28T14:48:00Z" w16du:dateUtc="2025-02-28T14:48:00Z">
              <w:r>
                <w:rPr>
                  <w:rFonts w:cs="Arial"/>
                </w:rPr>
                <w:t xml:space="preserve"> </w:t>
              </w:r>
              <w:r w:rsidRPr="00C57F65">
                <w:rPr>
                  <w:rFonts w:cs="Arial"/>
                  <w:b/>
                  <w:bCs/>
                  <w:rPrChange w:id="208" w:author="Stuart McLarnon (NESO)" w:date="2025-02-28T14:48:00Z" w16du:dateUtc="2025-02-28T14:48:00Z">
                    <w:rPr>
                      <w:rFonts w:cs="Arial"/>
                    </w:rPr>
                  </w:rPrChange>
                </w:rPr>
                <w:t>Lat</w:t>
              </w:r>
              <w:r>
                <w:rPr>
                  <w:rFonts w:cs="Arial"/>
                  <w:b/>
                  <w:bCs/>
                </w:rPr>
                <w:t>e</w:t>
              </w:r>
              <w:r w:rsidRPr="00C57F65">
                <w:rPr>
                  <w:rFonts w:cs="Arial"/>
                  <w:b/>
                  <w:bCs/>
                  <w:rPrChange w:id="209" w:author="Stuart McLarnon (NESO)" w:date="2025-02-28T14:48:00Z" w16du:dateUtc="2025-02-28T14:48:00Z">
                    <w:rPr>
                      <w:rFonts w:cs="Arial"/>
                    </w:rPr>
                  </w:rPrChange>
                </w:rPr>
                <w:t>nt Demand</w:t>
              </w:r>
            </w:ins>
            <w:ins w:id="210" w:author="Stuart McLarnon (NESO)" w:date="2025-06-17T15:36:00Z" w16du:dateUtc="2025-06-17T14:36:00Z">
              <w:r w:rsidR="0051344A">
                <w:rPr>
                  <w:rFonts w:cs="Arial"/>
                </w:rPr>
                <w:t>.</w:t>
              </w:r>
            </w:ins>
          </w:p>
        </w:tc>
      </w:tr>
      <w:tr w:rsidR="00CE2E54" w:rsidRPr="0079139F" w14:paraId="5A25DA6A" w14:textId="77777777" w:rsidTr="56B5777B">
        <w:trPr>
          <w:cantSplit/>
        </w:trPr>
        <w:tc>
          <w:tcPr>
            <w:tcW w:w="2884" w:type="dxa"/>
          </w:tcPr>
          <w:p w14:paraId="704101E4" w14:textId="22CAEA65" w:rsidR="00CE2E54" w:rsidRPr="0079139F" w:rsidRDefault="00CE2E54" w:rsidP="00CE2E54">
            <w:pPr>
              <w:pStyle w:val="Arial11Bold"/>
              <w:rPr>
                <w:rFonts w:cs="Arial"/>
              </w:rPr>
            </w:pPr>
            <w:r w:rsidRPr="0079139F">
              <w:rPr>
                <w:rFonts w:cs="Arial"/>
              </w:rPr>
              <w:t>GSP Group</w:t>
            </w:r>
          </w:p>
        </w:tc>
        <w:tc>
          <w:tcPr>
            <w:tcW w:w="6634" w:type="dxa"/>
          </w:tcPr>
          <w:p w14:paraId="08F28004" w14:textId="5D8EEE7F" w:rsidR="00CE2E54" w:rsidRPr="0079139F" w:rsidRDefault="00CE2E54" w:rsidP="00CE2E54">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CE2E54" w:rsidRPr="007E0B31" w14:paraId="44F4F627" w14:textId="77777777" w:rsidTr="56B5777B">
        <w:trPr>
          <w:cantSplit/>
        </w:trPr>
        <w:tc>
          <w:tcPr>
            <w:tcW w:w="2884" w:type="dxa"/>
          </w:tcPr>
          <w:p w14:paraId="6B31BC4F" w14:textId="77777777" w:rsidR="00CE2E54" w:rsidRPr="007E0B31" w:rsidRDefault="00CE2E54" w:rsidP="00CE2E54">
            <w:pPr>
              <w:pStyle w:val="Arial11Bold"/>
              <w:rPr>
                <w:rFonts w:cs="Arial"/>
              </w:rPr>
            </w:pPr>
            <w:r w:rsidRPr="007E0B31">
              <w:rPr>
                <w:rFonts w:cs="Arial"/>
              </w:rPr>
              <w:t>Headroom</w:t>
            </w:r>
          </w:p>
        </w:tc>
        <w:tc>
          <w:tcPr>
            <w:tcW w:w="6634" w:type="dxa"/>
          </w:tcPr>
          <w:p w14:paraId="6E120920" w14:textId="77777777" w:rsidR="00CE2E54" w:rsidRPr="007E0B31" w:rsidRDefault="00CE2E54" w:rsidP="00CE2E54">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CE2E54" w:rsidRPr="007E0B31" w14:paraId="4AFF1172" w14:textId="77777777" w:rsidTr="56B5777B">
        <w:trPr>
          <w:cantSplit/>
        </w:trPr>
        <w:tc>
          <w:tcPr>
            <w:tcW w:w="2884" w:type="dxa"/>
          </w:tcPr>
          <w:p w14:paraId="049414CE" w14:textId="77777777" w:rsidR="00CE2E54" w:rsidRPr="007E0B31" w:rsidRDefault="00CE2E54" w:rsidP="00CE2E54">
            <w:pPr>
              <w:pStyle w:val="Arial11Bold"/>
              <w:rPr>
                <w:rFonts w:cs="Arial"/>
              </w:rPr>
            </w:pPr>
            <w:r w:rsidRPr="007E0B31">
              <w:rPr>
                <w:rFonts w:cs="Arial"/>
              </w:rPr>
              <w:t>High Frequency Response</w:t>
            </w:r>
          </w:p>
        </w:tc>
        <w:tc>
          <w:tcPr>
            <w:tcW w:w="6634" w:type="dxa"/>
          </w:tcPr>
          <w:p w14:paraId="3FEEE61F" w14:textId="0D8ECC66" w:rsidR="00CE2E54" w:rsidRPr="007E0B31" w:rsidRDefault="00CE2E54" w:rsidP="00CE2E54">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CE2E54" w:rsidRPr="007E0B31" w14:paraId="531CF8DE" w14:textId="77777777" w:rsidTr="56B5777B">
        <w:trPr>
          <w:cantSplit/>
        </w:trPr>
        <w:tc>
          <w:tcPr>
            <w:tcW w:w="2884" w:type="dxa"/>
          </w:tcPr>
          <w:p w14:paraId="364D289E" w14:textId="77777777" w:rsidR="00CE2E54" w:rsidRPr="007E0B31" w:rsidRDefault="00CE2E54" w:rsidP="00CE2E54">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CE2E54" w:rsidRPr="007E0B31" w:rsidRDefault="00CE2E54" w:rsidP="00CE2E54">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CE2E54" w:rsidRPr="007E0B31" w14:paraId="552B3754" w14:textId="77777777" w:rsidTr="56B5777B">
        <w:trPr>
          <w:cantSplit/>
          <w:trHeight w:val="524"/>
        </w:trPr>
        <w:tc>
          <w:tcPr>
            <w:tcW w:w="2884" w:type="dxa"/>
          </w:tcPr>
          <w:p w14:paraId="243671CC" w14:textId="5CC5CA8B" w:rsidR="00CE2E54" w:rsidRPr="009D4B8D" w:rsidRDefault="00CE2E54" w:rsidP="00CE2E54">
            <w:pPr>
              <w:rPr>
                <w:b/>
                <w:bCs/>
              </w:rPr>
            </w:pPr>
            <w:r w:rsidRPr="009D4B8D">
              <w:rPr>
                <w:b/>
                <w:bCs/>
              </w:rPr>
              <w:t>Historic Frequency Data</w:t>
            </w:r>
          </w:p>
        </w:tc>
        <w:tc>
          <w:tcPr>
            <w:tcW w:w="6634" w:type="dxa"/>
          </w:tcPr>
          <w:p w14:paraId="57B851E9" w14:textId="6208BB5F" w:rsidR="00CE2E54" w:rsidRPr="009D4B8D" w:rsidRDefault="00CE2E54" w:rsidP="00CE2E54">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CE2E54" w:rsidRPr="007E0B31" w14:paraId="2295F8BF" w14:textId="77777777" w:rsidTr="56B5777B">
        <w:trPr>
          <w:cantSplit/>
        </w:trPr>
        <w:tc>
          <w:tcPr>
            <w:tcW w:w="2884" w:type="dxa"/>
          </w:tcPr>
          <w:p w14:paraId="19844254" w14:textId="77777777" w:rsidR="00CE2E54" w:rsidRPr="007E0B31" w:rsidRDefault="00CE2E54" w:rsidP="00CE2E54">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CE2E54" w:rsidRPr="007E0B31" w:rsidRDefault="00CE2E54" w:rsidP="00CE2E54">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CE2E54" w:rsidRPr="007E0B31" w14:paraId="65C3AC05" w14:textId="77777777" w:rsidTr="56B5777B">
        <w:trPr>
          <w:cantSplit/>
        </w:trPr>
        <w:tc>
          <w:tcPr>
            <w:tcW w:w="2884" w:type="dxa"/>
          </w:tcPr>
          <w:p w14:paraId="2B9920C4" w14:textId="21408506" w:rsidR="00CE2E54" w:rsidRPr="0042789A" w:rsidRDefault="00CE2E54" w:rsidP="00CE2E54">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CE2E54" w:rsidRPr="007E0B31" w:rsidRDefault="00CE2E54" w:rsidP="00CE2E54">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CE2E54" w:rsidRPr="007E0B31" w14:paraId="0D4BF63F" w14:textId="77777777" w:rsidTr="56B5777B">
        <w:trPr>
          <w:cantSplit/>
        </w:trPr>
        <w:tc>
          <w:tcPr>
            <w:tcW w:w="2884" w:type="dxa"/>
          </w:tcPr>
          <w:p w14:paraId="6E747414" w14:textId="77777777" w:rsidR="00CE2E54" w:rsidRPr="007E0B31" w:rsidRDefault="00CE2E54" w:rsidP="00CE2E54">
            <w:pPr>
              <w:pStyle w:val="Arial11Bold"/>
              <w:rPr>
                <w:rFonts w:cs="Arial"/>
              </w:rPr>
            </w:pPr>
            <w:r w:rsidRPr="007E0B31">
              <w:rPr>
                <w:rFonts w:cs="Arial"/>
              </w:rPr>
              <w:t>HV Connections</w:t>
            </w:r>
          </w:p>
        </w:tc>
        <w:tc>
          <w:tcPr>
            <w:tcW w:w="6634" w:type="dxa"/>
          </w:tcPr>
          <w:p w14:paraId="0496190F" w14:textId="2371BB67" w:rsidR="00CE2E54" w:rsidRPr="007E0B31" w:rsidRDefault="00CE2E54" w:rsidP="00CE2E54">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CE2E54" w:rsidRPr="007E0B31" w14:paraId="18D79B61" w14:textId="77777777" w:rsidTr="56B5777B">
        <w:trPr>
          <w:cantSplit/>
        </w:trPr>
        <w:tc>
          <w:tcPr>
            <w:tcW w:w="2884" w:type="dxa"/>
          </w:tcPr>
          <w:p w14:paraId="36327F4B" w14:textId="77777777" w:rsidR="00CE2E54" w:rsidRPr="007E0B31" w:rsidRDefault="00CE2E54" w:rsidP="00CE2E54">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CE2E54" w:rsidRPr="007E0B31" w:rsidRDefault="00CE2E54" w:rsidP="00CE2E54">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CE2E54" w:rsidRPr="007E0B31" w14:paraId="41B039F0" w14:textId="77777777" w:rsidTr="56B5777B">
        <w:trPr>
          <w:cantSplit/>
        </w:trPr>
        <w:tc>
          <w:tcPr>
            <w:tcW w:w="2884" w:type="dxa"/>
          </w:tcPr>
          <w:p w14:paraId="2270971B" w14:textId="77777777" w:rsidR="00CE2E54" w:rsidRPr="007E0B31" w:rsidRDefault="00CE2E54" w:rsidP="00CE2E54">
            <w:pPr>
              <w:pStyle w:val="Level1Text"/>
              <w:tabs>
                <w:tab w:val="left" w:pos="0"/>
              </w:tabs>
              <w:ind w:left="0" w:firstLine="0"/>
              <w:jc w:val="both"/>
              <w:rPr>
                <w:rFonts w:cs="Arial"/>
                <w:b/>
                <w:color w:val="auto"/>
                <w:lang w:val="en-GB"/>
              </w:rPr>
            </w:pPr>
            <w:r w:rsidRPr="007E0B31">
              <w:rPr>
                <w:rFonts w:cs="Arial"/>
                <w:b/>
                <w:color w:val="auto"/>
                <w:lang w:val="en-GB"/>
              </w:rPr>
              <w:lastRenderedPageBreak/>
              <w:t>HVDC Converter Station</w:t>
            </w:r>
          </w:p>
        </w:tc>
        <w:tc>
          <w:tcPr>
            <w:tcW w:w="6634" w:type="dxa"/>
          </w:tcPr>
          <w:p w14:paraId="5461A97E" w14:textId="77777777" w:rsidR="00CE2E54" w:rsidRPr="007E0B31" w:rsidRDefault="00CE2E54" w:rsidP="00CE2E54">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CE2E54" w:rsidRPr="007E0B31" w14:paraId="50416B33" w14:textId="77777777" w:rsidTr="56B5777B">
        <w:trPr>
          <w:cantSplit/>
        </w:trPr>
        <w:tc>
          <w:tcPr>
            <w:tcW w:w="2884" w:type="dxa"/>
          </w:tcPr>
          <w:p w14:paraId="20AB8CFF" w14:textId="77777777" w:rsidR="00CE2E54" w:rsidRPr="007E0B31" w:rsidRDefault="00CE2E54" w:rsidP="00CE2E54">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CE2E54" w:rsidRPr="007E0B31" w:rsidRDefault="00CE2E54" w:rsidP="00CE2E54">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CE2E54" w:rsidRPr="007E0B31" w14:paraId="1C094FB8" w14:textId="77777777" w:rsidTr="56B5777B">
        <w:trPr>
          <w:cantSplit/>
        </w:trPr>
        <w:tc>
          <w:tcPr>
            <w:tcW w:w="2884" w:type="dxa"/>
          </w:tcPr>
          <w:p w14:paraId="78BA74BE" w14:textId="77777777" w:rsidR="00CE2E54" w:rsidRPr="007E0B31" w:rsidRDefault="00CE2E54" w:rsidP="00CE2E54">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CE2E54" w:rsidRPr="007E0B31" w:rsidRDefault="00CE2E54" w:rsidP="00CE2E54">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CE2E54" w:rsidRPr="007E0B31" w14:paraId="1593983F" w14:textId="77777777" w:rsidTr="56B5777B">
        <w:trPr>
          <w:cantSplit/>
        </w:trPr>
        <w:tc>
          <w:tcPr>
            <w:tcW w:w="2884" w:type="dxa"/>
          </w:tcPr>
          <w:p w14:paraId="2C43FD71" w14:textId="77777777" w:rsidR="00CE2E54" w:rsidRPr="007E0B31" w:rsidRDefault="00CE2E54" w:rsidP="00CE2E54">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CE2E54" w:rsidRPr="007E0B31" w:rsidRDefault="00CE2E54" w:rsidP="00CE2E54">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CE2E54" w:rsidRPr="007E0B31" w14:paraId="19165DC7" w14:textId="77777777" w:rsidTr="56B5777B">
        <w:trPr>
          <w:cantSplit/>
        </w:trPr>
        <w:tc>
          <w:tcPr>
            <w:tcW w:w="2884" w:type="dxa"/>
          </w:tcPr>
          <w:p w14:paraId="5A44655A" w14:textId="77777777" w:rsidR="00CE2E54" w:rsidRPr="007E0B31" w:rsidRDefault="00CE2E54" w:rsidP="00CE2E54">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CE2E54" w:rsidRPr="007E0B31" w:rsidRDefault="00CE2E54" w:rsidP="00CE2E54">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CE2E54" w:rsidRPr="007E0B31" w14:paraId="2D98393C" w14:textId="77777777" w:rsidTr="56B5777B">
        <w:trPr>
          <w:cantSplit/>
        </w:trPr>
        <w:tc>
          <w:tcPr>
            <w:tcW w:w="2884" w:type="dxa"/>
          </w:tcPr>
          <w:p w14:paraId="0863E908" w14:textId="77777777" w:rsidR="00CE2E54" w:rsidRPr="007E0B31" w:rsidRDefault="00CE2E54" w:rsidP="00CE2E54">
            <w:pPr>
              <w:pStyle w:val="Arial11Bold"/>
              <w:rPr>
                <w:rFonts w:cs="Arial"/>
              </w:rPr>
            </w:pPr>
            <w:r w:rsidRPr="007E0B31">
              <w:rPr>
                <w:rFonts w:cs="Arial"/>
              </w:rPr>
              <w:t>IEC</w:t>
            </w:r>
          </w:p>
        </w:tc>
        <w:tc>
          <w:tcPr>
            <w:tcW w:w="6634" w:type="dxa"/>
          </w:tcPr>
          <w:p w14:paraId="7BEF7CEB" w14:textId="77777777" w:rsidR="00CE2E54" w:rsidRPr="007E0B31" w:rsidRDefault="00CE2E54" w:rsidP="00CE2E54">
            <w:pPr>
              <w:pStyle w:val="TableArial11"/>
              <w:rPr>
                <w:rFonts w:cs="Arial"/>
              </w:rPr>
            </w:pPr>
            <w:r w:rsidRPr="007E0B31">
              <w:rPr>
                <w:rFonts w:cs="Arial"/>
              </w:rPr>
              <w:t>International Electrotechnical Commission.</w:t>
            </w:r>
          </w:p>
        </w:tc>
      </w:tr>
      <w:tr w:rsidR="00CE2E54" w:rsidRPr="007E0B31" w14:paraId="6C3D9361" w14:textId="77777777" w:rsidTr="56B5777B">
        <w:trPr>
          <w:cantSplit/>
        </w:trPr>
        <w:tc>
          <w:tcPr>
            <w:tcW w:w="2884" w:type="dxa"/>
          </w:tcPr>
          <w:p w14:paraId="43D881FF" w14:textId="77777777" w:rsidR="00CE2E54" w:rsidRPr="007E0B31" w:rsidRDefault="00CE2E54" w:rsidP="00CE2E54">
            <w:pPr>
              <w:pStyle w:val="Arial11Bold"/>
              <w:rPr>
                <w:rFonts w:cs="Arial"/>
              </w:rPr>
            </w:pPr>
            <w:r w:rsidRPr="007E0B31">
              <w:rPr>
                <w:rFonts w:cs="Arial"/>
              </w:rPr>
              <w:t>IEC Standard</w:t>
            </w:r>
          </w:p>
        </w:tc>
        <w:tc>
          <w:tcPr>
            <w:tcW w:w="6634" w:type="dxa"/>
          </w:tcPr>
          <w:p w14:paraId="63FFED40" w14:textId="77777777" w:rsidR="00CE2E54" w:rsidRPr="007E0B31" w:rsidRDefault="00CE2E54" w:rsidP="00CE2E54">
            <w:pPr>
              <w:pStyle w:val="TableArial11"/>
              <w:rPr>
                <w:rFonts w:cs="Arial"/>
              </w:rPr>
            </w:pPr>
            <w:r w:rsidRPr="007E0B31">
              <w:rPr>
                <w:rFonts w:cs="Arial"/>
              </w:rPr>
              <w:t>A standard approved by the International Electrotechnical Commission.</w:t>
            </w:r>
          </w:p>
        </w:tc>
      </w:tr>
      <w:tr w:rsidR="00CE2E54" w:rsidRPr="007E0B31" w14:paraId="05347EF0" w14:textId="77777777" w:rsidTr="56B5777B">
        <w:trPr>
          <w:cantSplit/>
        </w:trPr>
        <w:tc>
          <w:tcPr>
            <w:tcW w:w="2884" w:type="dxa"/>
          </w:tcPr>
          <w:p w14:paraId="114BD5FE" w14:textId="77777777" w:rsidR="00CE2E54" w:rsidRPr="007E0B31" w:rsidRDefault="00CE2E54" w:rsidP="00CE2E54">
            <w:pPr>
              <w:pStyle w:val="Arial11Bold"/>
              <w:rPr>
                <w:rFonts w:cs="Arial"/>
              </w:rPr>
            </w:pPr>
            <w:r w:rsidRPr="007E0B31">
              <w:rPr>
                <w:rFonts w:cs="Arial"/>
              </w:rPr>
              <w:t>Implementation Date</w:t>
            </w:r>
          </w:p>
        </w:tc>
        <w:tc>
          <w:tcPr>
            <w:tcW w:w="6634" w:type="dxa"/>
          </w:tcPr>
          <w:p w14:paraId="255D3E87" w14:textId="77777777" w:rsidR="00CE2E54" w:rsidRPr="007E0B31" w:rsidRDefault="00CE2E54" w:rsidP="00CE2E54">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CE2E54" w:rsidRPr="007E0B31" w14:paraId="7B49F661" w14:textId="77777777" w:rsidTr="56B5777B">
        <w:trPr>
          <w:cantSplit/>
        </w:trPr>
        <w:tc>
          <w:tcPr>
            <w:tcW w:w="2884" w:type="dxa"/>
          </w:tcPr>
          <w:p w14:paraId="49F67203" w14:textId="77777777" w:rsidR="00CE2E54" w:rsidRPr="007E0B31" w:rsidRDefault="00CE2E54" w:rsidP="00CE2E54">
            <w:pPr>
              <w:pStyle w:val="Arial11Bold"/>
              <w:rPr>
                <w:rFonts w:cs="Arial"/>
              </w:rPr>
            </w:pPr>
            <w:r w:rsidRPr="007E0B31">
              <w:rPr>
                <w:rFonts w:cs="Arial"/>
              </w:rPr>
              <w:t>Implementing Safety Co-ordinator</w:t>
            </w:r>
          </w:p>
        </w:tc>
        <w:tc>
          <w:tcPr>
            <w:tcW w:w="6634" w:type="dxa"/>
          </w:tcPr>
          <w:p w14:paraId="0E80B91B" w14:textId="77777777" w:rsidR="00CE2E54" w:rsidRPr="007E0B31" w:rsidRDefault="00CE2E54" w:rsidP="00CE2E54">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CE2E54" w:rsidRPr="007E0B31" w14:paraId="26018E72" w14:textId="77777777" w:rsidTr="56B5777B">
        <w:trPr>
          <w:cantSplit/>
        </w:trPr>
        <w:tc>
          <w:tcPr>
            <w:tcW w:w="2884" w:type="dxa"/>
          </w:tcPr>
          <w:p w14:paraId="5F7DE292" w14:textId="77777777" w:rsidR="00CE2E54" w:rsidRPr="007E0B31" w:rsidRDefault="00CE2E54" w:rsidP="00CE2E54">
            <w:pPr>
              <w:pStyle w:val="Arial11Bold"/>
              <w:rPr>
                <w:rFonts w:cs="Arial"/>
              </w:rPr>
            </w:pPr>
            <w:r w:rsidRPr="007E0B31">
              <w:rPr>
                <w:rFonts w:cs="Arial"/>
              </w:rPr>
              <w:t>Import Usable</w:t>
            </w:r>
          </w:p>
        </w:tc>
        <w:tc>
          <w:tcPr>
            <w:tcW w:w="6634" w:type="dxa"/>
          </w:tcPr>
          <w:p w14:paraId="7B69D446" w14:textId="77777777" w:rsidR="00CE2E54" w:rsidRPr="007E0B31" w:rsidRDefault="00CE2E54" w:rsidP="00CE2E54">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CE2E54" w:rsidRPr="007E0B31" w14:paraId="4287BA38" w14:textId="77777777" w:rsidTr="56B5777B">
        <w:trPr>
          <w:cantSplit/>
        </w:trPr>
        <w:tc>
          <w:tcPr>
            <w:tcW w:w="2884" w:type="dxa"/>
          </w:tcPr>
          <w:p w14:paraId="24C27F8F" w14:textId="77777777" w:rsidR="00CE2E54" w:rsidRPr="007E0B31" w:rsidRDefault="00CE2E54" w:rsidP="00CE2E54">
            <w:pPr>
              <w:pStyle w:val="Arial11Bold"/>
              <w:rPr>
                <w:rFonts w:cs="Arial"/>
              </w:rPr>
            </w:pPr>
            <w:r w:rsidRPr="007E0B31">
              <w:rPr>
                <w:rFonts w:cs="Arial"/>
              </w:rPr>
              <w:t>Incident Centre</w:t>
            </w:r>
          </w:p>
        </w:tc>
        <w:tc>
          <w:tcPr>
            <w:tcW w:w="6634" w:type="dxa"/>
          </w:tcPr>
          <w:p w14:paraId="54A46A1D" w14:textId="72BD2A9D" w:rsidR="00CE2E54" w:rsidRPr="007E0B31" w:rsidRDefault="00CE2E54" w:rsidP="00CE2E54">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CE2E54" w:rsidRPr="007E0B31" w14:paraId="541F315D" w14:textId="77777777" w:rsidTr="56B5777B">
        <w:trPr>
          <w:cantSplit/>
        </w:trPr>
        <w:tc>
          <w:tcPr>
            <w:tcW w:w="2884" w:type="dxa"/>
          </w:tcPr>
          <w:p w14:paraId="6BFFCE75" w14:textId="77777777" w:rsidR="00CE2E54" w:rsidRPr="007E0B31" w:rsidRDefault="00CE2E54" w:rsidP="00CE2E54">
            <w:pPr>
              <w:pStyle w:val="Arial11Bold"/>
              <w:rPr>
                <w:rFonts w:cs="Arial"/>
              </w:rPr>
            </w:pPr>
            <w:r w:rsidRPr="007E0B31">
              <w:rPr>
                <w:rFonts w:cs="Arial"/>
              </w:rPr>
              <w:t>Independent Back-Up Protection</w:t>
            </w:r>
          </w:p>
        </w:tc>
        <w:tc>
          <w:tcPr>
            <w:tcW w:w="6634" w:type="dxa"/>
          </w:tcPr>
          <w:p w14:paraId="4FA04FB8" w14:textId="77777777" w:rsidR="00CE2E54" w:rsidRPr="007E0B31" w:rsidRDefault="00CE2E54" w:rsidP="00CE2E54">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CE2E54" w:rsidRPr="007E0B31" w14:paraId="272081DF" w14:textId="77777777" w:rsidTr="56B5777B">
        <w:trPr>
          <w:cantSplit/>
        </w:trPr>
        <w:tc>
          <w:tcPr>
            <w:tcW w:w="2884" w:type="dxa"/>
          </w:tcPr>
          <w:p w14:paraId="4BB5AFBA" w14:textId="77777777" w:rsidR="00CE2E54" w:rsidRPr="007E0B31" w:rsidRDefault="00CE2E54" w:rsidP="00CE2E54">
            <w:pPr>
              <w:pStyle w:val="Arial11Bold"/>
              <w:rPr>
                <w:rFonts w:cs="Arial"/>
              </w:rPr>
            </w:pPr>
            <w:r w:rsidRPr="007E0B31">
              <w:rPr>
                <w:rFonts w:cs="Arial"/>
              </w:rPr>
              <w:t>Independent Main Protection</w:t>
            </w:r>
          </w:p>
        </w:tc>
        <w:tc>
          <w:tcPr>
            <w:tcW w:w="6634" w:type="dxa"/>
          </w:tcPr>
          <w:p w14:paraId="14233E7A" w14:textId="77777777" w:rsidR="00CE2E54" w:rsidRPr="007E0B31" w:rsidRDefault="00CE2E54" w:rsidP="00CE2E54">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CE2E54" w:rsidRPr="007E0B31" w14:paraId="0DA774CA" w14:textId="77777777" w:rsidTr="56B5777B">
        <w:trPr>
          <w:cantSplit/>
        </w:trPr>
        <w:tc>
          <w:tcPr>
            <w:tcW w:w="2884" w:type="dxa"/>
          </w:tcPr>
          <w:p w14:paraId="252320A7" w14:textId="77777777" w:rsidR="00CE2E54" w:rsidRPr="007E0B31" w:rsidRDefault="00CE2E54" w:rsidP="00CE2E54">
            <w:pPr>
              <w:pStyle w:val="Arial11Bold"/>
              <w:rPr>
                <w:rFonts w:cs="Arial"/>
              </w:rPr>
            </w:pPr>
            <w:r w:rsidRPr="007E0B31">
              <w:rPr>
                <w:rFonts w:cs="Arial"/>
              </w:rPr>
              <w:t>Indicated Constraint Boundary Margin</w:t>
            </w:r>
          </w:p>
        </w:tc>
        <w:tc>
          <w:tcPr>
            <w:tcW w:w="6634" w:type="dxa"/>
          </w:tcPr>
          <w:p w14:paraId="4FA87BF0" w14:textId="77777777" w:rsidR="00CE2E54" w:rsidRPr="007E0B31" w:rsidRDefault="00CE2E54" w:rsidP="00CE2E54">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CE2E54" w:rsidRPr="007E0B31" w14:paraId="61863565" w14:textId="77777777" w:rsidTr="56B5777B">
        <w:trPr>
          <w:cantSplit/>
        </w:trPr>
        <w:tc>
          <w:tcPr>
            <w:tcW w:w="2884" w:type="dxa"/>
          </w:tcPr>
          <w:p w14:paraId="6C38319C" w14:textId="77777777" w:rsidR="00CE2E54" w:rsidRPr="007E0B31" w:rsidRDefault="00CE2E54" w:rsidP="00CE2E54">
            <w:pPr>
              <w:pStyle w:val="Arial11Bold"/>
              <w:rPr>
                <w:rFonts w:cs="Arial"/>
              </w:rPr>
            </w:pPr>
            <w:r w:rsidRPr="007E0B31">
              <w:rPr>
                <w:rFonts w:cs="Arial"/>
              </w:rPr>
              <w:t>Indicated Imbalance</w:t>
            </w:r>
          </w:p>
        </w:tc>
        <w:tc>
          <w:tcPr>
            <w:tcW w:w="6634" w:type="dxa"/>
          </w:tcPr>
          <w:p w14:paraId="42D431C5" w14:textId="77777777" w:rsidR="00CE2E54" w:rsidRPr="007E0B31" w:rsidRDefault="00CE2E54" w:rsidP="00CE2E54">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CE2E54" w:rsidRPr="007E0B31" w14:paraId="15FAF20B" w14:textId="77777777" w:rsidTr="56B5777B">
        <w:trPr>
          <w:cantSplit/>
        </w:trPr>
        <w:tc>
          <w:tcPr>
            <w:tcW w:w="2884" w:type="dxa"/>
          </w:tcPr>
          <w:p w14:paraId="74BB53EE" w14:textId="77777777" w:rsidR="00CE2E54" w:rsidRPr="007E0B31" w:rsidRDefault="00CE2E54" w:rsidP="00CE2E54">
            <w:pPr>
              <w:pStyle w:val="Arial11Bold"/>
              <w:rPr>
                <w:rFonts w:cs="Arial"/>
              </w:rPr>
            </w:pPr>
            <w:r w:rsidRPr="007E0B31">
              <w:rPr>
                <w:rFonts w:cs="Arial"/>
              </w:rPr>
              <w:lastRenderedPageBreak/>
              <w:t>Indicated Margin</w:t>
            </w:r>
          </w:p>
        </w:tc>
        <w:tc>
          <w:tcPr>
            <w:tcW w:w="6634" w:type="dxa"/>
          </w:tcPr>
          <w:p w14:paraId="518FD569" w14:textId="77777777" w:rsidR="00CE2E54" w:rsidRPr="007E0B31" w:rsidRDefault="00CE2E54" w:rsidP="00CE2E54">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CE2E54" w:rsidRPr="007E0B31" w14:paraId="2A3705DD" w14:textId="77777777" w:rsidTr="56B5777B">
        <w:trPr>
          <w:cantSplit/>
        </w:trPr>
        <w:tc>
          <w:tcPr>
            <w:tcW w:w="2884" w:type="dxa"/>
          </w:tcPr>
          <w:p w14:paraId="421C3788" w14:textId="0C240CCC" w:rsidR="00CE2E54" w:rsidRPr="00051DEE" w:rsidRDefault="00CE2E54" w:rsidP="00CE2E54">
            <w:pPr>
              <w:pStyle w:val="Arial11Bold"/>
              <w:rPr>
                <w:rFonts w:cs="Arial"/>
              </w:rPr>
            </w:pPr>
            <w:r w:rsidRPr="002510FF">
              <w:rPr>
                <w:rFonts w:cs="Arial"/>
              </w:rPr>
              <w:t>Inertia Constant H</w:t>
            </w:r>
          </w:p>
        </w:tc>
        <w:tc>
          <w:tcPr>
            <w:tcW w:w="6634" w:type="dxa"/>
          </w:tcPr>
          <w:p w14:paraId="4F8B332C" w14:textId="5E0BA062" w:rsidR="00CE2E54" w:rsidRPr="00051DEE" w:rsidRDefault="00CE2E54" w:rsidP="00CE2E54">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CE2E54" w:rsidRPr="007E0B31" w14:paraId="38E6BE11" w14:textId="77777777" w:rsidTr="56B5777B">
        <w:trPr>
          <w:cantSplit/>
        </w:trPr>
        <w:tc>
          <w:tcPr>
            <w:tcW w:w="2884" w:type="dxa"/>
          </w:tcPr>
          <w:p w14:paraId="536C7300" w14:textId="7F14CB3B" w:rsidR="00CE2E54" w:rsidRPr="00051DEE" w:rsidRDefault="00CE2E54" w:rsidP="00CE2E54">
            <w:pPr>
              <w:pStyle w:val="Arial11Bold"/>
              <w:rPr>
                <w:rFonts w:cs="Arial"/>
              </w:rPr>
            </w:pPr>
            <w:r w:rsidRPr="002510FF">
              <w:rPr>
                <w:rFonts w:cs="Arial"/>
              </w:rPr>
              <w:t>Inertia Constant He</w:t>
            </w:r>
          </w:p>
        </w:tc>
        <w:tc>
          <w:tcPr>
            <w:tcW w:w="6634" w:type="dxa"/>
          </w:tcPr>
          <w:p w14:paraId="0284BA2B" w14:textId="5BC58B65" w:rsidR="00CE2E54" w:rsidRPr="00051DEE" w:rsidRDefault="00CE2E54" w:rsidP="00CE2E54">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CE2E54" w14:paraId="71C0240B" w14:textId="77777777" w:rsidTr="56B5777B">
        <w:trPr>
          <w:cantSplit/>
          <w:trHeight w:val="300"/>
        </w:trPr>
        <w:tc>
          <w:tcPr>
            <w:tcW w:w="2884" w:type="dxa"/>
          </w:tcPr>
          <w:p w14:paraId="50E83426" w14:textId="77777777" w:rsidR="00CE2E54" w:rsidRDefault="00CE2E54" w:rsidP="00CE2E54">
            <w:pPr>
              <w:pStyle w:val="Arial11Bold"/>
              <w:rPr>
                <w:rFonts w:cs="Arial"/>
              </w:rPr>
            </w:pPr>
            <w:r w:rsidRPr="38E6A229">
              <w:rPr>
                <w:rFonts w:cs="Arial"/>
              </w:rPr>
              <w:t>Information Request Notice</w:t>
            </w:r>
          </w:p>
        </w:tc>
        <w:tc>
          <w:tcPr>
            <w:tcW w:w="6634" w:type="dxa"/>
          </w:tcPr>
          <w:p w14:paraId="77256C7E" w14:textId="77777777" w:rsidR="00CE2E54" w:rsidRDefault="00CE2E54" w:rsidP="00CE2E54">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 requirements for relevant information in accordance with section 172 of the Energy Act 2023. This will be prepared in accordance with </w:t>
            </w:r>
            <w:r w:rsidRPr="38E6A229">
              <w:rPr>
                <w:rFonts w:cs="Arial"/>
                <w:b/>
                <w:bCs/>
              </w:rPr>
              <w:t xml:space="preserve">The Company’s </w:t>
            </w:r>
            <w:r w:rsidRPr="004E64E8">
              <w:rPr>
                <w:rFonts w:cs="Arial"/>
              </w:rPr>
              <w:t>published</w:t>
            </w:r>
            <w:r w:rsidRPr="38E6A229">
              <w:rPr>
                <w:rFonts w:cs="Arial"/>
              </w:rPr>
              <w:t xml:space="preserve"> </w:t>
            </w:r>
            <w:r w:rsidRPr="38E6A229">
              <w:rPr>
                <w:rFonts w:cs="Arial"/>
                <w:b/>
                <w:bCs/>
              </w:rPr>
              <w:t>Information Request Statement.</w:t>
            </w:r>
          </w:p>
        </w:tc>
      </w:tr>
      <w:tr w:rsidR="00CE2E54" w14:paraId="1E8F61DB" w14:textId="77777777" w:rsidTr="56B5777B">
        <w:trPr>
          <w:cantSplit/>
          <w:trHeight w:val="300"/>
        </w:trPr>
        <w:tc>
          <w:tcPr>
            <w:tcW w:w="2884" w:type="dxa"/>
          </w:tcPr>
          <w:p w14:paraId="7333A704" w14:textId="77777777" w:rsidR="00CE2E54" w:rsidRDefault="00CE2E54" w:rsidP="00CE2E54">
            <w:pPr>
              <w:pStyle w:val="Arial11Bold"/>
              <w:rPr>
                <w:rFonts w:cs="Arial"/>
              </w:rPr>
            </w:pPr>
            <w:r w:rsidRPr="38E6A229">
              <w:rPr>
                <w:rFonts w:cs="Arial"/>
              </w:rPr>
              <w:t>Information Request Statement</w:t>
            </w:r>
          </w:p>
        </w:tc>
        <w:tc>
          <w:tcPr>
            <w:tcW w:w="6634" w:type="dxa"/>
          </w:tcPr>
          <w:p w14:paraId="1F9B2962" w14:textId="77777777" w:rsidR="00CE2E54" w:rsidRDefault="00CE2E54" w:rsidP="00CE2E54">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 xml:space="preserve">ESO Licence </w:t>
            </w:r>
            <w:r w:rsidRPr="38E6A229">
              <w:rPr>
                <w:rFonts w:cs="Arial"/>
              </w:rPr>
              <w:t xml:space="preserve">and </w:t>
            </w:r>
            <w:r w:rsidRPr="38E6A229">
              <w:rPr>
                <w:rFonts w:cs="Arial"/>
                <w:b/>
                <w:bCs/>
              </w:rPr>
              <w:t>GSP Licence</w:t>
            </w:r>
            <w:r w:rsidRPr="38E6A229">
              <w:rPr>
                <w:rFonts w:cs="Arial"/>
              </w:rPr>
              <w:t xml:space="preserve">, setting out the process that </w:t>
            </w:r>
            <w:r w:rsidRPr="38E6A229">
              <w:rPr>
                <w:rFonts w:cs="Arial"/>
                <w:b/>
                <w:bCs/>
              </w:rPr>
              <w:t>The Company</w:t>
            </w:r>
            <w:r w:rsidRPr="38E6A229">
              <w:rPr>
                <w:rFonts w:cs="Arial"/>
              </w:rPr>
              <w:t xml:space="preserve"> will follow when requesting information from relevant parties by the issue of an </w:t>
            </w:r>
            <w:r w:rsidRPr="38E6A229">
              <w:rPr>
                <w:rFonts w:cs="Arial"/>
                <w:b/>
                <w:bCs/>
              </w:rPr>
              <w:t>Information Request Notice.</w:t>
            </w:r>
          </w:p>
        </w:tc>
      </w:tr>
      <w:tr w:rsidR="00CE2E54" w:rsidRPr="007E0B31" w14:paraId="5D104123" w14:textId="77777777" w:rsidTr="56B5777B">
        <w:trPr>
          <w:cantSplit/>
        </w:trPr>
        <w:tc>
          <w:tcPr>
            <w:tcW w:w="2884" w:type="dxa"/>
          </w:tcPr>
          <w:p w14:paraId="57243BC1" w14:textId="77777777" w:rsidR="00CE2E54" w:rsidRPr="007E0B31" w:rsidRDefault="00CE2E54" w:rsidP="00CE2E54">
            <w:pPr>
              <w:pStyle w:val="Arial11Bold"/>
              <w:rPr>
                <w:rFonts w:cs="Arial"/>
              </w:rPr>
            </w:pPr>
            <w:r w:rsidRPr="007E0B31">
              <w:rPr>
                <w:rFonts w:cs="Arial"/>
              </w:rPr>
              <w:t>Installation Document</w:t>
            </w:r>
          </w:p>
        </w:tc>
        <w:tc>
          <w:tcPr>
            <w:tcW w:w="6634" w:type="dxa"/>
          </w:tcPr>
          <w:p w14:paraId="241537F4" w14:textId="77777777" w:rsidR="00CE2E54" w:rsidRPr="007E0B31" w:rsidRDefault="00CE2E54" w:rsidP="00CE2E54">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CE2E54" w:rsidRPr="007E0B31" w14:paraId="1F945CAA" w14:textId="77777777" w:rsidTr="56B5777B">
        <w:trPr>
          <w:cantSplit/>
        </w:trPr>
        <w:tc>
          <w:tcPr>
            <w:tcW w:w="2884" w:type="dxa"/>
          </w:tcPr>
          <w:p w14:paraId="539FD014" w14:textId="77777777" w:rsidR="00CE2E54" w:rsidRPr="007E0B31" w:rsidRDefault="00CE2E54" w:rsidP="00CE2E54">
            <w:pPr>
              <w:pStyle w:val="Arial11Bold"/>
              <w:rPr>
                <w:rFonts w:cs="Arial"/>
              </w:rPr>
            </w:pPr>
            <w:r w:rsidRPr="007E0B31">
              <w:rPr>
                <w:rFonts w:cs="Arial"/>
              </w:rPr>
              <w:t>Instructor Facilities</w:t>
            </w:r>
          </w:p>
        </w:tc>
        <w:tc>
          <w:tcPr>
            <w:tcW w:w="6634" w:type="dxa"/>
          </w:tcPr>
          <w:p w14:paraId="34FE6C7A" w14:textId="77777777" w:rsidR="00CE2E54" w:rsidRPr="007E0B31" w:rsidRDefault="00CE2E54" w:rsidP="00CE2E54">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CE2E54" w:rsidRPr="007E0B31" w14:paraId="2377D659" w14:textId="77777777" w:rsidTr="56B5777B">
        <w:trPr>
          <w:cantSplit/>
        </w:trPr>
        <w:tc>
          <w:tcPr>
            <w:tcW w:w="2884" w:type="dxa"/>
          </w:tcPr>
          <w:p w14:paraId="19B39F28" w14:textId="77777777" w:rsidR="00CE2E54" w:rsidRPr="007E0B31" w:rsidRDefault="00CE2E54" w:rsidP="00CE2E54">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CE2E54" w:rsidRPr="007E0B31" w:rsidRDefault="00CE2E54" w:rsidP="00CE2E54">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CE2E54" w:rsidRPr="007E0B31" w14:paraId="477F8729" w14:textId="77777777" w:rsidTr="56B5777B">
        <w:trPr>
          <w:cantSplit/>
        </w:trPr>
        <w:tc>
          <w:tcPr>
            <w:tcW w:w="2884" w:type="dxa"/>
          </w:tcPr>
          <w:p w14:paraId="4766D9CA" w14:textId="77777777" w:rsidR="00CE2E54" w:rsidRPr="007E0B31" w:rsidRDefault="00CE2E54" w:rsidP="00CE2E54">
            <w:pPr>
              <w:pStyle w:val="Arial11Bold"/>
              <w:rPr>
                <w:rFonts w:cs="Arial"/>
              </w:rPr>
            </w:pPr>
            <w:r w:rsidRPr="007E0B31">
              <w:rPr>
                <w:rFonts w:cs="Arial"/>
              </w:rPr>
              <w:t>Intellectual Property" or "IPRs</w:t>
            </w:r>
          </w:p>
        </w:tc>
        <w:tc>
          <w:tcPr>
            <w:tcW w:w="6634" w:type="dxa"/>
          </w:tcPr>
          <w:p w14:paraId="4FBE02D5" w14:textId="77777777" w:rsidR="00CE2E54" w:rsidRPr="007E0B31" w:rsidRDefault="00CE2E54" w:rsidP="00CE2E54">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CE2E54" w:rsidRPr="007E0B31" w14:paraId="4EF3A882" w14:textId="77777777" w:rsidTr="56B5777B">
        <w:trPr>
          <w:cantSplit/>
        </w:trPr>
        <w:tc>
          <w:tcPr>
            <w:tcW w:w="2884" w:type="dxa"/>
          </w:tcPr>
          <w:p w14:paraId="5A3DE7CB" w14:textId="647F140D" w:rsidR="00CE2E54" w:rsidRPr="007E0B31" w:rsidRDefault="00CE2E54" w:rsidP="00CE2E54">
            <w:pPr>
              <w:pStyle w:val="Arial11Bold"/>
              <w:rPr>
                <w:rFonts w:cs="Arial"/>
              </w:rPr>
            </w:pPr>
            <w:r>
              <w:rPr>
                <w:rFonts w:cs="Arial"/>
              </w:rPr>
              <w:t>Interconnector</w:t>
            </w:r>
          </w:p>
        </w:tc>
        <w:tc>
          <w:tcPr>
            <w:tcW w:w="6634" w:type="dxa"/>
          </w:tcPr>
          <w:p w14:paraId="13F23BFA" w14:textId="74CDDFA8" w:rsidR="00CE2E54" w:rsidRPr="007E0B31" w:rsidRDefault="00CE2E54" w:rsidP="00CE2E54">
            <w:pPr>
              <w:pStyle w:val="TableArial11"/>
              <w:rPr>
                <w:rFonts w:cs="Arial"/>
              </w:rPr>
            </w:pPr>
            <w:r>
              <w:rPr>
                <w:rFonts w:cs="Arial"/>
              </w:rPr>
              <w:t xml:space="preserve">as defined in the </w:t>
            </w:r>
            <w:r w:rsidRPr="00E71BE7">
              <w:rPr>
                <w:rFonts w:cs="Arial"/>
                <w:b/>
                <w:bCs/>
              </w:rPr>
              <w:t>BSC</w:t>
            </w:r>
          </w:p>
        </w:tc>
      </w:tr>
      <w:tr w:rsidR="00CE2E54" w:rsidRPr="007E0B31" w14:paraId="2FCFAD31" w14:textId="77777777" w:rsidTr="56B5777B">
        <w:trPr>
          <w:cantSplit/>
        </w:trPr>
        <w:tc>
          <w:tcPr>
            <w:tcW w:w="2884" w:type="dxa"/>
          </w:tcPr>
          <w:p w14:paraId="02710B50" w14:textId="77777777" w:rsidR="00CE2E54" w:rsidRPr="007E0B31" w:rsidRDefault="00CE2E54" w:rsidP="00CE2E54">
            <w:pPr>
              <w:pStyle w:val="Arial11Bold"/>
              <w:rPr>
                <w:rFonts w:cs="Arial"/>
              </w:rPr>
            </w:pPr>
            <w:r w:rsidRPr="007E0B31">
              <w:rPr>
                <w:rFonts w:cs="Arial"/>
              </w:rPr>
              <w:t>Interconnection Agreement</w:t>
            </w:r>
          </w:p>
        </w:tc>
        <w:tc>
          <w:tcPr>
            <w:tcW w:w="6634" w:type="dxa"/>
          </w:tcPr>
          <w:p w14:paraId="45CBA041" w14:textId="5E18B7DA" w:rsidR="00CE2E54" w:rsidRPr="007E0B31" w:rsidRDefault="00CE2E54" w:rsidP="00CE2E54">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CE2E54" w:rsidRPr="007E0B31" w14:paraId="2BC48186" w14:textId="77777777" w:rsidTr="56B5777B">
        <w:trPr>
          <w:cantSplit/>
        </w:trPr>
        <w:tc>
          <w:tcPr>
            <w:tcW w:w="2884" w:type="dxa"/>
          </w:tcPr>
          <w:p w14:paraId="4D33F788" w14:textId="77777777" w:rsidR="00CE2E54" w:rsidRPr="007E0B31" w:rsidRDefault="00CE2E54" w:rsidP="00CE2E54">
            <w:pPr>
              <w:pStyle w:val="Arial11Bold"/>
              <w:rPr>
                <w:rFonts w:cs="Arial"/>
              </w:rPr>
            </w:pPr>
            <w:r w:rsidRPr="007E0B31">
              <w:rPr>
                <w:rFonts w:cs="Arial"/>
              </w:rPr>
              <w:t>Interconnector Export Capacity</w:t>
            </w:r>
          </w:p>
        </w:tc>
        <w:tc>
          <w:tcPr>
            <w:tcW w:w="6634" w:type="dxa"/>
          </w:tcPr>
          <w:p w14:paraId="5DAC083A" w14:textId="77777777" w:rsidR="00CE2E54" w:rsidRPr="007E0B31" w:rsidRDefault="00CE2E54" w:rsidP="00CE2E54">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CE2E54" w:rsidRPr="007E0B31" w14:paraId="4FF599B1" w14:textId="77777777" w:rsidTr="56B5777B">
        <w:trPr>
          <w:cantSplit/>
        </w:trPr>
        <w:tc>
          <w:tcPr>
            <w:tcW w:w="2884" w:type="dxa"/>
          </w:tcPr>
          <w:p w14:paraId="2CA9AD19" w14:textId="77777777" w:rsidR="00CE2E54" w:rsidRPr="007E0B31" w:rsidRDefault="00CE2E54" w:rsidP="00CE2E54">
            <w:pPr>
              <w:pStyle w:val="Arial11Bold"/>
              <w:rPr>
                <w:rFonts w:cs="Arial"/>
              </w:rPr>
            </w:pPr>
            <w:r w:rsidRPr="007E0B31">
              <w:rPr>
                <w:rFonts w:cs="Arial"/>
              </w:rPr>
              <w:lastRenderedPageBreak/>
              <w:t>Interconnector Import Capacity</w:t>
            </w:r>
          </w:p>
        </w:tc>
        <w:tc>
          <w:tcPr>
            <w:tcW w:w="6634" w:type="dxa"/>
          </w:tcPr>
          <w:p w14:paraId="04627380" w14:textId="77777777" w:rsidR="00CE2E54" w:rsidRPr="007E0B31" w:rsidRDefault="00CE2E54" w:rsidP="00CE2E54">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CE2E54" w:rsidRPr="007E0B31" w14:paraId="2F3AEF1F" w14:textId="77777777" w:rsidTr="56B5777B">
        <w:trPr>
          <w:cantSplit/>
        </w:trPr>
        <w:tc>
          <w:tcPr>
            <w:tcW w:w="2884" w:type="dxa"/>
          </w:tcPr>
          <w:p w14:paraId="1C15EAE1" w14:textId="77777777" w:rsidR="00CE2E54" w:rsidRPr="007E0B31" w:rsidRDefault="00CE2E54" w:rsidP="00CE2E54">
            <w:pPr>
              <w:pStyle w:val="Arial11Bold"/>
              <w:rPr>
                <w:rFonts w:cs="Arial"/>
              </w:rPr>
            </w:pPr>
            <w:r w:rsidRPr="007E0B31">
              <w:rPr>
                <w:rFonts w:cs="Arial"/>
              </w:rPr>
              <w:t>Interconnector Owner</w:t>
            </w:r>
          </w:p>
        </w:tc>
        <w:tc>
          <w:tcPr>
            <w:tcW w:w="6634" w:type="dxa"/>
          </w:tcPr>
          <w:p w14:paraId="0FE06979" w14:textId="77777777" w:rsidR="00CE2E54" w:rsidRPr="007E0B31" w:rsidRDefault="00CE2E54" w:rsidP="00CE2E54">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CE2E54" w:rsidRPr="007E0B31" w14:paraId="5F6DFE69" w14:textId="77777777" w:rsidTr="56B5777B">
        <w:trPr>
          <w:cantSplit/>
        </w:trPr>
        <w:tc>
          <w:tcPr>
            <w:tcW w:w="2884" w:type="dxa"/>
          </w:tcPr>
          <w:p w14:paraId="15B5C003" w14:textId="0D8C61F6" w:rsidR="00CE2E54" w:rsidRPr="007E0B31" w:rsidRDefault="00CE2E54" w:rsidP="00CE2E54">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CE2E54" w:rsidRPr="007E0B31" w:rsidRDefault="00CE2E54" w:rsidP="00CE2E54">
            <w:pPr>
              <w:pStyle w:val="TableArial11"/>
              <w:rPr>
                <w:rFonts w:cs="Arial"/>
              </w:rPr>
            </w:pPr>
            <w:r>
              <w:rPr>
                <w:rFonts w:cs="Arial"/>
              </w:rPr>
              <w:t xml:space="preserve">Has </w:t>
            </w:r>
            <w:r w:rsidRPr="000D298D">
              <w:rPr>
                <w:rFonts w:cs="Arial"/>
              </w:rPr>
              <w:t>the meaning given to that term in section BC1.A.3.</w:t>
            </w:r>
          </w:p>
        </w:tc>
      </w:tr>
      <w:tr w:rsidR="00CE2E54" w:rsidRPr="007E0B31" w14:paraId="01748928" w14:textId="77777777" w:rsidTr="56B5777B">
        <w:trPr>
          <w:cantSplit/>
        </w:trPr>
        <w:tc>
          <w:tcPr>
            <w:tcW w:w="2884" w:type="dxa"/>
          </w:tcPr>
          <w:p w14:paraId="02F43987" w14:textId="77777777" w:rsidR="00CE2E54" w:rsidRPr="007E0B31" w:rsidRDefault="00CE2E54" w:rsidP="00CE2E54">
            <w:pPr>
              <w:pStyle w:val="Arial11Bold"/>
              <w:rPr>
                <w:rFonts w:cs="Arial"/>
              </w:rPr>
            </w:pPr>
            <w:r w:rsidRPr="007E0B31">
              <w:rPr>
                <w:rFonts w:cs="Arial"/>
              </w:rPr>
              <w:t>Interconnector User</w:t>
            </w:r>
          </w:p>
        </w:tc>
        <w:tc>
          <w:tcPr>
            <w:tcW w:w="6634" w:type="dxa"/>
          </w:tcPr>
          <w:p w14:paraId="6E4FAB89" w14:textId="77777777" w:rsidR="00CE2E54" w:rsidRPr="007E0B31" w:rsidRDefault="00CE2E54" w:rsidP="00CE2E54">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CE2E54" w:rsidRPr="007E0B31" w14:paraId="68EE5DBC" w14:textId="77777777" w:rsidTr="56B5777B">
        <w:trPr>
          <w:cantSplit/>
        </w:trPr>
        <w:tc>
          <w:tcPr>
            <w:tcW w:w="2884" w:type="dxa"/>
          </w:tcPr>
          <w:p w14:paraId="6EBE7A9A" w14:textId="77777777" w:rsidR="00CE2E54" w:rsidRPr="007E0B31" w:rsidRDefault="00CE2E54" w:rsidP="00CE2E54">
            <w:pPr>
              <w:pStyle w:val="Arial11Bold"/>
              <w:rPr>
                <w:rFonts w:cs="Arial"/>
              </w:rPr>
            </w:pPr>
            <w:r w:rsidRPr="007E0B31">
              <w:rPr>
                <w:rFonts w:cs="Arial"/>
              </w:rPr>
              <w:t>Interface Agreement</w:t>
            </w:r>
          </w:p>
        </w:tc>
        <w:tc>
          <w:tcPr>
            <w:tcW w:w="6634" w:type="dxa"/>
          </w:tcPr>
          <w:p w14:paraId="1C725332" w14:textId="77777777" w:rsidR="00CE2E54" w:rsidRPr="007E0B31" w:rsidRDefault="00CE2E54" w:rsidP="00CE2E54">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CE2E54" w:rsidRPr="007E0B31" w14:paraId="29BE3A79" w14:textId="77777777" w:rsidTr="56B5777B">
        <w:trPr>
          <w:cantSplit/>
        </w:trPr>
        <w:tc>
          <w:tcPr>
            <w:tcW w:w="2884" w:type="dxa"/>
          </w:tcPr>
          <w:p w14:paraId="1B8ED475" w14:textId="77777777" w:rsidR="00CE2E54" w:rsidRPr="007E0B31" w:rsidRDefault="00CE2E54" w:rsidP="00CE2E54">
            <w:pPr>
              <w:pStyle w:val="Arial11Bold"/>
              <w:rPr>
                <w:rFonts w:cs="Arial"/>
                <w:highlight w:val="green"/>
              </w:rPr>
            </w:pPr>
            <w:r w:rsidRPr="007E0B31">
              <w:rPr>
                <w:rFonts w:cs="Arial"/>
              </w:rPr>
              <w:t>Interface Point</w:t>
            </w:r>
          </w:p>
        </w:tc>
        <w:tc>
          <w:tcPr>
            <w:tcW w:w="6634" w:type="dxa"/>
          </w:tcPr>
          <w:p w14:paraId="51795A34" w14:textId="77777777" w:rsidR="00CE2E54" w:rsidRPr="007E0B31" w:rsidRDefault="00CE2E54" w:rsidP="00CE2E54">
            <w:pPr>
              <w:pStyle w:val="TableArial11"/>
              <w:rPr>
                <w:rFonts w:cs="Arial"/>
              </w:rPr>
            </w:pPr>
            <w:r w:rsidRPr="007E0B31">
              <w:rPr>
                <w:rFonts w:cs="Arial"/>
              </w:rPr>
              <w:t>As the context admits or requires either;</w:t>
            </w:r>
          </w:p>
          <w:p w14:paraId="37866498" w14:textId="77777777" w:rsidR="00CE2E54" w:rsidRPr="007E0B31" w:rsidRDefault="00CE2E54" w:rsidP="00CE2E54">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CE2E54" w:rsidRPr="007E0B31" w:rsidRDefault="00CE2E54" w:rsidP="00CE2E54">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CE2E54" w:rsidRPr="007E0B31" w14:paraId="2C6BEDD2" w14:textId="77777777" w:rsidTr="56B5777B">
        <w:trPr>
          <w:cantSplit/>
        </w:trPr>
        <w:tc>
          <w:tcPr>
            <w:tcW w:w="2884" w:type="dxa"/>
          </w:tcPr>
          <w:p w14:paraId="01D5FAC5" w14:textId="77777777" w:rsidR="00CE2E54" w:rsidRPr="007E0B31" w:rsidRDefault="00CE2E54" w:rsidP="00CE2E54">
            <w:pPr>
              <w:pStyle w:val="Arial11Bold"/>
              <w:rPr>
                <w:rFonts w:cs="Arial"/>
              </w:rPr>
            </w:pPr>
            <w:r w:rsidRPr="007E0B31">
              <w:rPr>
                <w:rFonts w:cs="Arial"/>
              </w:rPr>
              <w:t>Interface Point Capacity</w:t>
            </w:r>
          </w:p>
        </w:tc>
        <w:tc>
          <w:tcPr>
            <w:tcW w:w="6634" w:type="dxa"/>
          </w:tcPr>
          <w:p w14:paraId="0901FDA2" w14:textId="77777777" w:rsidR="00CE2E54" w:rsidRPr="007E0B31" w:rsidRDefault="00CE2E54" w:rsidP="00CE2E54">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CE2E54" w:rsidRPr="007E0B31" w14:paraId="4A82B3D9" w14:textId="77777777" w:rsidTr="56B5777B">
        <w:trPr>
          <w:cantSplit/>
        </w:trPr>
        <w:tc>
          <w:tcPr>
            <w:tcW w:w="2884" w:type="dxa"/>
          </w:tcPr>
          <w:p w14:paraId="438F6413" w14:textId="77777777" w:rsidR="00CE2E54" w:rsidRPr="007E0B31" w:rsidRDefault="00CE2E54" w:rsidP="00CE2E54">
            <w:pPr>
              <w:pStyle w:val="Arial11Bold"/>
              <w:rPr>
                <w:rFonts w:cs="Arial"/>
                <w:highlight w:val="green"/>
              </w:rPr>
            </w:pPr>
            <w:r w:rsidRPr="007E0B31">
              <w:rPr>
                <w:rFonts w:cs="Arial"/>
              </w:rPr>
              <w:t>Interface Point Target Voltage/Power factor</w:t>
            </w:r>
          </w:p>
        </w:tc>
        <w:tc>
          <w:tcPr>
            <w:tcW w:w="6634" w:type="dxa"/>
          </w:tcPr>
          <w:p w14:paraId="6EFF12D7" w14:textId="755218E8" w:rsidR="00CE2E54" w:rsidRPr="007E0B31" w:rsidRDefault="00CE2E54" w:rsidP="00CE2E54">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CE2E54" w:rsidRPr="007E0B31" w14:paraId="367A9384" w14:textId="77777777" w:rsidTr="56B5777B">
        <w:trPr>
          <w:cantSplit/>
        </w:trPr>
        <w:tc>
          <w:tcPr>
            <w:tcW w:w="2884" w:type="dxa"/>
          </w:tcPr>
          <w:p w14:paraId="1C4F85FA" w14:textId="77777777" w:rsidR="00CE2E54" w:rsidRPr="00D95689" w:rsidRDefault="00CE2E54" w:rsidP="00CE2E54">
            <w:pPr>
              <w:pStyle w:val="Arial11Bold"/>
              <w:rPr>
                <w:rFonts w:cs="Arial"/>
              </w:rPr>
            </w:pPr>
            <w:bookmarkStart w:id="211" w:name="_DV_C25"/>
            <w:r w:rsidRPr="00D95689">
              <w:rPr>
                <w:rFonts w:cs="Arial"/>
                <w:bCs/>
                <w:rPrChange w:id="212" w:author="Stuart McLarnon (NESO)" w:date="2024-12-04T13:35:00Z">
                  <w:rPr>
                    <w:rFonts w:cs="Arial"/>
                    <w:bCs/>
                    <w:u w:val="single"/>
                  </w:rPr>
                </w:rPrChange>
              </w:rPr>
              <w:t>Interim-Balancing Compliance Notification</w:t>
            </w:r>
          </w:p>
        </w:tc>
        <w:tc>
          <w:tcPr>
            <w:tcW w:w="6634" w:type="dxa"/>
          </w:tcPr>
          <w:p w14:paraId="31D386E9" w14:textId="77777777" w:rsidR="00CE2E54" w:rsidRPr="00303C15" w:rsidRDefault="00CE2E54" w:rsidP="00CE2E54">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on or after 05-09-2024</w:t>
            </w:r>
            <w:r w:rsidRPr="00303C15">
              <w:rPr>
                <w:rFonts w:cs="Arial"/>
                <w:b/>
                <w:bCs/>
              </w:rPr>
              <w:t>,</w:t>
            </w:r>
            <w:r>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1AEB703D" w14:textId="77777777" w:rsidR="00CE2E54" w:rsidRPr="00303C15" w:rsidRDefault="00CE2E54" w:rsidP="00CE2E54">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553D9499" w14:textId="77777777" w:rsidR="00CE2E54" w:rsidRPr="007E0B31" w:rsidRDefault="00CE2E54" w:rsidP="00CE2E54">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CE2E54" w:rsidRPr="007E0B31" w14:paraId="5DAADA09" w14:textId="77777777" w:rsidTr="56B5777B">
        <w:trPr>
          <w:cantSplit/>
        </w:trPr>
        <w:tc>
          <w:tcPr>
            <w:tcW w:w="2884" w:type="dxa"/>
          </w:tcPr>
          <w:p w14:paraId="133A5B7C" w14:textId="36D70465" w:rsidR="00CE2E54" w:rsidRPr="007E0B31" w:rsidRDefault="00CE2E54" w:rsidP="00CE2E54">
            <w:pPr>
              <w:pStyle w:val="Arial11Bold"/>
              <w:rPr>
                <w:rFonts w:cs="Arial"/>
              </w:rPr>
            </w:pPr>
            <w:r w:rsidRPr="007E0B31">
              <w:rPr>
                <w:rFonts w:cs="Arial"/>
              </w:rPr>
              <w:lastRenderedPageBreak/>
              <w:t xml:space="preserve">Interim Operational Notification </w:t>
            </w:r>
            <w:r w:rsidRPr="007E0B31">
              <w:rPr>
                <w:rFonts w:cs="Arial"/>
                <w:b w:val="0"/>
              </w:rPr>
              <w:t>or</w:t>
            </w:r>
            <w:r w:rsidRPr="007E0B31">
              <w:rPr>
                <w:rFonts w:cs="Arial"/>
              </w:rPr>
              <w:t xml:space="preserve"> ION </w:t>
            </w:r>
            <w:bookmarkEnd w:id="211"/>
          </w:p>
        </w:tc>
        <w:tc>
          <w:tcPr>
            <w:tcW w:w="6634" w:type="dxa"/>
          </w:tcPr>
          <w:p w14:paraId="40D45ABF" w14:textId="409DC57C" w:rsidR="00CE2E54" w:rsidRPr="007E0B31" w:rsidRDefault="00CE2E54" w:rsidP="00CE2E54">
            <w:pPr>
              <w:pStyle w:val="TableArial11"/>
              <w:rPr>
                <w:rFonts w:cs="Arial"/>
              </w:rPr>
            </w:pPr>
            <w:bookmarkStart w:id="213"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213"/>
          </w:p>
          <w:p w14:paraId="2DAA1BCB" w14:textId="77777777" w:rsidR="00CE2E54" w:rsidRPr="007E0B31" w:rsidRDefault="00CE2E54" w:rsidP="00CE2E54">
            <w:pPr>
              <w:pStyle w:val="TableArial11"/>
              <w:ind w:left="567" w:hanging="567"/>
              <w:rPr>
                <w:rFonts w:cs="Arial"/>
              </w:rPr>
            </w:pPr>
            <w:bookmarkStart w:id="214" w:name="_DV_C27"/>
            <w:r w:rsidRPr="007E0B31">
              <w:rPr>
                <w:rFonts w:cs="Arial"/>
              </w:rPr>
              <w:t>(a)</w:t>
            </w:r>
            <w:r w:rsidRPr="007E0B31">
              <w:rPr>
                <w:rFonts w:cs="Arial"/>
              </w:rPr>
              <w:tab/>
              <w:t xml:space="preserve">with the Grid Code, and </w:t>
            </w:r>
            <w:bookmarkEnd w:id="214"/>
          </w:p>
          <w:p w14:paraId="71F8FC61" w14:textId="77777777" w:rsidR="00CE2E54" w:rsidRPr="007E0B31" w:rsidRDefault="00CE2E54" w:rsidP="00CE2E54">
            <w:pPr>
              <w:pStyle w:val="TableArial11"/>
              <w:ind w:left="567" w:hanging="567"/>
              <w:rPr>
                <w:rFonts w:cs="Arial"/>
              </w:rPr>
            </w:pPr>
            <w:bookmarkStart w:id="215"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15"/>
          </w:p>
          <w:p w14:paraId="77F719EF" w14:textId="77777777" w:rsidR="00CE2E54" w:rsidRPr="007E0B31" w:rsidRDefault="00CE2E54" w:rsidP="00CE2E54">
            <w:pPr>
              <w:pStyle w:val="TableArial11"/>
              <w:rPr>
                <w:rFonts w:cs="Arial"/>
                <w:u w:val="single"/>
              </w:rPr>
            </w:pPr>
            <w:bookmarkStart w:id="216"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216"/>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CE2E54" w:rsidRPr="007E0B31" w14:paraId="78927B55" w14:textId="77777777" w:rsidTr="56B5777B">
        <w:trPr>
          <w:cantSplit/>
        </w:trPr>
        <w:tc>
          <w:tcPr>
            <w:tcW w:w="2884" w:type="dxa"/>
          </w:tcPr>
          <w:p w14:paraId="7E7B80FA" w14:textId="77777777" w:rsidR="00CE2E54" w:rsidRPr="007E0B31" w:rsidRDefault="00CE2E54" w:rsidP="00CE2E54">
            <w:pPr>
              <w:pStyle w:val="Arial11Bold"/>
              <w:rPr>
                <w:rFonts w:cs="Arial"/>
              </w:rPr>
            </w:pPr>
            <w:r w:rsidRPr="007E0B31">
              <w:rPr>
                <w:rFonts w:cs="Arial"/>
              </w:rPr>
              <w:t>Intermittent Power Source</w:t>
            </w:r>
          </w:p>
        </w:tc>
        <w:tc>
          <w:tcPr>
            <w:tcW w:w="6634" w:type="dxa"/>
          </w:tcPr>
          <w:p w14:paraId="631004BC" w14:textId="4B244038" w:rsidR="00CE2E54" w:rsidRPr="007E0B31" w:rsidRDefault="00CE2E54" w:rsidP="00CE2E54">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CE2E54" w:rsidRPr="007E0B31" w14:paraId="0FF2C477" w14:textId="77777777" w:rsidTr="56B5777B">
        <w:trPr>
          <w:cantSplit/>
        </w:trPr>
        <w:tc>
          <w:tcPr>
            <w:tcW w:w="2884" w:type="dxa"/>
          </w:tcPr>
          <w:p w14:paraId="28EBC4C0" w14:textId="76EEE9C4" w:rsidR="00CE2E54" w:rsidRPr="00865ADF" w:rsidRDefault="00CE2E54" w:rsidP="00CE2E54">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CE2E54" w:rsidRPr="002510FF" w:rsidRDefault="00CE2E54" w:rsidP="00CE2E54">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CE2E54" w:rsidRPr="002510FF" w:rsidRDefault="00CE2E54" w:rsidP="00CE2E54">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CE2E54" w:rsidRPr="002510FF" w:rsidRDefault="00CE2E54" w:rsidP="00CE2E54">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CE2E54" w:rsidRPr="00865ADF" w:rsidRDefault="00CE2E54" w:rsidP="00CE2E54">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CE2E54" w:rsidRPr="007E0B31" w14:paraId="638863F5" w14:textId="77777777" w:rsidTr="56B5777B">
        <w:trPr>
          <w:cantSplit/>
        </w:trPr>
        <w:tc>
          <w:tcPr>
            <w:tcW w:w="2884" w:type="dxa"/>
          </w:tcPr>
          <w:p w14:paraId="26926052" w14:textId="77777777" w:rsidR="00CE2E54" w:rsidRPr="007E0B31" w:rsidRDefault="00CE2E54" w:rsidP="00CE2E54">
            <w:pPr>
              <w:pStyle w:val="Arial11Bold"/>
              <w:rPr>
                <w:rFonts w:cs="Arial"/>
              </w:rPr>
            </w:pPr>
            <w:r w:rsidRPr="007E0B31">
              <w:rPr>
                <w:rFonts w:cs="Arial"/>
              </w:rPr>
              <w:t>Intertripping</w:t>
            </w:r>
          </w:p>
        </w:tc>
        <w:tc>
          <w:tcPr>
            <w:tcW w:w="6634" w:type="dxa"/>
          </w:tcPr>
          <w:p w14:paraId="5885E7C1" w14:textId="77777777" w:rsidR="00CE2E54" w:rsidRPr="007E0B31" w:rsidRDefault="00CE2E54" w:rsidP="00CE2E54">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CE2E54" w:rsidRPr="007E0B31" w:rsidRDefault="00CE2E54" w:rsidP="00CE2E54">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CE2E54" w:rsidRPr="007E0B31" w14:paraId="5FEC53DC" w14:textId="77777777" w:rsidTr="56B5777B">
        <w:trPr>
          <w:cantSplit/>
        </w:trPr>
        <w:tc>
          <w:tcPr>
            <w:tcW w:w="2884" w:type="dxa"/>
          </w:tcPr>
          <w:p w14:paraId="026F8A52" w14:textId="77777777" w:rsidR="00CE2E54" w:rsidRPr="007E0B31" w:rsidRDefault="00CE2E54" w:rsidP="00CE2E54">
            <w:pPr>
              <w:pStyle w:val="Arial11Bold"/>
              <w:rPr>
                <w:rFonts w:cs="Arial"/>
              </w:rPr>
            </w:pPr>
            <w:r w:rsidRPr="007E0B31">
              <w:rPr>
                <w:rFonts w:cs="Arial"/>
              </w:rPr>
              <w:t>Intertrip Apparatus</w:t>
            </w:r>
          </w:p>
        </w:tc>
        <w:tc>
          <w:tcPr>
            <w:tcW w:w="6634" w:type="dxa"/>
          </w:tcPr>
          <w:p w14:paraId="0C1A16E0" w14:textId="77777777" w:rsidR="00CE2E54" w:rsidRPr="007E0B31" w:rsidRDefault="00CE2E54" w:rsidP="00CE2E54">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CE2E54" w:rsidRPr="007E0B31" w14:paraId="55EDA8C8" w14:textId="77777777" w:rsidTr="56B5777B">
        <w:trPr>
          <w:cantSplit/>
        </w:trPr>
        <w:tc>
          <w:tcPr>
            <w:tcW w:w="2884" w:type="dxa"/>
          </w:tcPr>
          <w:p w14:paraId="2952593D" w14:textId="13C2FEE2" w:rsidR="00CE2E54" w:rsidRPr="005E6EA9" w:rsidRDefault="00CE2E54" w:rsidP="00CE2E54">
            <w:pPr>
              <w:pStyle w:val="Arial11Bold"/>
              <w:rPr>
                <w:rFonts w:cs="Arial"/>
              </w:rPr>
            </w:pPr>
            <w:r w:rsidRPr="005E6EA9">
              <w:rPr>
                <w:lang w:val="en-US"/>
              </w:rPr>
              <w:t>IP Completion Day</w:t>
            </w:r>
          </w:p>
        </w:tc>
        <w:tc>
          <w:tcPr>
            <w:tcW w:w="6634" w:type="dxa"/>
          </w:tcPr>
          <w:p w14:paraId="57363720" w14:textId="208EF631" w:rsidR="00CE2E54" w:rsidRPr="005E6EA9" w:rsidRDefault="00CE2E54" w:rsidP="00CE2E54">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CE2E54" w:rsidRPr="007E0B31" w14:paraId="39051322" w14:textId="77777777" w:rsidTr="56B5777B">
        <w:trPr>
          <w:cantSplit/>
        </w:trPr>
        <w:tc>
          <w:tcPr>
            <w:tcW w:w="2884" w:type="dxa"/>
          </w:tcPr>
          <w:p w14:paraId="085A1082" w14:textId="77777777" w:rsidR="00CE2E54" w:rsidRPr="007E0B31" w:rsidRDefault="00CE2E54" w:rsidP="00CE2E54">
            <w:pPr>
              <w:pStyle w:val="Arial11Bold"/>
              <w:rPr>
                <w:rFonts w:cs="Arial"/>
              </w:rPr>
            </w:pPr>
            <w:r w:rsidRPr="007E0B31">
              <w:rPr>
                <w:rFonts w:cs="Arial"/>
              </w:rPr>
              <w:t>IP Turbine Power Fraction</w:t>
            </w:r>
          </w:p>
        </w:tc>
        <w:tc>
          <w:tcPr>
            <w:tcW w:w="6634" w:type="dxa"/>
          </w:tcPr>
          <w:p w14:paraId="0237FD82" w14:textId="77777777" w:rsidR="00CE2E54" w:rsidRPr="007E0B31" w:rsidRDefault="00CE2E54" w:rsidP="00CE2E54">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CE2E54" w:rsidRPr="007E0B31" w14:paraId="216AAE0C" w14:textId="77777777" w:rsidTr="56B5777B">
        <w:trPr>
          <w:cantSplit/>
        </w:trPr>
        <w:tc>
          <w:tcPr>
            <w:tcW w:w="2884" w:type="dxa"/>
          </w:tcPr>
          <w:p w14:paraId="12BBCDF5" w14:textId="77777777" w:rsidR="00CE2E54" w:rsidRPr="007E0B31" w:rsidRDefault="00CE2E54" w:rsidP="00CE2E54">
            <w:pPr>
              <w:pStyle w:val="Arial11Bold"/>
              <w:rPr>
                <w:rFonts w:cs="Arial"/>
              </w:rPr>
            </w:pPr>
            <w:r w:rsidRPr="007E0B31">
              <w:rPr>
                <w:rFonts w:cs="Arial"/>
              </w:rPr>
              <w:t>Isolating Device</w:t>
            </w:r>
          </w:p>
        </w:tc>
        <w:tc>
          <w:tcPr>
            <w:tcW w:w="6634" w:type="dxa"/>
          </w:tcPr>
          <w:p w14:paraId="49D8E8E0" w14:textId="77777777" w:rsidR="00CE2E54" w:rsidRPr="007E0B31" w:rsidRDefault="00CE2E54" w:rsidP="00CE2E54">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CE2E54" w:rsidRPr="007E0B31" w14:paraId="34453E39" w14:textId="77777777" w:rsidTr="56B5777B">
        <w:trPr>
          <w:cantSplit/>
        </w:trPr>
        <w:tc>
          <w:tcPr>
            <w:tcW w:w="2884" w:type="dxa"/>
          </w:tcPr>
          <w:p w14:paraId="14A3BF94" w14:textId="77777777" w:rsidR="00CE2E54" w:rsidRPr="007E0B31" w:rsidRDefault="00CE2E54" w:rsidP="00CE2E54">
            <w:pPr>
              <w:pStyle w:val="Arial11Bold"/>
              <w:rPr>
                <w:rFonts w:cs="Arial"/>
              </w:rPr>
            </w:pPr>
            <w:r w:rsidRPr="007E0B31">
              <w:rPr>
                <w:rFonts w:cs="Arial"/>
              </w:rPr>
              <w:lastRenderedPageBreak/>
              <w:t>Isolation</w:t>
            </w:r>
          </w:p>
        </w:tc>
        <w:tc>
          <w:tcPr>
            <w:tcW w:w="6634" w:type="dxa"/>
          </w:tcPr>
          <w:p w14:paraId="68F95399" w14:textId="77777777" w:rsidR="00CE2E54" w:rsidRPr="007E0B31" w:rsidRDefault="00CE2E54" w:rsidP="00CE2E54">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CE2E54" w:rsidRPr="007E0B31" w:rsidRDefault="00CE2E54" w:rsidP="00CE2E54">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CE2E54" w:rsidRPr="007E0B31" w:rsidRDefault="00CE2E54" w:rsidP="00CE2E54">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CE2E54" w:rsidRPr="007E0B31" w:rsidRDefault="00CE2E54" w:rsidP="00CE2E54">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CE2E54" w:rsidRPr="007E0B31" w:rsidRDefault="00CE2E54" w:rsidP="00CE2E54">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CE2E54" w14:paraId="3DAF4BA6" w14:textId="77777777" w:rsidTr="56B5777B">
        <w:trPr>
          <w:cantSplit/>
          <w:trHeight w:val="300"/>
        </w:trPr>
        <w:tc>
          <w:tcPr>
            <w:tcW w:w="2884" w:type="dxa"/>
          </w:tcPr>
          <w:p w14:paraId="294F8E3A" w14:textId="77777777" w:rsidR="00CE2E54" w:rsidRDefault="00CE2E54" w:rsidP="00CE2E54">
            <w:pPr>
              <w:pStyle w:val="Arial11Bold"/>
              <w:rPr>
                <w:rFonts w:cs="Arial"/>
              </w:rPr>
            </w:pPr>
            <w:r w:rsidRPr="38E6A229">
              <w:rPr>
                <w:rFonts w:cs="Arial"/>
              </w:rPr>
              <w:t>ISOP</w:t>
            </w:r>
          </w:p>
        </w:tc>
        <w:tc>
          <w:tcPr>
            <w:tcW w:w="6634" w:type="dxa"/>
          </w:tcPr>
          <w:p w14:paraId="6C10057C" w14:textId="77777777" w:rsidR="00CE2E54" w:rsidRDefault="00CE2E54" w:rsidP="00CE2E54">
            <w:pPr>
              <w:pStyle w:val="TableArial11"/>
              <w:rPr>
                <w:rFonts w:cs="Arial"/>
              </w:rPr>
            </w:pPr>
            <w:r w:rsidRPr="38E6A229">
              <w:rPr>
                <w:rFonts w:cs="Arial"/>
              </w:rPr>
              <w:t xml:space="preserve">Independent System Operator and Planner, means a person designated by the Secretary of State under section 162 of the Energy Act 2023 as the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rPr>
              <w:t xml:space="preserve">. For the time being that person is the </w:t>
            </w:r>
            <w:r w:rsidRPr="38E6A229">
              <w:rPr>
                <w:rFonts w:cs="Arial"/>
                <w:b/>
                <w:bCs/>
              </w:rPr>
              <w:t>NESO.</w:t>
            </w:r>
          </w:p>
        </w:tc>
      </w:tr>
      <w:tr w:rsidR="00CE2E54" w:rsidRPr="007E0B31" w14:paraId="1BD7DF5B" w14:textId="77777777" w:rsidTr="56B5777B">
        <w:trPr>
          <w:cantSplit/>
        </w:trPr>
        <w:tc>
          <w:tcPr>
            <w:tcW w:w="2884" w:type="dxa"/>
          </w:tcPr>
          <w:p w14:paraId="12863469" w14:textId="77777777" w:rsidR="00CE2E54" w:rsidRPr="007E0B31" w:rsidRDefault="00CE2E54" w:rsidP="00CE2E54">
            <w:pPr>
              <w:pStyle w:val="Arial11Bold"/>
              <w:rPr>
                <w:rFonts w:cs="Arial"/>
              </w:rPr>
            </w:pPr>
            <w:r w:rsidRPr="007E0B31">
              <w:rPr>
                <w:rFonts w:cs="Arial"/>
              </w:rPr>
              <w:t>Joint System Incident</w:t>
            </w:r>
          </w:p>
        </w:tc>
        <w:tc>
          <w:tcPr>
            <w:tcW w:w="6634" w:type="dxa"/>
          </w:tcPr>
          <w:p w14:paraId="41956887" w14:textId="12B5377A" w:rsidR="00CE2E54" w:rsidRPr="007E0B31" w:rsidRDefault="00CE2E54" w:rsidP="00CE2E54">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CE2E54" w:rsidRPr="007E0B31" w14:paraId="191172B5" w14:textId="77777777" w:rsidTr="56B5777B">
        <w:trPr>
          <w:cantSplit/>
        </w:trPr>
        <w:tc>
          <w:tcPr>
            <w:tcW w:w="2884" w:type="dxa"/>
          </w:tcPr>
          <w:p w14:paraId="43A07781" w14:textId="77777777" w:rsidR="00CE2E54" w:rsidRPr="007E0B31" w:rsidRDefault="00CE2E54" w:rsidP="00CE2E54">
            <w:pPr>
              <w:pStyle w:val="Arial11Bold"/>
              <w:rPr>
                <w:rFonts w:cs="Arial"/>
              </w:rPr>
            </w:pPr>
            <w:r w:rsidRPr="007E0B31">
              <w:rPr>
                <w:rFonts w:cs="Arial"/>
              </w:rPr>
              <w:t>Key Safe</w:t>
            </w:r>
          </w:p>
        </w:tc>
        <w:tc>
          <w:tcPr>
            <w:tcW w:w="6634" w:type="dxa"/>
          </w:tcPr>
          <w:p w14:paraId="7E157AB5" w14:textId="77777777" w:rsidR="00CE2E54" w:rsidRPr="007E0B31" w:rsidRDefault="00CE2E54" w:rsidP="00CE2E54">
            <w:pPr>
              <w:pStyle w:val="TableArial11"/>
              <w:rPr>
                <w:rFonts w:cs="Arial"/>
              </w:rPr>
            </w:pPr>
            <w:r w:rsidRPr="007E0B31">
              <w:rPr>
                <w:rFonts w:cs="Arial"/>
              </w:rPr>
              <w:t>A device for the secure retention of keys.</w:t>
            </w:r>
          </w:p>
        </w:tc>
      </w:tr>
      <w:tr w:rsidR="00CE2E54" w:rsidRPr="007E0B31" w14:paraId="6CBC694D" w14:textId="77777777" w:rsidTr="56B5777B">
        <w:trPr>
          <w:cantSplit/>
        </w:trPr>
        <w:tc>
          <w:tcPr>
            <w:tcW w:w="2884" w:type="dxa"/>
          </w:tcPr>
          <w:p w14:paraId="4D6A5475" w14:textId="77777777" w:rsidR="00CE2E54" w:rsidRPr="007E0B31" w:rsidRDefault="00CE2E54" w:rsidP="00CE2E54">
            <w:pPr>
              <w:pStyle w:val="Arial11Bold"/>
              <w:rPr>
                <w:rFonts w:cs="Arial"/>
              </w:rPr>
            </w:pPr>
            <w:r w:rsidRPr="007E0B31">
              <w:rPr>
                <w:rFonts w:cs="Arial"/>
              </w:rPr>
              <w:t>Key Safe Key</w:t>
            </w:r>
          </w:p>
        </w:tc>
        <w:tc>
          <w:tcPr>
            <w:tcW w:w="6634" w:type="dxa"/>
          </w:tcPr>
          <w:p w14:paraId="0336EA05" w14:textId="77777777" w:rsidR="00CE2E54" w:rsidRPr="007E0B31" w:rsidRDefault="00CE2E54" w:rsidP="00CE2E54">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CE2E54" w:rsidRPr="007E0B31" w14:paraId="1DCBAB6F" w14:textId="77777777" w:rsidTr="56B5777B">
        <w:trPr>
          <w:cantSplit/>
        </w:trPr>
        <w:tc>
          <w:tcPr>
            <w:tcW w:w="2884" w:type="dxa"/>
          </w:tcPr>
          <w:p w14:paraId="1320A49E" w14:textId="77777777" w:rsidR="00CE2E54" w:rsidRPr="007E0B31" w:rsidRDefault="00CE2E54" w:rsidP="00CE2E54">
            <w:pPr>
              <w:pStyle w:val="Arial11Bold"/>
              <w:rPr>
                <w:rFonts w:cs="Arial"/>
              </w:rPr>
            </w:pPr>
            <w:r w:rsidRPr="007E0B31">
              <w:rPr>
                <w:rFonts w:cs="Arial"/>
              </w:rPr>
              <w:lastRenderedPageBreak/>
              <w:t>Large Power Station</w:t>
            </w:r>
          </w:p>
        </w:tc>
        <w:tc>
          <w:tcPr>
            <w:tcW w:w="6634" w:type="dxa"/>
          </w:tcPr>
          <w:p w14:paraId="6657EC55" w14:textId="77777777" w:rsidR="00CE2E54" w:rsidRPr="007E0B31" w:rsidRDefault="00CE2E54" w:rsidP="00CE2E54">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CE2E54" w:rsidRPr="007E0B31" w:rsidRDefault="00CE2E54" w:rsidP="00CE2E54">
            <w:pPr>
              <w:pStyle w:val="TableArial11"/>
              <w:ind w:left="567" w:hanging="567"/>
              <w:rPr>
                <w:rFonts w:cs="Arial"/>
              </w:rPr>
            </w:pPr>
            <w:r w:rsidRPr="007E0B31">
              <w:rPr>
                <w:rFonts w:cs="Arial"/>
              </w:rPr>
              <w:t>(a)</w:t>
            </w:r>
            <w:r w:rsidRPr="007E0B31">
              <w:rPr>
                <w:rFonts w:cs="Arial"/>
              </w:rPr>
              <w:tab/>
              <w:t>directly connected to:</w:t>
            </w:r>
          </w:p>
          <w:p w14:paraId="18720937" w14:textId="7E414EDE" w:rsidR="00CE2E54" w:rsidRPr="007E0B31" w:rsidRDefault="00CE2E54" w:rsidP="00CE2E54">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CE2E54" w:rsidRPr="007E0B31" w:rsidRDefault="00CE2E54" w:rsidP="00CE2E54">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CE2E54" w:rsidRPr="007E0B31" w:rsidRDefault="00CE2E54" w:rsidP="00CE2E54">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CE2E54" w:rsidRPr="007E0B31" w:rsidRDefault="00CE2E54" w:rsidP="00CE2E54">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CE2E54" w:rsidRPr="007E0B31" w:rsidRDefault="00CE2E54" w:rsidP="00CE2E54">
            <w:pPr>
              <w:pStyle w:val="TableArial11"/>
              <w:ind w:left="567" w:hanging="567"/>
              <w:rPr>
                <w:rFonts w:cs="Arial"/>
              </w:rPr>
            </w:pPr>
            <w:r w:rsidRPr="007E0B31">
              <w:rPr>
                <w:rFonts w:cs="Arial"/>
              </w:rPr>
              <w:t>or,</w:t>
            </w:r>
          </w:p>
          <w:p w14:paraId="46BD628C" w14:textId="77777777" w:rsidR="00CE2E54" w:rsidRPr="007E0B31" w:rsidRDefault="00CE2E54" w:rsidP="00CE2E54">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CE2E54" w:rsidRPr="007E0B31" w:rsidRDefault="00CE2E54" w:rsidP="00CE2E54">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CE2E54" w:rsidRPr="007E0B31" w:rsidRDefault="00CE2E54" w:rsidP="00CE2E54">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CE2E54" w:rsidRPr="007E0B31" w:rsidRDefault="00CE2E54" w:rsidP="00CE2E54">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CE2E54" w:rsidRPr="007E0B31" w:rsidRDefault="00CE2E54" w:rsidP="00CE2E54">
            <w:pPr>
              <w:pStyle w:val="TableArial11"/>
              <w:ind w:left="567" w:hanging="567"/>
              <w:rPr>
                <w:rFonts w:cs="Arial"/>
              </w:rPr>
            </w:pPr>
            <w:r w:rsidRPr="007E0B31">
              <w:rPr>
                <w:rFonts w:cs="Arial"/>
              </w:rPr>
              <w:t>or,</w:t>
            </w:r>
          </w:p>
          <w:p w14:paraId="5A8815D2" w14:textId="77777777" w:rsidR="00CE2E54" w:rsidRPr="007E0B31" w:rsidRDefault="00CE2E54" w:rsidP="00CE2E54">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CE2E54" w:rsidRPr="007E0B31" w:rsidRDefault="00CE2E54" w:rsidP="00CE2E54">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CE2E54" w:rsidRPr="007E0B31" w:rsidRDefault="00CE2E54" w:rsidP="00CE2E54">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CE2E54" w:rsidRPr="007E0B31" w:rsidRDefault="00CE2E54" w:rsidP="00CE2E54">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CE2E54" w:rsidRPr="007E0B31" w:rsidRDefault="00CE2E54" w:rsidP="00CE2E54">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CE2E54" w:rsidRPr="007E0B31" w14:paraId="7F85D28E" w14:textId="77777777" w:rsidTr="00771070">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217" w:author="Stuart McLarnon (NESO)" w:date="2025-06-11T15:44:00Z" w16du:dateUtc="2025-06-11T14:4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trHeight w:val="300"/>
          <w:ins w:id="218" w:author="Stuart McLarnon (ESO)" w:date="2024-07-30T11:51:00Z"/>
          <w:trPrChange w:id="219" w:author="Stuart McLarnon (NESO)" w:date="2025-06-11T15:44:00Z" w16du:dateUtc="2025-06-11T14:44:00Z">
            <w:trPr>
              <w:gridAfter w:val="0"/>
              <w:wAfter w:w="610" w:type="dxa"/>
              <w:cantSplit/>
            </w:trPr>
          </w:trPrChange>
        </w:trPr>
        <w:tc>
          <w:tcPr>
            <w:tcW w:w="2884" w:type="dxa"/>
            <w:tcBorders>
              <w:top w:val="single" w:sz="4" w:space="0" w:color="auto"/>
              <w:left w:val="single" w:sz="4" w:space="0" w:color="auto"/>
              <w:bottom w:val="single" w:sz="4" w:space="0" w:color="auto"/>
              <w:right w:val="single" w:sz="4" w:space="0" w:color="auto"/>
            </w:tcBorders>
            <w:tcPrChange w:id="220" w:author="Stuart McLarnon (NESO)" w:date="2025-06-11T15:44:00Z" w16du:dateUtc="2025-06-11T14:44:00Z">
              <w:tcPr>
                <w:tcW w:w="2884" w:type="dxa"/>
                <w:gridSpan w:val="3"/>
              </w:tcPr>
            </w:tcPrChange>
          </w:tcPr>
          <w:p w14:paraId="1BF6E80F" w14:textId="4AE787F8" w:rsidR="00CE2E54" w:rsidRPr="007E0B31" w:rsidRDefault="00CE2E54" w:rsidP="00CE2E54">
            <w:pPr>
              <w:pStyle w:val="Arial11Bold"/>
              <w:spacing w:line="264" w:lineRule="auto"/>
              <w:rPr>
                <w:ins w:id="221" w:author="Stuart McLarnon (ESO)" w:date="2024-07-30T11:51:00Z"/>
                <w:rFonts w:cs="Arial"/>
              </w:rPr>
            </w:pPr>
            <w:ins w:id="222" w:author="Stuart McLarnon (ESO)" w:date="2024-07-30T11:52:00Z">
              <w:r w:rsidRPr="009D62AD">
                <w:rPr>
                  <w:rFonts w:cs="Arial"/>
                  <w:bCs/>
                  <w:snapToGrid/>
                  <w:lang w:eastAsia="en-GB"/>
                </w:rPr>
                <w:t>Latent Demand</w:t>
              </w:r>
            </w:ins>
          </w:p>
        </w:tc>
        <w:tc>
          <w:tcPr>
            <w:tcW w:w="6634" w:type="dxa"/>
            <w:tcBorders>
              <w:top w:val="single" w:sz="4" w:space="0" w:color="auto"/>
              <w:left w:val="single" w:sz="4" w:space="0" w:color="auto"/>
              <w:bottom w:val="single" w:sz="4" w:space="0" w:color="auto"/>
              <w:right w:val="single" w:sz="4" w:space="0" w:color="auto"/>
            </w:tcBorders>
            <w:tcPrChange w:id="223" w:author="Stuart McLarnon (NESO)" w:date="2025-06-11T15:44:00Z" w16du:dateUtc="2025-06-11T14:44:00Z">
              <w:tcPr>
                <w:tcW w:w="6634" w:type="dxa"/>
              </w:tcPr>
            </w:tcPrChange>
          </w:tcPr>
          <w:p w14:paraId="44343867" w14:textId="48FD452A" w:rsidR="00CE2E54" w:rsidRPr="00505A88" w:rsidRDefault="00CE2E54" w:rsidP="00CE2E54">
            <w:pPr>
              <w:pStyle w:val="TERM-definition"/>
              <w:spacing w:after="0" w:line="264" w:lineRule="auto"/>
              <w:rPr>
                <w:ins w:id="224" w:author="Stuart McLarnon (ESO)" w:date="2024-08-23T10:25:00Z"/>
                <w:rFonts w:eastAsiaTheme="minorEastAsia" w:cs="Arial"/>
                <w:sz w:val="20"/>
                <w:lang w:eastAsia="en-US"/>
              </w:rPr>
            </w:pPr>
            <w:ins w:id="225" w:author="Stuart McLarnon (ESO)" w:date="2024-08-23T10:25:00Z">
              <w:r w:rsidRPr="1FD6FC69">
                <w:rPr>
                  <w:rFonts w:eastAsiaTheme="minorEastAsia" w:cs="Arial"/>
                  <w:sz w:val="20"/>
                  <w:lang w:eastAsia="en-US"/>
                </w:rPr>
                <w:t xml:space="preserve">An increase in </w:t>
              </w:r>
            </w:ins>
            <w:ins w:id="226" w:author="Stuart McLarnon (NESO)" w:date="2025-02-28T14:43:00Z">
              <w:r w:rsidRPr="00BA6DE7">
                <w:rPr>
                  <w:rFonts w:eastAsiaTheme="minorEastAsia" w:cs="Arial"/>
                  <w:b/>
                  <w:bCs/>
                  <w:sz w:val="20"/>
                  <w:lang w:eastAsia="en-US"/>
                </w:rPr>
                <w:t>Embedded Customer Import</w:t>
              </w:r>
              <w:r w:rsidRPr="00BA6DE7" w:rsidDel="00BA6DE7">
                <w:rPr>
                  <w:rFonts w:eastAsiaTheme="minorEastAsia" w:cs="Arial"/>
                  <w:b/>
                  <w:bCs/>
                  <w:sz w:val="20"/>
                  <w:lang w:eastAsia="en-US"/>
                </w:rPr>
                <w:t xml:space="preserve"> </w:t>
              </w:r>
            </w:ins>
            <w:ins w:id="227" w:author="Stuart McLarnon (ESO)" w:date="2024-08-23T10:25:00Z">
              <w:del w:id="228" w:author="Stuart McLarnon (NESO)" w:date="2025-02-28T14:43:00Z" w16du:dateUtc="2025-02-28T14:43:00Z">
                <w:r w:rsidRPr="1FD6FC69" w:rsidDel="00BA6DE7">
                  <w:rPr>
                    <w:rFonts w:eastAsiaTheme="minorEastAsia" w:cs="Arial"/>
                    <w:b/>
                    <w:bCs/>
                    <w:sz w:val="20"/>
                    <w:lang w:eastAsia="en-US"/>
                  </w:rPr>
                  <w:delText>Group Demand</w:delText>
                </w:r>
                <w:r w:rsidRPr="1FD6FC69" w:rsidDel="00BA6DE7">
                  <w:rPr>
                    <w:rFonts w:eastAsiaTheme="minorEastAsia" w:cs="Arial"/>
                    <w:sz w:val="20"/>
                    <w:lang w:eastAsia="en-US"/>
                  </w:rPr>
                  <w:delText xml:space="preserve"> </w:delText>
                </w:r>
              </w:del>
              <w:r w:rsidRPr="1FD6FC69">
                <w:rPr>
                  <w:rFonts w:eastAsiaTheme="minorEastAsia" w:cs="Arial"/>
                  <w:sz w:val="20"/>
                  <w:lang w:eastAsia="en-US"/>
                </w:rPr>
                <w:t>that would appear:</w:t>
              </w:r>
            </w:ins>
          </w:p>
          <w:p w14:paraId="22648EFA" w14:textId="77777777" w:rsidR="00CE2E54" w:rsidRPr="00505A88" w:rsidRDefault="00CE2E54" w:rsidP="00CE2E54">
            <w:pPr>
              <w:pStyle w:val="TERM-definition"/>
              <w:numPr>
                <w:ilvl w:val="0"/>
                <w:numId w:val="23"/>
              </w:numPr>
              <w:spacing w:after="0" w:line="264" w:lineRule="auto"/>
              <w:ind w:left="714" w:hanging="357"/>
              <w:jc w:val="left"/>
              <w:rPr>
                <w:ins w:id="229" w:author="Stuart McLarnon (ESO)" w:date="2024-08-23T10:25:00Z"/>
                <w:rFonts w:cs="Arial"/>
                <w:b/>
                <w:sz w:val="20"/>
              </w:rPr>
            </w:pPr>
            <w:ins w:id="230" w:author="Stuart McLarnon (ESO)" w:date="2024-08-23T10:25:00Z">
              <w:r w:rsidRPr="00505A88">
                <w:rPr>
                  <w:rFonts w:cs="Arial"/>
                  <w:bCs/>
                  <w:sz w:val="20"/>
                </w:rPr>
                <w:t>If any demand side response was not operating;</w:t>
              </w:r>
            </w:ins>
          </w:p>
          <w:p w14:paraId="06CDD235" w14:textId="77777777" w:rsidR="00CE2E54" w:rsidRPr="00505A88" w:rsidRDefault="00CE2E54" w:rsidP="00CE2E54">
            <w:pPr>
              <w:pStyle w:val="TERM-definition"/>
              <w:numPr>
                <w:ilvl w:val="0"/>
                <w:numId w:val="23"/>
              </w:numPr>
              <w:spacing w:after="0" w:line="264" w:lineRule="auto"/>
              <w:ind w:left="714" w:hanging="357"/>
              <w:jc w:val="left"/>
              <w:rPr>
                <w:ins w:id="231" w:author="Stuart McLarnon (ESO)" w:date="2024-08-23T10:25:00Z"/>
                <w:rFonts w:cs="Arial"/>
                <w:b/>
                <w:sz w:val="20"/>
              </w:rPr>
            </w:pPr>
            <w:ins w:id="232" w:author="Stuart McLarnon (ESO)" w:date="2024-08-23T10:25:00Z">
              <w:r w:rsidRPr="00505A88">
                <w:rPr>
                  <w:rFonts w:cs="Arial"/>
                  <w:bCs/>
                  <w:sz w:val="20"/>
                </w:rPr>
                <w:t xml:space="preserve">If any </w:t>
              </w:r>
              <w:r w:rsidRPr="00505A88">
                <w:rPr>
                  <w:rFonts w:cs="Arial"/>
                  <w:b/>
                  <w:sz w:val="20"/>
                </w:rPr>
                <w:t>Suppliers’</w:t>
              </w:r>
              <w:r w:rsidRPr="00505A88">
                <w:rPr>
                  <w:rFonts w:cs="Arial"/>
                  <w:bCs/>
                  <w:sz w:val="20"/>
                </w:rPr>
                <w:t xml:space="preserve"> time of use tariffs were not implemented;</w:t>
              </w:r>
            </w:ins>
          </w:p>
          <w:p w14:paraId="2105F660" w14:textId="5C771FE5" w:rsidR="00CE2E54" w:rsidRPr="00505A88" w:rsidRDefault="00CE2E54" w:rsidP="00CE2E54">
            <w:pPr>
              <w:pStyle w:val="TERM-definition"/>
              <w:numPr>
                <w:ilvl w:val="0"/>
                <w:numId w:val="23"/>
              </w:numPr>
              <w:spacing w:after="0" w:line="264" w:lineRule="auto"/>
              <w:ind w:left="714" w:hanging="357"/>
              <w:jc w:val="left"/>
              <w:rPr>
                <w:ins w:id="233" w:author="Stuart McLarnon (ESO)" w:date="2024-08-23T10:25:00Z"/>
                <w:rFonts w:cs="Arial"/>
                <w:sz w:val="20"/>
              </w:rPr>
            </w:pPr>
            <w:ins w:id="234" w:author="Stuart McLarnon (ESO)" w:date="2024-08-23T10:25:00Z">
              <w:r w:rsidRPr="1FD6FC69">
                <w:rPr>
                  <w:rFonts w:cs="Arial"/>
                  <w:sz w:val="20"/>
                </w:rPr>
                <w:t xml:space="preserve">If any </w:t>
              </w:r>
              <w:r w:rsidRPr="1FD6FC69">
                <w:rPr>
                  <w:rFonts w:cs="Arial"/>
                  <w:b/>
                  <w:bCs/>
                  <w:sz w:val="20"/>
                </w:rPr>
                <w:t>Network Operator</w:t>
              </w:r>
              <w:r w:rsidRPr="1FD6FC69">
                <w:rPr>
                  <w:rFonts w:cs="Arial"/>
                  <w:sz w:val="20"/>
                </w:rPr>
                <w:t xml:space="preserve"> or </w:t>
              </w:r>
              <w:r w:rsidRPr="1FD6FC69">
                <w:rPr>
                  <w:rFonts w:cs="Arial"/>
                  <w:b/>
                  <w:bCs/>
                  <w:sz w:val="20"/>
                </w:rPr>
                <w:t>The Company’s</w:t>
              </w:r>
              <w:r w:rsidRPr="1FD6FC69">
                <w:rPr>
                  <w:rFonts w:cs="Arial"/>
                  <w:sz w:val="20"/>
                </w:rPr>
                <w:t xml:space="preserve"> price signals were not implemented;</w:t>
              </w:r>
            </w:ins>
            <w:ins w:id="235" w:author="Stuart McLarnon (NESO)" w:date="2025-02-20T15:57:00Z">
              <w:r w:rsidRPr="1FD6FC69">
                <w:rPr>
                  <w:rFonts w:cs="Arial"/>
                  <w:sz w:val="20"/>
                </w:rPr>
                <w:t xml:space="preserve"> </w:t>
              </w:r>
            </w:ins>
          </w:p>
          <w:p w14:paraId="2B3BAC7E" w14:textId="4631C958" w:rsidR="00CE2E54" w:rsidRPr="00505A88" w:rsidDel="005C3817" w:rsidRDefault="00CE2E54" w:rsidP="00CE2E54">
            <w:pPr>
              <w:pStyle w:val="TERM-definition"/>
              <w:numPr>
                <w:ilvl w:val="0"/>
                <w:numId w:val="23"/>
              </w:numPr>
              <w:spacing w:after="0" w:line="264" w:lineRule="auto"/>
              <w:ind w:left="714" w:hanging="357"/>
              <w:jc w:val="left"/>
              <w:rPr>
                <w:ins w:id="236" w:author="Stuart McLarnon (ESO)" w:date="2024-08-23T10:25:00Z"/>
                <w:del w:id="237" w:author="Povey, Ian" w:date="2024-08-28T13:16:00Z"/>
                <w:rFonts w:cs="Arial"/>
                <w:sz w:val="20"/>
              </w:rPr>
            </w:pPr>
            <w:ins w:id="238" w:author="Stuart McLarnon (ESO)" w:date="2024-08-23T10:25:00Z">
              <w:del w:id="239" w:author="Stuart McLarnon (NESO)" w:date="2025-02-28T09:47:00Z">
                <w:r w:rsidRPr="1FD6FC69" w:rsidDel="002607D0">
                  <w:rPr>
                    <w:rFonts w:cs="Arial"/>
                    <w:sz w:val="20"/>
                  </w:rPr>
                  <w:delText xml:space="preserve">If any other means of suppressing the </w:delText>
                </w:r>
                <w:r w:rsidRPr="1FD6FC69" w:rsidDel="002607D0">
                  <w:rPr>
                    <w:rFonts w:eastAsiaTheme="minorEastAsia" w:cs="Arial"/>
                    <w:b/>
                    <w:bCs/>
                    <w:sz w:val="20"/>
                    <w:lang w:eastAsia="en-US"/>
                  </w:rPr>
                  <w:delText>Embedded Customer</w:delText>
                </w:r>
                <w:r w:rsidRPr="1FD6FC69" w:rsidDel="002607D0">
                  <w:rPr>
                    <w:rFonts w:cs="Arial"/>
                    <w:sz w:val="20"/>
                  </w:rPr>
                  <w:delText>’s</w:delText>
                </w:r>
                <w:r w:rsidRPr="1FD6FC69" w:rsidDel="002607D0">
                  <w:rPr>
                    <w:rFonts w:cs="Arial"/>
                    <w:b/>
                    <w:bCs/>
                    <w:sz w:val="20"/>
                  </w:rPr>
                  <w:delText xml:space="preserve"> emand </w:delText>
                </w:r>
                <w:r w:rsidRPr="1FD6FC69" w:rsidDel="002607D0">
                  <w:rPr>
                    <w:rFonts w:cs="Arial"/>
                    <w:sz w:val="20"/>
                  </w:rPr>
                  <w:delText>were not operating; or</w:delText>
                </w:r>
              </w:del>
            </w:ins>
          </w:p>
          <w:p w14:paraId="76591538" w14:textId="3AAF48A6" w:rsidR="00CE2E54" w:rsidRDefault="00CE2E54" w:rsidP="00CE2E54">
            <w:pPr>
              <w:pStyle w:val="ListParagraph"/>
              <w:numPr>
                <w:ilvl w:val="0"/>
                <w:numId w:val="23"/>
              </w:numPr>
              <w:spacing w:line="264" w:lineRule="auto"/>
              <w:ind w:left="714" w:hanging="357"/>
              <w:rPr>
                <w:ins w:id="240" w:author="Stuart McLarnon (NESO)" w:date="2025-02-28T09:47:00Z" w16du:dateUtc="2025-02-28T09:47:35Z"/>
                <w:rFonts w:ascii="Arial" w:eastAsia="Arial" w:hAnsi="Arial" w:cs="Arial"/>
                <w:sz w:val="20"/>
                <w:szCs w:val="20"/>
                <w:rPrChange w:id="241" w:author="Stuart McLarnon (NESO)" w:date="2025-02-28T09:48:00Z" w16du:dateUtc="2025-02-20T15:57:00Z">
                  <w:rPr>
                    <w:ins w:id="242" w:author="Stuart McLarnon (NESO)" w:date="2025-02-28T09:47:00Z" w16du:dateUtc="2025-02-28T09:47:35Z"/>
                    <w:rFonts w:cs="Arial"/>
                    <w:sz w:val="20"/>
                    <w:szCs w:val="20"/>
                  </w:rPr>
                </w:rPrChange>
              </w:rPr>
            </w:pPr>
            <w:r w:rsidRPr="1FD6FC69">
              <w:rPr>
                <w:rFonts w:ascii="Arial" w:eastAsia="Arial" w:hAnsi="Arial" w:cs="Arial"/>
                <w:sz w:val="20"/>
                <w:szCs w:val="20"/>
                <w:rPrChange w:id="243" w:author="Stuart McLarnon (NESO)" w:date="2025-02-28T09:48:00Z">
                  <w:rPr>
                    <w:rFonts w:cs="Arial"/>
                    <w:sz w:val="20"/>
                    <w:szCs w:val="20"/>
                  </w:rPr>
                </w:rPrChange>
              </w:rPr>
              <w:t xml:space="preserve">If any other means of suppressing </w:t>
            </w:r>
            <w:del w:id="244" w:author="Stuart McLarnon (NESO)" w:date="2025-02-28T14:44:00Z" w16du:dateUtc="2025-02-28T14:44:00Z">
              <w:r w:rsidRPr="1FD6FC69" w:rsidDel="00FC75EC">
                <w:rPr>
                  <w:rFonts w:ascii="Arial" w:eastAsia="Arial" w:hAnsi="Arial" w:cs="Arial"/>
                  <w:sz w:val="20"/>
                  <w:szCs w:val="20"/>
                  <w:rPrChange w:id="245" w:author="Stuart McLarnon (NESO)" w:date="2025-02-28T09:48:00Z">
                    <w:rPr>
                      <w:rFonts w:cs="Arial"/>
                      <w:sz w:val="20"/>
                      <w:szCs w:val="20"/>
                    </w:rPr>
                  </w:rPrChange>
                </w:rPr>
                <w:delText xml:space="preserve">the </w:delText>
              </w:r>
            </w:del>
            <w:r w:rsidRPr="1FD6FC69">
              <w:rPr>
                <w:rFonts w:ascii="Arial" w:eastAsia="Arial" w:hAnsi="Arial" w:cs="Arial"/>
                <w:b/>
                <w:bCs/>
                <w:sz w:val="20"/>
                <w:szCs w:val="20"/>
                <w:rPrChange w:id="246" w:author="Stuart McLarnon (NESO)" w:date="2025-02-28T09:48:00Z">
                  <w:rPr>
                    <w:rFonts w:eastAsiaTheme="minorEastAsia" w:cs="Arial"/>
                    <w:b/>
                    <w:bCs/>
                    <w:sz w:val="20"/>
                    <w:szCs w:val="20"/>
                  </w:rPr>
                </w:rPrChange>
              </w:rPr>
              <w:t>Embedded Customer</w:t>
            </w:r>
            <w:del w:id="247" w:author="Stuart McLarnon (NESO)" w:date="2025-02-28T14:44:00Z" w16du:dateUtc="2025-02-28T14:44:00Z">
              <w:r w:rsidRPr="1FD6FC69" w:rsidDel="00FC75EC">
                <w:rPr>
                  <w:rFonts w:ascii="Arial" w:eastAsia="Arial" w:hAnsi="Arial" w:cs="Arial"/>
                  <w:sz w:val="20"/>
                  <w:szCs w:val="20"/>
                  <w:rPrChange w:id="248" w:author="Stuart McLarnon (NESO)" w:date="2025-02-28T09:48:00Z">
                    <w:rPr>
                      <w:rFonts w:cs="Arial"/>
                      <w:sz w:val="20"/>
                      <w:szCs w:val="20"/>
                    </w:rPr>
                  </w:rPrChange>
                </w:rPr>
                <w:delText>’s</w:delText>
              </w:r>
            </w:del>
            <w:r w:rsidRPr="1FD6FC69">
              <w:rPr>
                <w:rFonts w:ascii="Arial" w:eastAsia="Arial" w:hAnsi="Arial" w:cs="Arial"/>
                <w:b/>
                <w:bCs/>
                <w:sz w:val="20"/>
                <w:szCs w:val="20"/>
                <w:rPrChange w:id="249" w:author="Stuart McLarnon (NESO)" w:date="2025-02-28T09:48:00Z">
                  <w:rPr>
                    <w:rFonts w:cs="Arial"/>
                    <w:b/>
                    <w:bCs/>
                    <w:sz w:val="20"/>
                    <w:szCs w:val="20"/>
                  </w:rPr>
                </w:rPrChange>
              </w:rPr>
              <w:t xml:space="preserve"> Import </w:t>
            </w:r>
            <w:r w:rsidRPr="1FD6FC69">
              <w:rPr>
                <w:rFonts w:ascii="Arial" w:eastAsia="Arial" w:hAnsi="Arial" w:cs="Arial"/>
                <w:sz w:val="20"/>
                <w:szCs w:val="20"/>
                <w:rPrChange w:id="250" w:author="Stuart McLarnon (NESO)" w:date="2025-02-28T09:48:00Z">
                  <w:rPr>
                    <w:rFonts w:cs="Arial"/>
                    <w:sz w:val="20"/>
                    <w:szCs w:val="20"/>
                  </w:rPr>
                </w:rPrChange>
              </w:rPr>
              <w:t>were not operating; or</w:t>
            </w:r>
          </w:p>
          <w:p w14:paraId="6A314736" w14:textId="22F11667" w:rsidR="00CE2E54" w:rsidRPr="007A56FC" w:rsidRDefault="00CE2E54" w:rsidP="00CE2E54">
            <w:pPr>
              <w:pStyle w:val="ListParagraph"/>
              <w:numPr>
                <w:ilvl w:val="0"/>
                <w:numId w:val="23"/>
              </w:numPr>
              <w:spacing w:line="264" w:lineRule="auto"/>
              <w:ind w:left="714" w:hanging="357"/>
              <w:rPr>
                <w:ins w:id="251" w:author="Stuart McLarnon (ESO)" w:date="2024-07-30T11:51:00Z"/>
                <w:rFonts w:cs="Arial"/>
                <w:sz w:val="20"/>
                <w:szCs w:val="20"/>
                <w:rPrChange w:id="252" w:author="Stuart McLarnon (NESO)" w:date="2025-02-20T15:57:00Z" w16du:dateUtc="2025-02-20T15:57:00Z">
                  <w:rPr>
                    <w:ins w:id="253" w:author="Stuart McLarnon (ESO)" w:date="2024-07-30T11:51:00Z"/>
                    <w:rFonts w:cs="Arial"/>
                  </w:rPr>
                </w:rPrChange>
              </w:rPr>
            </w:pPr>
            <w:ins w:id="254" w:author="Stuart McLarnon (ESO)" w:date="2024-08-23T10:25:00Z">
              <w:r w:rsidRPr="00505A88">
                <w:rPr>
                  <w:rFonts w:ascii="Arial" w:hAnsi="Arial" w:cs="Arial"/>
                  <w:sz w:val="20"/>
                  <w:szCs w:val="20"/>
                  <w:rPrChange w:id="255" w:author="Stuart McLarnon (NESO)" w:date="2025-02-20T15:58:00Z" w16du:dateUtc="2025-02-20T15:58:00Z">
                    <w:rPr>
                      <w:rFonts w:cs="Arial"/>
                    </w:rPr>
                  </w:rPrChange>
                </w:rPr>
                <w:t xml:space="preserve">In the event of </w:t>
              </w:r>
            </w:ins>
            <w:ins w:id="256" w:author="Stuart McLarnon (NESO)" w:date="2024-12-04T09:21:00Z">
              <w:r w:rsidRPr="00505A88">
                <w:rPr>
                  <w:rFonts w:ascii="Arial" w:hAnsi="Arial" w:cs="Arial"/>
                  <w:sz w:val="20"/>
                  <w:szCs w:val="20"/>
                  <w:rPrChange w:id="257" w:author="Stuart McLarnon (NESO)" w:date="2025-02-20T15:58:00Z" w16du:dateUtc="2025-02-20T15:58:00Z">
                    <w:rPr>
                      <w:rFonts w:cs="Arial"/>
                    </w:rPr>
                  </w:rPrChange>
                </w:rPr>
                <w:t>c</w:t>
              </w:r>
            </w:ins>
            <w:ins w:id="258" w:author="Stuart McLarnon (ESO)" w:date="2024-08-23T10:25:00Z">
              <w:r w:rsidRPr="00505A88">
                <w:rPr>
                  <w:rFonts w:ascii="Arial" w:hAnsi="Arial" w:cs="Arial"/>
                  <w:sz w:val="20"/>
                  <w:szCs w:val="20"/>
                  <w:rPrChange w:id="259" w:author="Stuart McLarnon (NESO)" w:date="2025-02-20T15:58:00Z" w16du:dateUtc="2025-02-20T15:58:00Z">
                    <w:rPr>
                      <w:rFonts w:cs="Arial"/>
                      <w:b/>
                      <w:bCs/>
                    </w:rPr>
                  </w:rPrChange>
                </w:rPr>
                <w:t xml:space="preserve">old </w:t>
              </w:r>
            </w:ins>
            <w:ins w:id="260" w:author="Stuart McLarnon (NESO)" w:date="2024-12-04T09:21:00Z">
              <w:r w:rsidRPr="00505A88">
                <w:rPr>
                  <w:rFonts w:ascii="Arial" w:hAnsi="Arial" w:cs="Arial"/>
                  <w:sz w:val="20"/>
                  <w:szCs w:val="20"/>
                  <w:rPrChange w:id="261" w:author="Stuart McLarnon (NESO)" w:date="2025-02-20T15:58:00Z" w16du:dateUtc="2025-02-20T15:58:00Z">
                    <w:rPr>
                      <w:rFonts w:cs="Arial"/>
                    </w:rPr>
                  </w:rPrChange>
                </w:rPr>
                <w:t>l</w:t>
              </w:r>
            </w:ins>
            <w:ins w:id="262" w:author="Stuart McLarnon (ESO)" w:date="2024-08-23T10:25:00Z">
              <w:r w:rsidRPr="00505A88">
                <w:rPr>
                  <w:rFonts w:ascii="Arial" w:hAnsi="Arial" w:cs="Arial"/>
                  <w:sz w:val="20"/>
                  <w:szCs w:val="20"/>
                  <w:rPrChange w:id="263" w:author="Stuart McLarnon (NESO)" w:date="2025-02-20T15:58:00Z" w16du:dateUtc="2025-02-20T15:58:00Z">
                    <w:rPr>
                      <w:rFonts w:cs="Arial"/>
                      <w:b/>
                      <w:bCs/>
                    </w:rPr>
                  </w:rPrChange>
                </w:rPr>
                <w:t xml:space="preserve">oad </w:t>
              </w:r>
            </w:ins>
            <w:ins w:id="264" w:author="Stuart McLarnon (NESO)" w:date="2024-12-04T09:21:00Z">
              <w:r w:rsidRPr="00505A88">
                <w:rPr>
                  <w:rFonts w:ascii="Arial" w:hAnsi="Arial" w:cs="Arial"/>
                  <w:sz w:val="20"/>
                  <w:szCs w:val="20"/>
                  <w:rPrChange w:id="265" w:author="Stuart McLarnon (NESO)" w:date="2025-02-20T15:58:00Z" w16du:dateUtc="2025-02-20T15:58:00Z">
                    <w:rPr>
                      <w:rFonts w:cs="Arial"/>
                    </w:rPr>
                  </w:rPrChange>
                </w:rPr>
                <w:t>p</w:t>
              </w:r>
            </w:ins>
            <w:ins w:id="266" w:author="Stuart McLarnon (ESO)" w:date="2024-08-23T10:25:00Z">
              <w:r w:rsidRPr="00505A88">
                <w:rPr>
                  <w:rFonts w:ascii="Arial" w:hAnsi="Arial" w:cs="Arial"/>
                  <w:sz w:val="20"/>
                  <w:szCs w:val="20"/>
                  <w:rPrChange w:id="267" w:author="Stuart McLarnon (NESO)" w:date="2025-02-20T15:58:00Z" w16du:dateUtc="2025-02-20T15:58:00Z">
                    <w:rPr>
                      <w:rFonts w:cs="Arial"/>
                      <w:b/>
                      <w:bCs/>
                    </w:rPr>
                  </w:rPrChange>
                </w:rPr>
                <w:t>ickup</w:t>
              </w:r>
              <w:r w:rsidRPr="00505A88">
                <w:rPr>
                  <w:rFonts w:ascii="Arial" w:hAnsi="Arial" w:cs="Arial"/>
                  <w:sz w:val="20"/>
                  <w:szCs w:val="20"/>
                  <w:rPrChange w:id="268" w:author="Stuart McLarnon (NESO)" w:date="2025-02-20T15:58:00Z" w16du:dateUtc="2025-02-20T15:58:00Z">
                    <w:rPr>
                      <w:rFonts w:cs="Arial"/>
                    </w:rPr>
                  </w:rPrChange>
                </w:rPr>
                <w:t>.</w:t>
              </w:r>
            </w:ins>
          </w:p>
        </w:tc>
      </w:tr>
      <w:tr w:rsidR="00CE2E54" w:rsidRPr="007E0B31" w14:paraId="40707265" w14:textId="77777777" w:rsidTr="56B5777B">
        <w:trPr>
          <w:cantSplit/>
        </w:trPr>
        <w:tc>
          <w:tcPr>
            <w:tcW w:w="2884" w:type="dxa"/>
          </w:tcPr>
          <w:p w14:paraId="13B8C972" w14:textId="0C9541B8" w:rsidR="00CE2E54" w:rsidRPr="00221562" w:rsidRDefault="00CE2E54" w:rsidP="00CE2E54">
            <w:pPr>
              <w:pStyle w:val="Arial11Bold"/>
              <w:rPr>
                <w:rFonts w:cs="Arial"/>
              </w:rPr>
            </w:pPr>
            <w:r w:rsidRPr="00221562">
              <w:rPr>
                <w:lang w:val="en-US"/>
              </w:rPr>
              <w:lastRenderedPageBreak/>
              <w:t>Legally Binding Decisions of the European Commission and/or the Agency</w:t>
            </w:r>
          </w:p>
        </w:tc>
        <w:tc>
          <w:tcPr>
            <w:tcW w:w="6634" w:type="dxa"/>
          </w:tcPr>
          <w:p w14:paraId="3314CFB0" w14:textId="33534B07" w:rsidR="00CE2E54" w:rsidRPr="00221562" w:rsidRDefault="00CE2E54" w:rsidP="00CE2E54">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Pr>
                <w:b/>
                <w:lang w:val="en-US"/>
              </w:rPr>
              <w:t>Assimilated</w:t>
            </w:r>
            <w:r w:rsidRPr="00221562">
              <w:rPr>
                <w:b/>
                <w:lang w:val="en-US"/>
              </w:rPr>
              <w:t xml:space="preserve"> EU Law</w:t>
            </w:r>
            <w:r w:rsidRPr="00221562">
              <w:rPr>
                <w:lang w:val="en-US"/>
              </w:rPr>
              <w:t>.</w:t>
            </w:r>
          </w:p>
        </w:tc>
      </w:tr>
      <w:tr w:rsidR="00CE2E54" w:rsidRPr="007E0B31" w14:paraId="1040E1D1" w14:textId="77777777" w:rsidTr="56B5777B">
        <w:trPr>
          <w:cantSplit/>
        </w:trPr>
        <w:tc>
          <w:tcPr>
            <w:tcW w:w="2884" w:type="dxa"/>
          </w:tcPr>
          <w:p w14:paraId="297C7421" w14:textId="030B8DE3" w:rsidR="00CE2E54" w:rsidRPr="007E0B31" w:rsidRDefault="00CE2E54" w:rsidP="00CE2E54">
            <w:pPr>
              <w:pStyle w:val="Arial11Bold"/>
              <w:rPr>
                <w:rFonts w:cs="Arial"/>
              </w:rPr>
            </w:pPr>
            <w:r>
              <w:rPr>
                <w:rFonts w:cs="Arial"/>
              </w:rPr>
              <w:t xml:space="preserve">Legal </w:t>
            </w:r>
            <w:r w:rsidRPr="007E0B31">
              <w:rPr>
                <w:rFonts w:cs="Arial"/>
              </w:rPr>
              <w:t>Challenge</w:t>
            </w:r>
          </w:p>
        </w:tc>
        <w:tc>
          <w:tcPr>
            <w:tcW w:w="6634" w:type="dxa"/>
          </w:tcPr>
          <w:p w14:paraId="267FCF4F" w14:textId="77777777" w:rsidR="00CE2E54" w:rsidRPr="007E0B31" w:rsidRDefault="00CE2E54" w:rsidP="00CE2E54">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CE2E54" w:rsidRPr="007E0B31" w14:paraId="101848A3" w14:textId="77777777" w:rsidTr="56B5777B">
        <w:trPr>
          <w:cantSplit/>
        </w:trPr>
        <w:tc>
          <w:tcPr>
            <w:tcW w:w="2884" w:type="dxa"/>
          </w:tcPr>
          <w:p w14:paraId="2423D9C8" w14:textId="77777777" w:rsidR="00CE2E54" w:rsidRPr="007E0B31" w:rsidRDefault="00CE2E54" w:rsidP="00CE2E54">
            <w:pPr>
              <w:pStyle w:val="Arial11Bold"/>
              <w:rPr>
                <w:rFonts w:cs="Arial"/>
              </w:rPr>
            </w:pPr>
            <w:r w:rsidRPr="007E0B31">
              <w:rPr>
                <w:rFonts w:cs="Arial"/>
              </w:rPr>
              <w:t>Licence</w:t>
            </w:r>
          </w:p>
        </w:tc>
        <w:tc>
          <w:tcPr>
            <w:tcW w:w="6634" w:type="dxa"/>
          </w:tcPr>
          <w:p w14:paraId="0E6692BE" w14:textId="1578521F" w:rsidR="00CE2E54" w:rsidRPr="007E0B31" w:rsidRDefault="00CE2E54" w:rsidP="00CE2E54">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CE2E54" w:rsidRPr="007E0B31" w14:paraId="1ADE1D2C" w14:textId="77777777" w:rsidTr="56B5777B">
        <w:trPr>
          <w:cantSplit/>
        </w:trPr>
        <w:tc>
          <w:tcPr>
            <w:tcW w:w="2884" w:type="dxa"/>
          </w:tcPr>
          <w:p w14:paraId="0EA73EE1" w14:textId="77777777" w:rsidR="00CE2E54" w:rsidRPr="007E0B31" w:rsidRDefault="00CE2E54" w:rsidP="00CE2E54">
            <w:pPr>
              <w:pStyle w:val="Arial11Bold"/>
              <w:rPr>
                <w:rFonts w:cs="Arial"/>
              </w:rPr>
            </w:pPr>
            <w:r w:rsidRPr="007E0B31">
              <w:rPr>
                <w:rFonts w:cs="Arial"/>
              </w:rPr>
              <w:t>Licence Standards</w:t>
            </w:r>
          </w:p>
        </w:tc>
        <w:tc>
          <w:tcPr>
            <w:tcW w:w="6634" w:type="dxa"/>
          </w:tcPr>
          <w:p w14:paraId="4123F0EA" w14:textId="56AA88C2" w:rsidR="00CE2E54" w:rsidRPr="007E0B31" w:rsidRDefault="00CE2E54" w:rsidP="00CE2E54">
            <w:pPr>
              <w:pStyle w:val="TableArial11"/>
              <w:rPr>
                <w:rFonts w:cs="Arial"/>
              </w:rPr>
            </w:pPr>
            <w:r w:rsidRPr="38E6A229">
              <w:rPr>
                <w:rFonts w:cs="Arial"/>
              </w:rPr>
              <w:t xml:space="preserve">Those standards set out or referred to in condition E7 of </w:t>
            </w:r>
            <w:r w:rsidRPr="38E6A229">
              <w:rPr>
                <w:rFonts w:cs="Arial"/>
                <w:b/>
                <w:bCs/>
              </w:rPr>
              <w:t>The Company’s</w:t>
            </w:r>
            <w:r w:rsidRPr="38E6A229">
              <w:rPr>
                <w:rFonts w:cs="Arial"/>
              </w:rPr>
              <w:t xml:space="preserve"> </w:t>
            </w:r>
            <w:r w:rsidRPr="38E6A229">
              <w:rPr>
                <w:rFonts w:cs="Arial"/>
                <w:b/>
                <w:bCs/>
              </w:rPr>
              <w:t>ESO Licence</w:t>
            </w:r>
            <w:r w:rsidRPr="38E6A229">
              <w:rPr>
                <w:rFonts w:cs="Arial"/>
              </w:rPr>
              <w:t xml:space="preserve"> and/or condition D3 and/or condition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CE2E54" w:rsidRPr="007E0B31" w14:paraId="2D129625" w14:textId="77777777" w:rsidTr="56B5777B">
        <w:trPr>
          <w:cantSplit/>
        </w:trPr>
        <w:tc>
          <w:tcPr>
            <w:tcW w:w="2884" w:type="dxa"/>
          </w:tcPr>
          <w:p w14:paraId="4F8F64AD" w14:textId="77777777" w:rsidR="00CE2E54" w:rsidRPr="007E0B31" w:rsidRDefault="00CE2E54" w:rsidP="00CE2E54">
            <w:pPr>
              <w:pStyle w:val="Arial11Bold"/>
              <w:rPr>
                <w:rFonts w:cs="Arial"/>
              </w:rPr>
            </w:pPr>
            <w:r w:rsidRPr="00237A45">
              <w:t>Limited</w:t>
            </w:r>
            <w:r>
              <w:t>-</w:t>
            </w:r>
            <w:r w:rsidRPr="00237A45">
              <w:t>Balancing Compliance Notification</w:t>
            </w:r>
          </w:p>
        </w:tc>
        <w:tc>
          <w:tcPr>
            <w:tcW w:w="6634" w:type="dxa"/>
          </w:tcPr>
          <w:p w14:paraId="4B162866" w14:textId="77777777" w:rsidR="00CE2E54" w:rsidRPr="000B6D47" w:rsidRDefault="00CE2E54" w:rsidP="00CE2E54">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05-09-2024,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18ABF2" w14:textId="77777777" w:rsidR="00CE2E54" w:rsidRDefault="00CE2E54" w:rsidP="00CE2E54">
            <w:pPr>
              <w:pStyle w:val="TableArial11"/>
              <w:numPr>
                <w:ilvl w:val="0"/>
                <w:numId w:val="27"/>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4989230D" w14:textId="77777777" w:rsidR="00CE2E54" w:rsidRPr="007E0B31" w:rsidRDefault="00CE2E54" w:rsidP="00CE2E54">
            <w:pPr>
              <w:pStyle w:val="TableArial11"/>
              <w:numPr>
                <w:ilvl w:val="0"/>
                <w:numId w:val="27"/>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CE2E54" w:rsidRPr="007E0B31" w14:paraId="14960021" w14:textId="77777777" w:rsidTr="56B5777B">
        <w:trPr>
          <w:cantSplit/>
        </w:trPr>
        <w:tc>
          <w:tcPr>
            <w:tcW w:w="2884" w:type="dxa"/>
          </w:tcPr>
          <w:p w14:paraId="5611E47E" w14:textId="77777777" w:rsidR="00CE2E54" w:rsidRPr="007E0B31" w:rsidRDefault="00CE2E54" w:rsidP="00CE2E54">
            <w:pPr>
              <w:pStyle w:val="Arial11Bold"/>
              <w:rPr>
                <w:rFonts w:cs="Arial"/>
              </w:rPr>
            </w:pPr>
            <w:r w:rsidRPr="007E0B31">
              <w:rPr>
                <w:rFonts w:cs="Arial"/>
              </w:rPr>
              <w:t>Limited Frequency Sensitive Mode</w:t>
            </w:r>
          </w:p>
        </w:tc>
        <w:tc>
          <w:tcPr>
            <w:tcW w:w="6634" w:type="dxa"/>
          </w:tcPr>
          <w:p w14:paraId="0777A8DE" w14:textId="0AD15A96" w:rsidR="00CE2E54" w:rsidRPr="007E0B31" w:rsidRDefault="00CE2E54" w:rsidP="00CE2E54">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CE2E54" w:rsidRPr="007E0B31" w14:paraId="07943C3B" w14:textId="77777777" w:rsidTr="56B5777B">
        <w:trPr>
          <w:cantSplit/>
        </w:trPr>
        <w:tc>
          <w:tcPr>
            <w:tcW w:w="2884" w:type="dxa"/>
          </w:tcPr>
          <w:p w14:paraId="598F9D4C" w14:textId="77777777" w:rsidR="00CE2E54" w:rsidRPr="007E0B31" w:rsidRDefault="00CE2E54" w:rsidP="00CE2E54">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
          <w:p w14:paraId="759245FF" w14:textId="77777777" w:rsidR="00CE2E54" w:rsidRPr="007E0B31" w:rsidRDefault="00CE2E54" w:rsidP="00CE2E54">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CE2E54" w:rsidRPr="007E0B31" w14:paraId="1F330B5F" w14:textId="77777777" w:rsidTr="56B5777B">
        <w:trPr>
          <w:cantSplit/>
        </w:trPr>
        <w:tc>
          <w:tcPr>
            <w:tcW w:w="2884" w:type="dxa"/>
          </w:tcPr>
          <w:p w14:paraId="5CD748D2" w14:textId="4CFA5085" w:rsidR="00CE2E54" w:rsidRPr="007E0B31" w:rsidRDefault="00CE2E54" w:rsidP="00CE2E54">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CE2E54" w:rsidRPr="007E0B31" w:rsidRDefault="00CE2E54" w:rsidP="00CE2E54">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CE2E54" w:rsidRPr="007E0B31" w14:paraId="04CF644E" w14:textId="77777777" w:rsidTr="56B5777B">
        <w:trPr>
          <w:cantSplit/>
        </w:trPr>
        <w:tc>
          <w:tcPr>
            <w:tcW w:w="2884" w:type="dxa"/>
          </w:tcPr>
          <w:p w14:paraId="04481009" w14:textId="77777777" w:rsidR="00CE2E54" w:rsidRPr="007E0B31" w:rsidRDefault="00CE2E54" w:rsidP="00CE2E54">
            <w:pPr>
              <w:pStyle w:val="Arial11Bold"/>
              <w:rPr>
                <w:rFonts w:cs="Arial"/>
              </w:rPr>
            </w:pPr>
            <w:r w:rsidRPr="007E0B31">
              <w:rPr>
                <w:rFonts w:cs="Arial"/>
              </w:rPr>
              <w:t>Limited High Frequency Response</w:t>
            </w:r>
          </w:p>
        </w:tc>
        <w:tc>
          <w:tcPr>
            <w:tcW w:w="6634" w:type="dxa"/>
          </w:tcPr>
          <w:p w14:paraId="5B9BD88C" w14:textId="77777777" w:rsidR="00CE2E54" w:rsidRPr="007E0B31" w:rsidRDefault="00CE2E54" w:rsidP="00CE2E54">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CE2E54" w:rsidRPr="007E0B31" w14:paraId="4A585B12" w14:textId="77777777" w:rsidTr="56B5777B">
        <w:trPr>
          <w:cantSplit/>
        </w:trPr>
        <w:tc>
          <w:tcPr>
            <w:tcW w:w="2884" w:type="dxa"/>
          </w:tcPr>
          <w:p w14:paraId="16E753BE" w14:textId="1BBB246B" w:rsidR="00CE2E54" w:rsidRPr="007E0B31" w:rsidRDefault="00CE2E54" w:rsidP="00CE2E54">
            <w:pPr>
              <w:pStyle w:val="Arial11Bold"/>
              <w:rPr>
                <w:rFonts w:cs="Arial"/>
              </w:rPr>
            </w:pPr>
            <w:r w:rsidRPr="007723AB">
              <w:rPr>
                <w:rFonts w:eastAsia="Calibri" w:cs="Arial"/>
                <w:lang w:val="en-US"/>
              </w:rPr>
              <w:lastRenderedPageBreak/>
              <w:t>Limited Membership Workgroup</w:t>
            </w:r>
          </w:p>
        </w:tc>
        <w:tc>
          <w:tcPr>
            <w:tcW w:w="6634" w:type="dxa"/>
          </w:tcPr>
          <w:p w14:paraId="7570E925" w14:textId="18C1E540" w:rsidR="00CE2E54" w:rsidRPr="00182491" w:rsidRDefault="00CE2E54" w:rsidP="00CE2E54">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CE2E54" w:rsidRPr="00182491" w:rsidRDefault="00CE2E54" w:rsidP="00CE2E54">
            <w:pPr>
              <w:autoSpaceDE w:val="0"/>
              <w:autoSpaceDN w:val="0"/>
              <w:adjustRightInd w:val="0"/>
              <w:rPr>
                <w:rFonts w:cs="Arial"/>
              </w:rPr>
            </w:pPr>
          </w:p>
          <w:p w14:paraId="43846D0D" w14:textId="19ABC1A4" w:rsidR="00CE2E54" w:rsidRPr="007E0B31" w:rsidRDefault="00CE2E54" w:rsidP="00CE2E54">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CE2E54" w:rsidRPr="007E0B31" w14:paraId="01EA6662" w14:textId="77777777" w:rsidTr="56B5777B">
        <w:trPr>
          <w:cantSplit/>
        </w:trPr>
        <w:tc>
          <w:tcPr>
            <w:tcW w:w="2884" w:type="dxa"/>
          </w:tcPr>
          <w:p w14:paraId="2347B7F7" w14:textId="702E5CB5" w:rsidR="00CE2E54" w:rsidRPr="007E0B31" w:rsidRDefault="00CE2E54" w:rsidP="00CE2E54">
            <w:pPr>
              <w:pStyle w:val="Arial11Bold"/>
              <w:rPr>
                <w:rFonts w:cs="Arial"/>
              </w:rPr>
            </w:pPr>
            <w:bookmarkStart w:id="269" w:name="_DV_C34"/>
            <w:r w:rsidRPr="007E0B31">
              <w:rPr>
                <w:rFonts w:cs="Arial"/>
              </w:rPr>
              <w:t xml:space="preserve">Limited Operational Notification </w:t>
            </w:r>
            <w:r w:rsidRPr="007E0B31">
              <w:rPr>
                <w:rFonts w:cs="Arial"/>
                <w:b w:val="0"/>
              </w:rPr>
              <w:t>or</w:t>
            </w:r>
            <w:r w:rsidRPr="007E0B31">
              <w:rPr>
                <w:rFonts w:cs="Arial"/>
              </w:rPr>
              <w:t xml:space="preserve"> LON</w:t>
            </w:r>
            <w:bookmarkEnd w:id="269"/>
          </w:p>
        </w:tc>
        <w:tc>
          <w:tcPr>
            <w:tcW w:w="6634" w:type="dxa"/>
          </w:tcPr>
          <w:p w14:paraId="116937FB" w14:textId="55A25BAD" w:rsidR="00CE2E54" w:rsidRPr="007E0B31" w:rsidRDefault="00CE2E54" w:rsidP="00CE2E54">
            <w:pPr>
              <w:pStyle w:val="TableArial11"/>
              <w:rPr>
                <w:rFonts w:cs="Arial"/>
              </w:rPr>
            </w:pPr>
            <w:bookmarkStart w:id="270"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270"/>
          </w:p>
          <w:p w14:paraId="0C9542F9" w14:textId="77777777" w:rsidR="00CE2E54" w:rsidRPr="007E0B31" w:rsidRDefault="00CE2E54" w:rsidP="00CE2E54">
            <w:pPr>
              <w:pStyle w:val="TableArial11"/>
              <w:ind w:left="567" w:hanging="567"/>
              <w:rPr>
                <w:rFonts w:cs="Arial"/>
              </w:rPr>
            </w:pPr>
            <w:bookmarkStart w:id="271" w:name="_DV_C36"/>
            <w:r w:rsidRPr="007E0B31">
              <w:rPr>
                <w:rFonts w:cs="Arial"/>
              </w:rPr>
              <w:t>(a)</w:t>
            </w:r>
            <w:r w:rsidRPr="007E0B31">
              <w:rPr>
                <w:rFonts w:cs="Arial"/>
              </w:rPr>
              <w:tab/>
              <w:t xml:space="preserve">with the provisions of the Grid Code specified in the notice, and </w:t>
            </w:r>
            <w:bookmarkEnd w:id="271"/>
          </w:p>
          <w:p w14:paraId="5536F311" w14:textId="77777777" w:rsidR="00CE2E54" w:rsidRPr="007E0B31" w:rsidRDefault="00CE2E54" w:rsidP="00CE2E54">
            <w:pPr>
              <w:pStyle w:val="TableArial11"/>
              <w:ind w:left="567" w:hanging="567"/>
              <w:rPr>
                <w:rFonts w:cs="Arial"/>
              </w:rPr>
            </w:pPr>
            <w:bookmarkStart w:id="272"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272"/>
          </w:p>
          <w:p w14:paraId="3817BE40" w14:textId="77777777" w:rsidR="00CE2E54" w:rsidRPr="007E0B31" w:rsidRDefault="00CE2E54" w:rsidP="00CE2E54">
            <w:pPr>
              <w:pStyle w:val="TableArial11"/>
              <w:rPr>
                <w:rFonts w:cs="Arial"/>
              </w:rPr>
            </w:pPr>
            <w:bookmarkStart w:id="273" w:name="_DV_C38"/>
            <w:r w:rsidRPr="007E0B31">
              <w:rPr>
                <w:rFonts w:cs="Arial"/>
              </w:rPr>
              <w:t xml:space="preserve">and specifying the </w:t>
            </w:r>
            <w:r w:rsidRPr="007E0B31">
              <w:rPr>
                <w:rFonts w:cs="Arial"/>
                <w:b/>
              </w:rPr>
              <w:t>Unresolved Issues</w:t>
            </w:r>
            <w:r w:rsidRPr="007E0B31">
              <w:rPr>
                <w:rFonts w:cs="Arial"/>
              </w:rPr>
              <w:t xml:space="preserve">. </w:t>
            </w:r>
            <w:bookmarkEnd w:id="273"/>
          </w:p>
        </w:tc>
      </w:tr>
      <w:tr w:rsidR="00CE2E54" w:rsidRPr="007E0B31" w14:paraId="6946C0D5" w14:textId="77777777" w:rsidTr="56B5777B">
        <w:trPr>
          <w:cantSplit/>
        </w:trPr>
        <w:tc>
          <w:tcPr>
            <w:tcW w:w="2884" w:type="dxa"/>
          </w:tcPr>
          <w:p w14:paraId="18667BDF" w14:textId="77777777" w:rsidR="00CE2E54" w:rsidRPr="007E0B31" w:rsidRDefault="00CE2E54" w:rsidP="00CE2E54">
            <w:pPr>
              <w:pStyle w:val="Arial11Bold"/>
              <w:rPr>
                <w:rFonts w:cs="Arial"/>
              </w:rPr>
            </w:pPr>
            <w:r w:rsidRPr="007E0B31">
              <w:rPr>
                <w:rFonts w:cs="Arial"/>
              </w:rPr>
              <w:t>Load</w:t>
            </w:r>
          </w:p>
        </w:tc>
        <w:tc>
          <w:tcPr>
            <w:tcW w:w="6634" w:type="dxa"/>
          </w:tcPr>
          <w:p w14:paraId="2EAACB51" w14:textId="77777777" w:rsidR="00CE2E54" w:rsidRPr="007E0B31" w:rsidRDefault="00CE2E54" w:rsidP="00CE2E54">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CE2E54" w:rsidRPr="007E0B31" w14:paraId="4CDF254C" w14:textId="77777777" w:rsidTr="56B5777B">
        <w:trPr>
          <w:cantSplit/>
        </w:trPr>
        <w:tc>
          <w:tcPr>
            <w:tcW w:w="2884" w:type="dxa"/>
          </w:tcPr>
          <w:p w14:paraId="5A60A67C" w14:textId="77777777" w:rsidR="00CE2E54" w:rsidRPr="007E0B31" w:rsidRDefault="00CE2E54" w:rsidP="00CE2E54">
            <w:pPr>
              <w:pStyle w:val="Arial11Bold"/>
              <w:rPr>
                <w:rFonts w:cs="Arial"/>
              </w:rPr>
            </w:pPr>
            <w:r w:rsidRPr="007E0B31">
              <w:rPr>
                <w:rFonts w:cs="Arial"/>
              </w:rPr>
              <w:t>Loaded</w:t>
            </w:r>
          </w:p>
        </w:tc>
        <w:tc>
          <w:tcPr>
            <w:tcW w:w="6634" w:type="dxa"/>
          </w:tcPr>
          <w:p w14:paraId="48DFCD98" w14:textId="77777777" w:rsidR="00CE2E54" w:rsidRPr="007E0B31" w:rsidRDefault="00CE2E54" w:rsidP="00CE2E54">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CE2E54" w:rsidRPr="007E0B31" w14:paraId="4482A9A2" w14:textId="77777777" w:rsidTr="56B5777B">
        <w:trPr>
          <w:cantSplit/>
        </w:trPr>
        <w:tc>
          <w:tcPr>
            <w:tcW w:w="2884" w:type="dxa"/>
          </w:tcPr>
          <w:p w14:paraId="7CAD6FB9" w14:textId="02710C28" w:rsidR="00CE2E54" w:rsidRPr="00A42C57" w:rsidRDefault="00CE2E54" w:rsidP="00CE2E54">
            <w:pPr>
              <w:pStyle w:val="Arial11Bold"/>
              <w:rPr>
                <w:rFonts w:cs="Arial"/>
              </w:rPr>
            </w:pPr>
            <w:r w:rsidRPr="002510FF">
              <w:rPr>
                <w:rFonts w:cs="Arial"/>
              </w:rPr>
              <w:t>Load Angle</w:t>
            </w:r>
          </w:p>
        </w:tc>
        <w:tc>
          <w:tcPr>
            <w:tcW w:w="6634" w:type="dxa"/>
          </w:tcPr>
          <w:p w14:paraId="24A40C90" w14:textId="45EC0D1C" w:rsidR="00CE2E54" w:rsidRPr="00A42C57" w:rsidRDefault="00CE2E54" w:rsidP="00CE2E54">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CE2E54" w:rsidRPr="007E0B31" w14:paraId="3FF8744F" w14:textId="77777777" w:rsidTr="56B5777B">
        <w:trPr>
          <w:cantSplit/>
        </w:trPr>
        <w:tc>
          <w:tcPr>
            <w:tcW w:w="2884" w:type="dxa"/>
          </w:tcPr>
          <w:p w14:paraId="27A6AFB9" w14:textId="77777777" w:rsidR="00CE2E54" w:rsidRPr="007E0B31" w:rsidRDefault="00CE2E54" w:rsidP="00CE2E54">
            <w:pPr>
              <w:pStyle w:val="Arial11Bold"/>
              <w:rPr>
                <w:rFonts w:cs="Arial"/>
              </w:rPr>
            </w:pPr>
            <w:r w:rsidRPr="007E0B31">
              <w:rPr>
                <w:rFonts w:cs="Arial"/>
              </w:rPr>
              <w:t>Load Factor</w:t>
            </w:r>
          </w:p>
        </w:tc>
        <w:tc>
          <w:tcPr>
            <w:tcW w:w="6634" w:type="dxa"/>
          </w:tcPr>
          <w:p w14:paraId="40B02140" w14:textId="77777777" w:rsidR="00CE2E54" w:rsidRPr="007E0B31" w:rsidRDefault="00CE2E54" w:rsidP="00CE2E54">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CE2E54" w:rsidRPr="007E0B31" w14:paraId="0EBC5AE2" w14:textId="77777777" w:rsidTr="56B5777B">
        <w:trPr>
          <w:cantSplit/>
        </w:trPr>
        <w:tc>
          <w:tcPr>
            <w:tcW w:w="2884" w:type="dxa"/>
          </w:tcPr>
          <w:p w14:paraId="3992CF4B" w14:textId="77777777" w:rsidR="00CE2E54" w:rsidRPr="007E0B31" w:rsidRDefault="00CE2E54" w:rsidP="00CE2E54">
            <w:pPr>
              <w:pStyle w:val="Arial11Bold"/>
              <w:rPr>
                <w:rFonts w:cs="Arial"/>
              </w:rPr>
            </w:pPr>
            <w:r w:rsidRPr="007E0B31">
              <w:rPr>
                <w:rFonts w:cs="Arial"/>
              </w:rPr>
              <w:t>Load Management Block</w:t>
            </w:r>
          </w:p>
        </w:tc>
        <w:tc>
          <w:tcPr>
            <w:tcW w:w="6634" w:type="dxa"/>
          </w:tcPr>
          <w:p w14:paraId="50274CDB" w14:textId="77777777" w:rsidR="00CE2E54" w:rsidRPr="007E0B31" w:rsidRDefault="00CE2E54" w:rsidP="00CE2E54">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CE2E54" w:rsidRPr="007E0B31" w14:paraId="53E23EC8" w14:textId="77777777" w:rsidTr="56B5777B">
        <w:trPr>
          <w:cantSplit/>
        </w:trPr>
        <w:tc>
          <w:tcPr>
            <w:tcW w:w="2884" w:type="dxa"/>
          </w:tcPr>
          <w:p w14:paraId="6AF74419" w14:textId="77777777" w:rsidR="00CE2E54" w:rsidRPr="002A73E9" w:rsidRDefault="00CE2E54" w:rsidP="00CE2E54">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CE2E54" w:rsidRPr="00432DAF" w:rsidRDefault="00CE2E54" w:rsidP="00CE2E54">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CE2E54" w:rsidRPr="002A73E9" w:rsidRDefault="00CE2E54" w:rsidP="00CE2E54">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CE2E54" w:rsidRPr="007E0B31" w14:paraId="74F6FA25" w14:textId="77777777" w:rsidTr="56B5777B">
        <w:trPr>
          <w:cantSplit/>
        </w:trPr>
        <w:tc>
          <w:tcPr>
            <w:tcW w:w="2884" w:type="dxa"/>
          </w:tcPr>
          <w:p w14:paraId="298F5400" w14:textId="77777777" w:rsidR="00CE2E54" w:rsidRPr="007E0B31" w:rsidRDefault="00CE2E54" w:rsidP="00CE2E54">
            <w:pPr>
              <w:pStyle w:val="Arial11Bold"/>
              <w:rPr>
                <w:rFonts w:cs="Arial"/>
              </w:rPr>
            </w:pPr>
            <w:r w:rsidRPr="007E0B31">
              <w:rPr>
                <w:rFonts w:cs="Arial"/>
              </w:rPr>
              <w:lastRenderedPageBreak/>
              <w:t>Local Safety Instructions</w:t>
            </w:r>
          </w:p>
        </w:tc>
        <w:tc>
          <w:tcPr>
            <w:tcW w:w="6634" w:type="dxa"/>
          </w:tcPr>
          <w:p w14:paraId="7A965991" w14:textId="684CA180" w:rsidR="00CE2E54" w:rsidRPr="007E0B31" w:rsidRDefault="00CE2E54" w:rsidP="00CE2E54">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00A047F9" w:rsidRPr="00411C8B">
              <w:rPr>
                <w:rFonts w:cs="Arial"/>
              </w:rPr>
              <w:t>, the</w:t>
            </w:r>
            <w:r w:rsidR="00A047F9" w:rsidRPr="00411C8B">
              <w:rPr>
                <w:rFonts w:cs="Arial"/>
                <w:b/>
                <w:bCs/>
              </w:rPr>
              <w:t xml:space="preserve"> </w:t>
            </w:r>
            <w:r w:rsidR="00A047F9" w:rsidRPr="00411C8B">
              <w:rPr>
                <w:rFonts w:cs="Arial"/>
              </w:rPr>
              <w:t>relevant</w:t>
            </w:r>
            <w:r w:rsidR="00A047F9" w:rsidRPr="00411C8B">
              <w:rPr>
                <w:rFonts w:cs="Arial"/>
                <w:b/>
                <w:bCs/>
              </w:rPr>
              <w:t xml:space="preserve"> Competitively Appointed Transmission Licensee’s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000235BF" w:rsidRPr="00411C8B">
              <w:rPr>
                <w:rFonts w:cs="Arial"/>
              </w:rPr>
              <w:t xml:space="preserve"> or the</w:t>
            </w:r>
            <w:r w:rsidR="000235BF" w:rsidRPr="00411C8B">
              <w:rPr>
                <w:rFonts w:cs="Arial"/>
                <w:b/>
                <w:bCs/>
              </w:rPr>
              <w:t xml:space="preserve"> </w:t>
            </w:r>
            <w:r w:rsidR="000235BF" w:rsidRPr="00411C8B">
              <w:rPr>
                <w:rFonts w:cs="Arial"/>
              </w:rPr>
              <w:t>relevant</w:t>
            </w:r>
            <w:r w:rsidR="000235BF" w:rsidRPr="00411C8B">
              <w:rPr>
                <w:rFonts w:cs="Arial"/>
                <w:b/>
                <w:bCs/>
              </w:rPr>
              <w:t xml:space="preserve"> Competitively Appointed Transmission Licensee’s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CE2E54" w:rsidRPr="007E0B31" w14:paraId="77B1C1F3" w14:textId="77777777" w:rsidTr="56B5777B">
        <w:trPr>
          <w:cantSplit/>
        </w:trPr>
        <w:tc>
          <w:tcPr>
            <w:tcW w:w="2884" w:type="dxa"/>
          </w:tcPr>
          <w:p w14:paraId="41E761FD" w14:textId="77777777" w:rsidR="00CE2E54" w:rsidRPr="007E0B31" w:rsidRDefault="00CE2E54" w:rsidP="00CE2E54">
            <w:pPr>
              <w:pStyle w:val="Arial11Bold"/>
              <w:rPr>
                <w:rFonts w:cs="Arial"/>
              </w:rPr>
            </w:pPr>
            <w:r w:rsidRPr="007E0B31">
              <w:rPr>
                <w:rFonts w:cs="Arial"/>
              </w:rPr>
              <w:t>Local Switching Procedure</w:t>
            </w:r>
          </w:p>
        </w:tc>
        <w:tc>
          <w:tcPr>
            <w:tcW w:w="6634" w:type="dxa"/>
          </w:tcPr>
          <w:p w14:paraId="64A70D2F" w14:textId="77777777" w:rsidR="00CE2E54" w:rsidRPr="007E0B31" w:rsidRDefault="00CE2E54" w:rsidP="00CE2E54">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CE2E54" w:rsidRPr="007E0B31" w14:paraId="4247B2A6" w14:textId="77777777" w:rsidTr="56B5777B">
        <w:trPr>
          <w:cantSplit/>
        </w:trPr>
        <w:tc>
          <w:tcPr>
            <w:tcW w:w="2884" w:type="dxa"/>
          </w:tcPr>
          <w:p w14:paraId="796A8D79" w14:textId="77777777" w:rsidR="00CE2E54" w:rsidRPr="007E0B31" w:rsidRDefault="00CE2E54" w:rsidP="00CE2E54">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CE2E54" w:rsidRPr="007E0B31" w:rsidRDefault="00CE2E54" w:rsidP="00CE2E54">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CE2E54" w:rsidRPr="007E0B31" w14:paraId="7AF5C5F6" w14:textId="77777777" w:rsidTr="56B5777B">
        <w:trPr>
          <w:cantSplit/>
        </w:trPr>
        <w:tc>
          <w:tcPr>
            <w:tcW w:w="2884" w:type="dxa"/>
          </w:tcPr>
          <w:p w14:paraId="539D52FC" w14:textId="77777777" w:rsidR="00CE2E54" w:rsidRPr="007E0B31" w:rsidRDefault="00CE2E54" w:rsidP="00CE2E54">
            <w:pPr>
              <w:pStyle w:val="Arial11Bold"/>
              <w:rPr>
                <w:rFonts w:cs="Arial"/>
              </w:rPr>
            </w:pPr>
            <w:r w:rsidRPr="007E0B31">
              <w:rPr>
                <w:rFonts w:cs="Arial"/>
              </w:rPr>
              <w:t>Location</w:t>
            </w:r>
          </w:p>
        </w:tc>
        <w:tc>
          <w:tcPr>
            <w:tcW w:w="6634" w:type="dxa"/>
          </w:tcPr>
          <w:p w14:paraId="55856EBA" w14:textId="77777777" w:rsidR="00CE2E54" w:rsidRPr="007E0B31" w:rsidRDefault="00CE2E54" w:rsidP="00CE2E54">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CE2E54" w:rsidRPr="007E0B31" w14:paraId="0E4BDD8F" w14:textId="77777777" w:rsidTr="56B5777B">
        <w:trPr>
          <w:cantSplit/>
        </w:trPr>
        <w:tc>
          <w:tcPr>
            <w:tcW w:w="2884" w:type="dxa"/>
          </w:tcPr>
          <w:p w14:paraId="41B859E4" w14:textId="77777777" w:rsidR="00CE2E54" w:rsidRPr="007E0B31" w:rsidRDefault="00CE2E54" w:rsidP="00CE2E54">
            <w:pPr>
              <w:pStyle w:val="Arial11Bold"/>
              <w:rPr>
                <w:rFonts w:cs="Arial"/>
              </w:rPr>
            </w:pPr>
            <w:r w:rsidRPr="007E0B31">
              <w:rPr>
                <w:rFonts w:cs="Arial"/>
              </w:rPr>
              <w:t>Locked</w:t>
            </w:r>
          </w:p>
        </w:tc>
        <w:tc>
          <w:tcPr>
            <w:tcW w:w="6634" w:type="dxa"/>
          </w:tcPr>
          <w:p w14:paraId="585D4C7B" w14:textId="77777777" w:rsidR="00CE2E54" w:rsidRPr="007E0B31" w:rsidRDefault="00CE2E54" w:rsidP="00CE2E54">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CE2E54" w:rsidRPr="007E0B31" w14:paraId="57EA3F5C" w14:textId="77777777" w:rsidTr="56B5777B">
        <w:trPr>
          <w:cantSplit/>
        </w:trPr>
        <w:tc>
          <w:tcPr>
            <w:tcW w:w="2884" w:type="dxa"/>
          </w:tcPr>
          <w:p w14:paraId="0F7F6662" w14:textId="77777777" w:rsidR="00CE2E54" w:rsidRPr="007E0B31" w:rsidRDefault="00CE2E54" w:rsidP="00CE2E54">
            <w:pPr>
              <w:pStyle w:val="Arial11Bold"/>
              <w:rPr>
                <w:rFonts w:cs="Arial"/>
              </w:rPr>
            </w:pPr>
            <w:r w:rsidRPr="007E0B31">
              <w:rPr>
                <w:rFonts w:cs="Arial"/>
              </w:rPr>
              <w:t>Locking</w:t>
            </w:r>
          </w:p>
        </w:tc>
        <w:tc>
          <w:tcPr>
            <w:tcW w:w="6634" w:type="dxa"/>
          </w:tcPr>
          <w:p w14:paraId="25877041" w14:textId="77777777" w:rsidR="00CE2E54" w:rsidRPr="007E0B31" w:rsidRDefault="00CE2E54" w:rsidP="00CE2E54">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211085" w:rsidRPr="007E0B31" w14:paraId="27AB1B3E" w14:textId="77777777" w:rsidTr="56B5777B">
        <w:trPr>
          <w:cantSplit/>
        </w:trPr>
        <w:tc>
          <w:tcPr>
            <w:tcW w:w="2884" w:type="dxa"/>
          </w:tcPr>
          <w:p w14:paraId="41D14DA3" w14:textId="1A2425B2" w:rsidR="00211085" w:rsidRPr="007E0B31" w:rsidRDefault="00211085" w:rsidP="00211085">
            <w:pPr>
              <w:pStyle w:val="Arial11Bold"/>
              <w:rPr>
                <w:rFonts w:cs="Arial"/>
              </w:rPr>
            </w:pPr>
            <w:r w:rsidRPr="00513343">
              <w:t>London Court of International Arbitration</w:t>
            </w:r>
          </w:p>
        </w:tc>
        <w:tc>
          <w:tcPr>
            <w:tcW w:w="6634" w:type="dxa"/>
          </w:tcPr>
          <w:p w14:paraId="159C490C" w14:textId="77C6DDE0" w:rsidR="00211085" w:rsidRPr="007E0B31" w:rsidRDefault="00211085" w:rsidP="00211085">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CE2E54" w:rsidRPr="007E0B31" w14:paraId="05FD6AF9" w14:textId="77777777" w:rsidTr="56B5777B">
        <w:trPr>
          <w:cantSplit/>
        </w:trPr>
        <w:tc>
          <w:tcPr>
            <w:tcW w:w="2884" w:type="dxa"/>
          </w:tcPr>
          <w:p w14:paraId="508D8CC7" w14:textId="77777777" w:rsidR="00CE2E54" w:rsidRPr="007E0B31" w:rsidRDefault="00CE2E54" w:rsidP="00CE2E54">
            <w:pPr>
              <w:pStyle w:val="Arial11Bold"/>
              <w:rPr>
                <w:rFonts w:cs="Arial"/>
              </w:rPr>
            </w:pPr>
            <w:r w:rsidRPr="007E0B31">
              <w:rPr>
                <w:rFonts w:cs="Arial"/>
              </w:rPr>
              <w:t>Low Frequency Relay</w:t>
            </w:r>
          </w:p>
        </w:tc>
        <w:tc>
          <w:tcPr>
            <w:tcW w:w="6634" w:type="dxa"/>
          </w:tcPr>
          <w:p w14:paraId="615E9EC2" w14:textId="77777777" w:rsidR="00CE2E54" w:rsidRPr="007E0B31" w:rsidRDefault="00CE2E54" w:rsidP="00CE2E54">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CE2E54" w:rsidRPr="007E0B31" w14:paraId="3E4531E5" w14:textId="77777777" w:rsidTr="56B5777B">
        <w:trPr>
          <w:cantSplit/>
        </w:trPr>
        <w:tc>
          <w:tcPr>
            <w:tcW w:w="2884" w:type="dxa"/>
          </w:tcPr>
          <w:p w14:paraId="65FD748C" w14:textId="77777777" w:rsidR="00CE2E54" w:rsidRPr="007E0B31" w:rsidRDefault="00CE2E54" w:rsidP="00CE2E54">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CE2E54" w:rsidRPr="007E0B31" w:rsidRDefault="00CE2E54" w:rsidP="00CE2E54">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CE2E54" w:rsidRPr="007E0B31" w14:paraId="1231D50D" w14:textId="77777777" w:rsidTr="56B5777B">
        <w:trPr>
          <w:cantSplit/>
        </w:trPr>
        <w:tc>
          <w:tcPr>
            <w:tcW w:w="2884" w:type="dxa"/>
          </w:tcPr>
          <w:p w14:paraId="7F97E239" w14:textId="77777777" w:rsidR="00CE2E54" w:rsidRPr="007E0B31" w:rsidRDefault="00CE2E54" w:rsidP="00CE2E54">
            <w:pPr>
              <w:pStyle w:val="Arial11Bold"/>
              <w:rPr>
                <w:rFonts w:cs="Arial"/>
              </w:rPr>
            </w:pPr>
            <w:r w:rsidRPr="007E0B31">
              <w:rPr>
                <w:rFonts w:cs="Arial"/>
              </w:rPr>
              <w:t>LV Side of the Offshore Platform</w:t>
            </w:r>
          </w:p>
        </w:tc>
        <w:tc>
          <w:tcPr>
            <w:tcW w:w="6634" w:type="dxa"/>
          </w:tcPr>
          <w:p w14:paraId="00CEA237" w14:textId="77777777" w:rsidR="00CE2E54" w:rsidRPr="007E0B31" w:rsidRDefault="00CE2E54" w:rsidP="00CE2E54">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CE2E54" w:rsidRPr="007E0B31" w14:paraId="43E02C23" w14:textId="77777777" w:rsidTr="56B5777B">
        <w:trPr>
          <w:cantSplit/>
        </w:trPr>
        <w:tc>
          <w:tcPr>
            <w:tcW w:w="2884" w:type="dxa"/>
          </w:tcPr>
          <w:p w14:paraId="149BA9AB" w14:textId="77777777" w:rsidR="00CE2E54" w:rsidRPr="007E0B31" w:rsidRDefault="00CE2E54" w:rsidP="00CE2E54">
            <w:pPr>
              <w:pStyle w:val="Level1Text"/>
              <w:tabs>
                <w:tab w:val="left" w:pos="0"/>
                <w:tab w:val="left" w:pos="34"/>
              </w:tabs>
              <w:ind w:left="0" w:firstLine="0"/>
              <w:rPr>
                <w:rFonts w:cs="Arial"/>
                <w:b/>
                <w:color w:val="auto"/>
                <w:lang w:val="en-GB"/>
              </w:rPr>
            </w:pPr>
            <w:r w:rsidRPr="007E0B31">
              <w:rPr>
                <w:rFonts w:cs="Arial"/>
                <w:b/>
                <w:color w:val="auto"/>
              </w:rPr>
              <w:lastRenderedPageBreak/>
              <w:t>Main Plant and Apparatus</w:t>
            </w:r>
          </w:p>
        </w:tc>
        <w:tc>
          <w:tcPr>
            <w:tcW w:w="6634" w:type="dxa"/>
          </w:tcPr>
          <w:p w14:paraId="32C8C795" w14:textId="20E0653A" w:rsidR="00CE2E54" w:rsidRPr="007E0B31" w:rsidRDefault="00CE2E54" w:rsidP="00CE2E54">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CE2E54" w:rsidRDefault="00CE2E54" w:rsidP="00CE2E54">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CE2E54" w:rsidRPr="00745344" w:rsidRDefault="00CE2E54" w:rsidP="00CE2E54">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CE2E54" w:rsidRPr="007E0B31" w14:paraId="29A17BF0" w14:textId="77777777" w:rsidTr="56B5777B">
        <w:trPr>
          <w:cantSplit/>
        </w:trPr>
        <w:tc>
          <w:tcPr>
            <w:tcW w:w="2884" w:type="dxa"/>
          </w:tcPr>
          <w:p w14:paraId="0A0A0725" w14:textId="77777777" w:rsidR="00CE2E54" w:rsidRPr="007E0B31" w:rsidRDefault="00CE2E54" w:rsidP="00CE2E54">
            <w:pPr>
              <w:pStyle w:val="Arial11Bold"/>
              <w:rPr>
                <w:rFonts w:cs="Arial"/>
              </w:rPr>
            </w:pPr>
            <w:r w:rsidRPr="007E0B31">
              <w:rPr>
                <w:rFonts w:cs="Arial"/>
              </w:rPr>
              <w:t>Main Protection</w:t>
            </w:r>
          </w:p>
        </w:tc>
        <w:tc>
          <w:tcPr>
            <w:tcW w:w="6634" w:type="dxa"/>
          </w:tcPr>
          <w:p w14:paraId="3DC0D468" w14:textId="77777777" w:rsidR="00CE2E54" w:rsidRPr="007E0B31" w:rsidRDefault="00CE2E54" w:rsidP="00CE2E54">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CE2E54" w:rsidRPr="007E0B31" w14:paraId="76CC7C36" w14:textId="77777777" w:rsidTr="56B5777B">
        <w:trPr>
          <w:cantSplit/>
        </w:trPr>
        <w:tc>
          <w:tcPr>
            <w:tcW w:w="2884" w:type="dxa"/>
          </w:tcPr>
          <w:p w14:paraId="331C7E14" w14:textId="380252E6" w:rsidR="00CE2E54" w:rsidRPr="007E0B31" w:rsidRDefault="00CE2E54" w:rsidP="00CE2E54">
            <w:pPr>
              <w:pStyle w:val="Arial11Bold"/>
              <w:rPr>
                <w:rFonts w:cs="Arial"/>
              </w:rPr>
            </w:pPr>
            <w:bookmarkStart w:id="274" w:name="_DV_C39"/>
            <w:r w:rsidRPr="007E0B31">
              <w:rPr>
                <w:rFonts w:cs="Arial"/>
              </w:rPr>
              <w:t>Manufacturer’s Data &amp; Performance Report</w:t>
            </w:r>
            <w:bookmarkEnd w:id="274"/>
          </w:p>
        </w:tc>
        <w:tc>
          <w:tcPr>
            <w:tcW w:w="6634" w:type="dxa"/>
          </w:tcPr>
          <w:p w14:paraId="671DA193" w14:textId="02EFD935" w:rsidR="00CE2E54" w:rsidRPr="007E0B31" w:rsidRDefault="00CE2E54" w:rsidP="00CE2E54">
            <w:pPr>
              <w:pStyle w:val="TableArial11"/>
              <w:rPr>
                <w:rFonts w:cs="Arial"/>
              </w:rPr>
            </w:pPr>
            <w:bookmarkStart w:id="275"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275"/>
          </w:p>
        </w:tc>
      </w:tr>
      <w:tr w:rsidR="00CE2E54" w:rsidRPr="007E0B31" w14:paraId="0E2893AA" w14:textId="77777777" w:rsidTr="56B5777B">
        <w:trPr>
          <w:cantSplit/>
        </w:trPr>
        <w:tc>
          <w:tcPr>
            <w:tcW w:w="2884" w:type="dxa"/>
          </w:tcPr>
          <w:p w14:paraId="1DC60E78" w14:textId="77777777" w:rsidR="00CE2E54" w:rsidRPr="007E0B31" w:rsidRDefault="00CE2E54" w:rsidP="00CE2E54">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CE2E54" w:rsidRPr="007E0B31" w:rsidRDefault="00CE2E54" w:rsidP="00CE2E54">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CE2E54" w:rsidRPr="007E0B31" w14:paraId="0E3E88D3" w14:textId="77777777" w:rsidTr="56B5777B">
        <w:trPr>
          <w:cantSplit/>
        </w:trPr>
        <w:tc>
          <w:tcPr>
            <w:tcW w:w="2884" w:type="dxa"/>
          </w:tcPr>
          <w:p w14:paraId="45B588B2" w14:textId="77777777" w:rsidR="00CE2E54" w:rsidRPr="007E0B31" w:rsidRDefault="00CE2E54" w:rsidP="00CE2E54">
            <w:pPr>
              <w:pStyle w:val="Arial11Bold"/>
              <w:rPr>
                <w:rFonts w:cs="Arial"/>
              </w:rPr>
            </w:pPr>
            <w:r w:rsidRPr="007E0B31">
              <w:rPr>
                <w:rFonts w:cs="Arial"/>
              </w:rPr>
              <w:t>Market Operation Data Interface System (MODIS)</w:t>
            </w:r>
          </w:p>
        </w:tc>
        <w:tc>
          <w:tcPr>
            <w:tcW w:w="6634" w:type="dxa"/>
          </w:tcPr>
          <w:p w14:paraId="6049E762" w14:textId="5373A31D" w:rsidR="00CE2E54" w:rsidRPr="007E0B31" w:rsidRDefault="00CE2E54" w:rsidP="00CE2E54">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CE2E54" w:rsidRPr="007E0B31" w14:paraId="2E9600F6" w14:textId="77777777" w:rsidTr="56B5777B">
        <w:trPr>
          <w:cantSplit/>
        </w:trPr>
        <w:tc>
          <w:tcPr>
            <w:tcW w:w="2884" w:type="dxa"/>
          </w:tcPr>
          <w:p w14:paraId="1013C18D" w14:textId="77777777" w:rsidR="00CE2E54" w:rsidRPr="007E0B31" w:rsidRDefault="00CE2E54" w:rsidP="00CE2E54">
            <w:pPr>
              <w:pStyle w:val="Arial11Bold"/>
              <w:rPr>
                <w:rFonts w:cs="Arial"/>
              </w:rPr>
            </w:pPr>
            <w:r w:rsidRPr="007E0B31">
              <w:rPr>
                <w:rFonts w:cs="Arial"/>
              </w:rPr>
              <w:t>Market Suspension Threshold</w:t>
            </w:r>
          </w:p>
        </w:tc>
        <w:tc>
          <w:tcPr>
            <w:tcW w:w="6634" w:type="dxa"/>
          </w:tcPr>
          <w:p w14:paraId="60F4E8DB" w14:textId="77777777" w:rsidR="00CE2E54" w:rsidRPr="007E0B31" w:rsidRDefault="00CE2E54" w:rsidP="00CE2E54">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CE2E54" w:rsidRPr="007E0B31" w14:paraId="1F49614C" w14:textId="77777777" w:rsidTr="56B5777B">
        <w:trPr>
          <w:cantSplit/>
        </w:trPr>
        <w:tc>
          <w:tcPr>
            <w:tcW w:w="2884" w:type="dxa"/>
          </w:tcPr>
          <w:p w14:paraId="4BAFAA51" w14:textId="77777777" w:rsidR="00CE2E54" w:rsidRPr="007E0B31" w:rsidRDefault="00CE2E54" w:rsidP="00CE2E54">
            <w:pPr>
              <w:pStyle w:val="Arial11Bold"/>
              <w:rPr>
                <w:rFonts w:cs="Arial"/>
              </w:rPr>
            </w:pPr>
            <w:r w:rsidRPr="007E0B31">
              <w:rPr>
                <w:rFonts w:cs="Arial"/>
              </w:rPr>
              <w:t>Material Effect</w:t>
            </w:r>
          </w:p>
        </w:tc>
        <w:tc>
          <w:tcPr>
            <w:tcW w:w="6634" w:type="dxa"/>
          </w:tcPr>
          <w:p w14:paraId="2D25D42C" w14:textId="1645633C" w:rsidR="00CE2E54" w:rsidRPr="007E0B31" w:rsidRDefault="00CE2E54" w:rsidP="00CE2E54">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CE2E54" w:rsidRPr="007E0B31" w14:paraId="4FE4892A" w14:textId="77777777" w:rsidTr="56B5777B">
        <w:trPr>
          <w:cantSplit/>
        </w:trPr>
        <w:tc>
          <w:tcPr>
            <w:tcW w:w="2884" w:type="dxa"/>
          </w:tcPr>
          <w:p w14:paraId="5D2654C2" w14:textId="77777777" w:rsidR="00CE2E54" w:rsidRPr="007E0B31" w:rsidRDefault="00CE2E54" w:rsidP="00CE2E54">
            <w:pPr>
              <w:pStyle w:val="Arial11Bold"/>
              <w:rPr>
                <w:rFonts w:cs="Arial"/>
              </w:rPr>
            </w:pPr>
            <w:r w:rsidRPr="007E0B31">
              <w:rPr>
                <w:rFonts w:cs="Arial"/>
              </w:rPr>
              <w:t>Materially Affected Party</w:t>
            </w:r>
          </w:p>
        </w:tc>
        <w:tc>
          <w:tcPr>
            <w:tcW w:w="6634" w:type="dxa"/>
          </w:tcPr>
          <w:p w14:paraId="228E8081" w14:textId="77777777" w:rsidR="00CE2E54" w:rsidRPr="007E0B31" w:rsidRDefault="00CE2E54" w:rsidP="00CE2E54">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CE2E54" w:rsidRPr="007E0B31" w14:paraId="21849F19" w14:textId="77777777" w:rsidTr="56B5777B">
        <w:trPr>
          <w:cantSplit/>
        </w:trPr>
        <w:tc>
          <w:tcPr>
            <w:tcW w:w="2884" w:type="dxa"/>
          </w:tcPr>
          <w:p w14:paraId="3DA54DDA" w14:textId="1AE4917A" w:rsidR="00CE2E54" w:rsidRPr="007E0B31" w:rsidRDefault="00CE2E54" w:rsidP="00CE2E54">
            <w:pPr>
              <w:pStyle w:val="Arial11Bold"/>
              <w:rPr>
                <w:rFonts w:cs="Arial"/>
              </w:rPr>
            </w:pPr>
            <w:r w:rsidRPr="005C20E3">
              <w:rPr>
                <w:color w:val="000000" w:themeColor="text1"/>
              </w:rPr>
              <w:t>Maximum Export Capability</w:t>
            </w:r>
          </w:p>
        </w:tc>
        <w:tc>
          <w:tcPr>
            <w:tcW w:w="6634" w:type="dxa"/>
          </w:tcPr>
          <w:p w14:paraId="09A88861" w14:textId="6FF8BD00" w:rsidR="00CE2E54" w:rsidRPr="007E0B31" w:rsidRDefault="00CE2E54" w:rsidP="00CE2E54">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CE2E54" w:rsidRPr="007E0B31" w14:paraId="08244F89" w14:textId="77777777" w:rsidTr="56B5777B">
        <w:trPr>
          <w:cantSplit/>
        </w:trPr>
        <w:tc>
          <w:tcPr>
            <w:tcW w:w="2884" w:type="dxa"/>
          </w:tcPr>
          <w:p w14:paraId="0D6EE1DC" w14:textId="77777777" w:rsidR="00CE2E54" w:rsidRPr="007E0B31" w:rsidRDefault="00CE2E54" w:rsidP="00CE2E54">
            <w:pPr>
              <w:pStyle w:val="Arial11Bold"/>
              <w:rPr>
                <w:rFonts w:cs="Arial"/>
                <w:highlight w:val="green"/>
              </w:rPr>
            </w:pPr>
            <w:r w:rsidRPr="007E0B31">
              <w:rPr>
                <w:rFonts w:cs="Arial"/>
              </w:rPr>
              <w:lastRenderedPageBreak/>
              <w:t>Maximum Export Capacity</w:t>
            </w:r>
          </w:p>
        </w:tc>
        <w:tc>
          <w:tcPr>
            <w:tcW w:w="6634" w:type="dxa"/>
          </w:tcPr>
          <w:p w14:paraId="71DB60FA" w14:textId="77777777" w:rsidR="00CE2E54" w:rsidRPr="007E0B31" w:rsidRDefault="00CE2E54" w:rsidP="00CE2E54">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CE2E54" w:rsidRPr="007E0B31" w14:paraId="0948B47C" w14:textId="77777777" w:rsidTr="56B5777B">
        <w:trPr>
          <w:cantSplit/>
        </w:trPr>
        <w:tc>
          <w:tcPr>
            <w:tcW w:w="2884" w:type="dxa"/>
          </w:tcPr>
          <w:p w14:paraId="740BDFDB" w14:textId="77777777" w:rsidR="00CE2E54" w:rsidRPr="007E0B31" w:rsidRDefault="00CE2E54" w:rsidP="00CE2E54">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CE2E54" w:rsidRPr="007E0B31" w:rsidRDefault="00CE2E54" w:rsidP="00CE2E54">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CE2E54" w:rsidRPr="007E0B31" w14:paraId="37163BB3" w14:textId="77777777" w:rsidTr="56B5777B">
        <w:trPr>
          <w:cantSplit/>
        </w:trPr>
        <w:tc>
          <w:tcPr>
            <w:tcW w:w="2884" w:type="dxa"/>
          </w:tcPr>
          <w:p w14:paraId="4540B3A4" w14:textId="77777777" w:rsidR="00CE2E54" w:rsidRPr="007E0B31" w:rsidRDefault="00CE2E54" w:rsidP="00CE2E54">
            <w:pPr>
              <w:pStyle w:val="Arial11Bold"/>
              <w:rPr>
                <w:rFonts w:cs="Arial"/>
              </w:rPr>
            </w:pPr>
            <w:r w:rsidRPr="007E0B31">
              <w:rPr>
                <w:rFonts w:cs="Arial"/>
              </w:rPr>
              <w:t>Maximum Generation Service or MGS</w:t>
            </w:r>
          </w:p>
        </w:tc>
        <w:tc>
          <w:tcPr>
            <w:tcW w:w="6634" w:type="dxa"/>
          </w:tcPr>
          <w:p w14:paraId="5E387610" w14:textId="7EFCA426" w:rsidR="00CE2E54" w:rsidRPr="007E0B31" w:rsidRDefault="00CE2E54" w:rsidP="00CE2E54">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CE2E54" w:rsidRPr="007E0B31" w14:paraId="1FF4E953" w14:textId="77777777" w:rsidTr="56B5777B">
        <w:trPr>
          <w:cantSplit/>
        </w:trPr>
        <w:tc>
          <w:tcPr>
            <w:tcW w:w="2884" w:type="dxa"/>
          </w:tcPr>
          <w:p w14:paraId="6AFD0D7A" w14:textId="77777777" w:rsidR="00CE2E54" w:rsidRPr="007E0B31" w:rsidRDefault="00CE2E54" w:rsidP="00CE2E54">
            <w:pPr>
              <w:pStyle w:val="Arial11Bold"/>
              <w:rPr>
                <w:rFonts w:cs="Arial"/>
              </w:rPr>
            </w:pPr>
            <w:r w:rsidRPr="007E0B31">
              <w:rPr>
                <w:rFonts w:cs="Arial"/>
              </w:rPr>
              <w:t>Maximum Generation Service Agreement</w:t>
            </w:r>
          </w:p>
        </w:tc>
        <w:tc>
          <w:tcPr>
            <w:tcW w:w="6634" w:type="dxa"/>
          </w:tcPr>
          <w:p w14:paraId="08FAFE28" w14:textId="4B8999EC" w:rsidR="00CE2E54" w:rsidRPr="007E0B31" w:rsidRDefault="00CE2E54" w:rsidP="00CE2E54">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CE2E54" w:rsidRPr="007E0B31" w14:paraId="52F03BE5" w14:textId="77777777" w:rsidTr="56B5777B">
        <w:trPr>
          <w:cantSplit/>
        </w:trPr>
        <w:tc>
          <w:tcPr>
            <w:tcW w:w="2884" w:type="dxa"/>
          </w:tcPr>
          <w:p w14:paraId="11A7CFC0" w14:textId="77777777" w:rsidR="00CE2E54" w:rsidRPr="007E0B31" w:rsidRDefault="00CE2E54" w:rsidP="00CE2E54">
            <w:pPr>
              <w:pStyle w:val="Arial11Bold"/>
              <w:rPr>
                <w:rFonts w:cs="Arial"/>
              </w:rPr>
            </w:pPr>
            <w:r w:rsidRPr="007E0B31">
              <w:rPr>
                <w:rFonts w:cs="Arial"/>
              </w:rPr>
              <w:t>Maximum HVDC Active Power Transmission Capacity (PHmax)</w:t>
            </w:r>
          </w:p>
        </w:tc>
        <w:tc>
          <w:tcPr>
            <w:tcW w:w="6634" w:type="dxa"/>
          </w:tcPr>
          <w:p w14:paraId="6DD9ADDF" w14:textId="78E2D9AF" w:rsidR="00CE2E54" w:rsidRPr="007E0B31" w:rsidRDefault="00CE2E54" w:rsidP="00CE2E54">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CE2E54" w:rsidRPr="007E0B31" w14:paraId="11D155E9" w14:textId="77777777" w:rsidTr="56B5777B">
        <w:trPr>
          <w:cantSplit/>
        </w:trPr>
        <w:tc>
          <w:tcPr>
            <w:tcW w:w="2884" w:type="dxa"/>
          </w:tcPr>
          <w:p w14:paraId="62C8C8BB" w14:textId="217F8DC3" w:rsidR="00CE2E54" w:rsidRPr="007E0B31" w:rsidRDefault="00CE2E54" w:rsidP="00CE2E54">
            <w:pPr>
              <w:pStyle w:val="Arial11Bold"/>
              <w:rPr>
                <w:rFonts w:cs="Arial"/>
              </w:rPr>
            </w:pPr>
            <w:r w:rsidRPr="005C20E3">
              <w:rPr>
                <w:color w:val="000000" w:themeColor="text1"/>
              </w:rPr>
              <w:t>Maximum Import Capability</w:t>
            </w:r>
          </w:p>
        </w:tc>
        <w:tc>
          <w:tcPr>
            <w:tcW w:w="6634" w:type="dxa"/>
          </w:tcPr>
          <w:p w14:paraId="4BC9A525" w14:textId="34778CF5" w:rsidR="00CE2E54" w:rsidRPr="007E0B31" w:rsidRDefault="00CE2E54" w:rsidP="00CE2E54">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CE2E54" w:rsidRPr="007E0B31" w14:paraId="0967C22C" w14:textId="77777777" w:rsidTr="56B5777B">
        <w:trPr>
          <w:cantSplit/>
        </w:trPr>
        <w:tc>
          <w:tcPr>
            <w:tcW w:w="2884" w:type="dxa"/>
          </w:tcPr>
          <w:p w14:paraId="6536B201" w14:textId="77777777" w:rsidR="00CE2E54" w:rsidRPr="007E0B31" w:rsidRDefault="00CE2E54" w:rsidP="00CE2E54">
            <w:pPr>
              <w:pStyle w:val="Arial11Bold"/>
              <w:rPr>
                <w:rFonts w:cs="Arial"/>
                <w:highlight w:val="green"/>
              </w:rPr>
            </w:pPr>
            <w:r w:rsidRPr="007E0B31">
              <w:rPr>
                <w:rFonts w:cs="Arial"/>
              </w:rPr>
              <w:t>Maximum Import Capacity</w:t>
            </w:r>
          </w:p>
        </w:tc>
        <w:tc>
          <w:tcPr>
            <w:tcW w:w="6634" w:type="dxa"/>
          </w:tcPr>
          <w:p w14:paraId="7E57CD31" w14:textId="77777777" w:rsidR="00CE2E54" w:rsidRPr="007E0B31" w:rsidRDefault="00CE2E54" w:rsidP="00CE2E54">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CE2E54" w:rsidRPr="007E0B31" w14:paraId="03CA429B" w14:textId="77777777" w:rsidTr="56B5777B">
        <w:trPr>
          <w:cantSplit/>
        </w:trPr>
        <w:tc>
          <w:tcPr>
            <w:tcW w:w="2884" w:type="dxa"/>
          </w:tcPr>
          <w:p w14:paraId="2ED59A0E" w14:textId="77777777" w:rsidR="00CE2E54" w:rsidRPr="007E0B31" w:rsidRDefault="00CE2E54" w:rsidP="00CE2E54">
            <w:pPr>
              <w:pStyle w:val="Arial11Bold"/>
              <w:rPr>
                <w:rFonts w:cs="Arial"/>
              </w:rPr>
            </w:pPr>
            <w:r w:rsidRPr="00373816">
              <w:t xml:space="preserve">Maximum Import Power </w:t>
            </w:r>
          </w:p>
        </w:tc>
        <w:tc>
          <w:tcPr>
            <w:tcW w:w="6634" w:type="dxa"/>
          </w:tcPr>
          <w:p w14:paraId="5383D68A" w14:textId="77777777" w:rsidR="00CE2E54" w:rsidRPr="007E0B31" w:rsidRDefault="00CE2E54" w:rsidP="00CE2E54">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CE2E54" w:rsidRPr="007E0B31" w14:paraId="6F0B6DBA" w14:textId="77777777" w:rsidTr="00771070">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276" w:author="Stuart McLarnon (NESO)" w:date="2025-06-11T15:44:00Z" w16du:dateUtc="2025-06-11T14:4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277" w:author="Stuart McLarnon (ESO)" w:date="2024-07-30T11:52:00Z"/>
          <w:trPrChange w:id="278" w:author="Stuart McLarnon (NESO)" w:date="2025-06-11T15:44:00Z" w16du:dateUtc="2025-06-11T14:44:00Z">
            <w:trPr>
              <w:gridAfter w:val="0"/>
              <w:wAfter w:w="610" w:type="dxa"/>
              <w:cantSplit/>
            </w:trPr>
          </w:trPrChange>
        </w:trPr>
        <w:tc>
          <w:tcPr>
            <w:tcW w:w="2884" w:type="dxa"/>
            <w:tcBorders>
              <w:top w:val="single" w:sz="4" w:space="0" w:color="auto"/>
              <w:left w:val="single" w:sz="4" w:space="0" w:color="auto"/>
              <w:bottom w:val="single" w:sz="4" w:space="0" w:color="auto"/>
              <w:right w:val="single" w:sz="4" w:space="0" w:color="auto"/>
            </w:tcBorders>
            <w:tcPrChange w:id="279" w:author="Stuart McLarnon (NESO)" w:date="2025-06-11T15:44:00Z" w16du:dateUtc="2025-06-11T14:44:00Z">
              <w:tcPr>
                <w:tcW w:w="2884" w:type="dxa"/>
                <w:gridSpan w:val="5"/>
              </w:tcPr>
            </w:tcPrChange>
          </w:tcPr>
          <w:p w14:paraId="38238CAA" w14:textId="3BC76662" w:rsidR="00CE2E54" w:rsidRPr="00373816" w:rsidRDefault="00CE2E54" w:rsidP="00CE2E54">
            <w:pPr>
              <w:pStyle w:val="Arial11Bold"/>
              <w:rPr>
                <w:ins w:id="280" w:author="Stuart McLarnon (ESO)" w:date="2024-07-30T11:52:00Z"/>
              </w:rPr>
            </w:pPr>
            <w:ins w:id="281" w:author="Stuart McLarnon (ESO)" w:date="2024-07-30T11:52:00Z">
              <w:r w:rsidRPr="009D62AD">
                <w:rPr>
                  <w:bCs/>
                </w:rPr>
                <w:t>Measured Demand</w:t>
              </w:r>
            </w:ins>
          </w:p>
        </w:tc>
        <w:tc>
          <w:tcPr>
            <w:tcW w:w="6634" w:type="dxa"/>
            <w:tcBorders>
              <w:top w:val="single" w:sz="4" w:space="0" w:color="auto"/>
              <w:left w:val="single" w:sz="4" w:space="0" w:color="auto"/>
              <w:bottom w:val="single" w:sz="4" w:space="0" w:color="auto"/>
              <w:right w:val="single" w:sz="4" w:space="0" w:color="auto"/>
            </w:tcBorders>
            <w:tcPrChange w:id="282" w:author="Stuart McLarnon (NESO)" w:date="2025-06-11T15:44:00Z" w16du:dateUtc="2025-06-11T14:44:00Z">
              <w:tcPr>
                <w:tcW w:w="6634" w:type="dxa"/>
              </w:tcPr>
            </w:tcPrChange>
          </w:tcPr>
          <w:p w14:paraId="46D83238" w14:textId="6BAF915E" w:rsidR="00CE2E54" w:rsidRPr="00373816" w:rsidRDefault="00CE2E54" w:rsidP="00CE2E54">
            <w:pPr>
              <w:pStyle w:val="TableArial11"/>
              <w:rPr>
                <w:ins w:id="283" w:author="Stuart McLarnon (ESO)" w:date="2024-07-30T11:52:00Z"/>
              </w:rPr>
            </w:pPr>
            <w:ins w:id="284" w:author="Stuart McLarnon (ESO)" w:date="2024-07-30T11:52:00Z">
              <w:r w:rsidRPr="1FD6FC69">
                <w:rPr>
                  <w:b/>
                  <w:bCs/>
                  <w:rPrChange w:id="285" w:author="Stuart McLarnon (NESO)" w:date="2025-02-20T15:58:00Z">
                    <w:rPr/>
                  </w:rPrChange>
                </w:rPr>
                <w:t>Demand</w:t>
              </w:r>
              <w:r>
                <w:t xml:space="preserve"> measured at the relevant </w:t>
              </w:r>
              <w:r w:rsidRPr="1FD6FC69">
                <w:rPr>
                  <w:b/>
                  <w:bCs/>
                </w:rPr>
                <w:t>Connection Point</w:t>
              </w:r>
              <w:r>
                <w:t>.  Sometimes referred to as the net demand.</w:t>
              </w:r>
            </w:ins>
          </w:p>
        </w:tc>
      </w:tr>
      <w:tr w:rsidR="00CE2E54" w:rsidRPr="007E0B31" w14:paraId="3B0FB9D5" w14:textId="77777777" w:rsidTr="56B5777B">
        <w:trPr>
          <w:cantSplit/>
        </w:trPr>
        <w:tc>
          <w:tcPr>
            <w:tcW w:w="2884" w:type="dxa"/>
          </w:tcPr>
          <w:p w14:paraId="6C90BEB7" w14:textId="77777777" w:rsidR="00CE2E54" w:rsidRPr="007E0B31" w:rsidRDefault="00CE2E54" w:rsidP="00CE2E54">
            <w:pPr>
              <w:pStyle w:val="Arial11Bold"/>
              <w:rPr>
                <w:rFonts w:cs="Arial"/>
              </w:rPr>
            </w:pPr>
            <w:r w:rsidRPr="007E0B31">
              <w:rPr>
                <w:rFonts w:cs="Arial"/>
              </w:rPr>
              <w:lastRenderedPageBreak/>
              <w:t>Medium Power Station</w:t>
            </w:r>
          </w:p>
        </w:tc>
        <w:tc>
          <w:tcPr>
            <w:tcW w:w="6634" w:type="dxa"/>
          </w:tcPr>
          <w:p w14:paraId="07F15D2F" w14:textId="77777777" w:rsidR="00CE2E54" w:rsidRPr="007E0B31" w:rsidRDefault="00CE2E54" w:rsidP="00CE2E54">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CE2E54" w:rsidRPr="007E0B31" w:rsidRDefault="00CE2E54" w:rsidP="00CE2E54">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CE2E54" w:rsidRPr="007E0B31" w:rsidRDefault="00CE2E54" w:rsidP="00CE2E54">
            <w:pPr>
              <w:pStyle w:val="TableArial11"/>
              <w:ind w:left="567" w:hanging="567"/>
              <w:rPr>
                <w:rFonts w:cs="Arial"/>
              </w:rPr>
            </w:pPr>
            <w:r w:rsidRPr="007E0B31">
              <w:rPr>
                <w:rFonts w:cs="Arial"/>
              </w:rPr>
              <w:t>or,</w:t>
            </w:r>
          </w:p>
          <w:p w14:paraId="272C46D3" w14:textId="1BE214D3" w:rsidR="00CE2E54" w:rsidRPr="007E0B31" w:rsidRDefault="00CE2E54" w:rsidP="00CE2E54">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CE2E54" w:rsidRPr="007E0B31" w:rsidRDefault="00CE2E54" w:rsidP="00CE2E54">
            <w:pPr>
              <w:pStyle w:val="TableArial11"/>
              <w:ind w:left="567" w:hanging="567"/>
              <w:rPr>
                <w:rFonts w:cs="Arial"/>
              </w:rPr>
            </w:pPr>
            <w:r w:rsidRPr="007E0B31">
              <w:rPr>
                <w:rFonts w:cs="Arial"/>
              </w:rPr>
              <w:t>or,</w:t>
            </w:r>
          </w:p>
          <w:p w14:paraId="3F68A2DE" w14:textId="2934E072" w:rsidR="00CE2E54" w:rsidRPr="007E0B31" w:rsidRDefault="00CE2E54" w:rsidP="00CE2E54">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CE2E54" w:rsidRPr="007E0B31" w:rsidRDefault="00CE2E54" w:rsidP="00CE2E54">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CE2E54" w:rsidRPr="007E0B31" w14:paraId="0CDEA8DB" w14:textId="77777777" w:rsidTr="56B5777B">
        <w:trPr>
          <w:cantSplit/>
        </w:trPr>
        <w:tc>
          <w:tcPr>
            <w:tcW w:w="2884" w:type="dxa"/>
          </w:tcPr>
          <w:p w14:paraId="6558EC81" w14:textId="77777777" w:rsidR="00CE2E54" w:rsidRPr="007E0B31" w:rsidRDefault="00CE2E54" w:rsidP="00CE2E54">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CE2E54" w:rsidRPr="007E0B31" w:rsidRDefault="00CE2E54" w:rsidP="00CE2E54">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CE2E54" w:rsidRPr="007E0B31" w14:paraId="1172E6F9" w14:textId="77777777" w:rsidTr="56B5777B">
        <w:trPr>
          <w:cantSplit/>
        </w:trPr>
        <w:tc>
          <w:tcPr>
            <w:tcW w:w="2884" w:type="dxa"/>
          </w:tcPr>
          <w:p w14:paraId="55008996" w14:textId="77777777" w:rsidR="00CE2E54" w:rsidRPr="007E0B31" w:rsidRDefault="00CE2E54" w:rsidP="00CE2E54">
            <w:pPr>
              <w:pStyle w:val="Arial11Bold"/>
              <w:rPr>
                <w:rFonts w:cs="Arial"/>
              </w:rPr>
            </w:pPr>
            <w:r w:rsidRPr="007E0B31">
              <w:rPr>
                <w:rFonts w:cs="Arial"/>
              </w:rPr>
              <w:t>Mills</w:t>
            </w:r>
          </w:p>
        </w:tc>
        <w:tc>
          <w:tcPr>
            <w:tcW w:w="6634" w:type="dxa"/>
          </w:tcPr>
          <w:p w14:paraId="10AB29E5" w14:textId="77777777" w:rsidR="00CE2E54" w:rsidRPr="007E0B31" w:rsidRDefault="00CE2E54" w:rsidP="00CE2E54">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CE2E54" w:rsidRPr="007E0B31" w14:paraId="192F1CA5" w14:textId="77777777" w:rsidTr="56B5777B">
        <w:trPr>
          <w:cantSplit/>
        </w:trPr>
        <w:tc>
          <w:tcPr>
            <w:tcW w:w="2884" w:type="dxa"/>
          </w:tcPr>
          <w:p w14:paraId="00139B74" w14:textId="77777777" w:rsidR="00CE2E54" w:rsidRPr="007E0B31" w:rsidRDefault="00CE2E54" w:rsidP="00CE2E54">
            <w:pPr>
              <w:pStyle w:val="Arial11Bold"/>
              <w:rPr>
                <w:rFonts w:cs="Arial"/>
              </w:rPr>
            </w:pPr>
            <w:r w:rsidRPr="007E0B31">
              <w:rPr>
                <w:rFonts w:cs="Arial"/>
              </w:rPr>
              <w:t>Minimum Generation</w:t>
            </w:r>
          </w:p>
        </w:tc>
        <w:tc>
          <w:tcPr>
            <w:tcW w:w="6634" w:type="dxa"/>
          </w:tcPr>
          <w:p w14:paraId="0B3F5F13" w14:textId="0EA4BB3C" w:rsidR="00CE2E54" w:rsidRPr="007E0B31" w:rsidRDefault="00CE2E54" w:rsidP="00CE2E54">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CE2E54" w:rsidRPr="007E0B31" w14:paraId="1A73A6F1" w14:textId="77777777" w:rsidTr="56B5777B">
        <w:trPr>
          <w:cantSplit/>
        </w:trPr>
        <w:tc>
          <w:tcPr>
            <w:tcW w:w="2884" w:type="dxa"/>
          </w:tcPr>
          <w:p w14:paraId="3F6AA4AD" w14:textId="77777777" w:rsidR="00CE2E54" w:rsidRPr="007E0B31" w:rsidRDefault="00CE2E54" w:rsidP="00CE2E54">
            <w:pPr>
              <w:pStyle w:val="Arial11Bold"/>
              <w:rPr>
                <w:rFonts w:cs="Arial"/>
              </w:rPr>
            </w:pPr>
            <w:r w:rsidRPr="007E0B31">
              <w:rPr>
                <w:rFonts w:cs="Arial"/>
              </w:rPr>
              <w:t>Minimum Active Power Transmission Capacity (PHmin)</w:t>
            </w:r>
          </w:p>
        </w:tc>
        <w:tc>
          <w:tcPr>
            <w:tcW w:w="6634" w:type="dxa"/>
          </w:tcPr>
          <w:p w14:paraId="793C541C" w14:textId="35AD59ED" w:rsidR="00CE2E54" w:rsidRPr="007E0B31" w:rsidRDefault="00CE2E54" w:rsidP="00CE2E54">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CE2E54" w:rsidRPr="007E0B31" w14:paraId="58E8AB98" w14:textId="77777777" w:rsidTr="56B5777B">
        <w:trPr>
          <w:cantSplit/>
        </w:trPr>
        <w:tc>
          <w:tcPr>
            <w:tcW w:w="2884" w:type="dxa"/>
          </w:tcPr>
          <w:p w14:paraId="61D82D43" w14:textId="66177675" w:rsidR="00CE2E54" w:rsidRPr="007E0B31" w:rsidRDefault="00CE2E54" w:rsidP="00CE2E54">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CE2E54" w:rsidRPr="007E0B31" w:rsidRDefault="00CE2E54" w:rsidP="00CE2E54">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CE2E54" w:rsidRPr="007E0B31" w14:paraId="42E17AC9" w14:textId="77777777" w:rsidTr="56B5777B">
        <w:trPr>
          <w:cantSplit/>
        </w:trPr>
        <w:tc>
          <w:tcPr>
            <w:tcW w:w="2884" w:type="dxa"/>
          </w:tcPr>
          <w:p w14:paraId="710BD543" w14:textId="77777777" w:rsidR="00CE2E54" w:rsidRPr="007E0B31" w:rsidRDefault="00CE2E54" w:rsidP="00CE2E54">
            <w:pPr>
              <w:pStyle w:val="Arial11Bold"/>
              <w:rPr>
                <w:rFonts w:cs="Arial"/>
              </w:rPr>
            </w:pPr>
            <w:r w:rsidRPr="007E0B31">
              <w:rPr>
                <w:rFonts w:cs="Arial"/>
              </w:rPr>
              <w:t>Minimum Regulating Level</w:t>
            </w:r>
          </w:p>
        </w:tc>
        <w:tc>
          <w:tcPr>
            <w:tcW w:w="6634" w:type="dxa"/>
          </w:tcPr>
          <w:p w14:paraId="6E014C85" w14:textId="69675277" w:rsidR="00CE2E54" w:rsidRPr="007E0B31" w:rsidRDefault="00CE2E54" w:rsidP="00CE2E54">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CE2E54" w:rsidRPr="007E0B31" w14:paraId="7A187781" w14:textId="77777777" w:rsidTr="56B5777B">
        <w:trPr>
          <w:cantSplit/>
        </w:trPr>
        <w:tc>
          <w:tcPr>
            <w:tcW w:w="2884" w:type="dxa"/>
          </w:tcPr>
          <w:p w14:paraId="5F303D38" w14:textId="77777777" w:rsidR="00CE2E54" w:rsidRPr="007E0B31" w:rsidRDefault="00CE2E54" w:rsidP="00CE2E54">
            <w:pPr>
              <w:pStyle w:val="Arial11Bold"/>
              <w:rPr>
                <w:rFonts w:cs="Arial"/>
              </w:rPr>
            </w:pPr>
            <w:r w:rsidRPr="007E0B31">
              <w:rPr>
                <w:rFonts w:cs="Arial"/>
              </w:rPr>
              <w:lastRenderedPageBreak/>
              <w:t>Minimum Stable Operating Level</w:t>
            </w:r>
          </w:p>
        </w:tc>
        <w:tc>
          <w:tcPr>
            <w:tcW w:w="6634" w:type="dxa"/>
          </w:tcPr>
          <w:p w14:paraId="58A98321" w14:textId="5FFA4BA5" w:rsidR="00CE2E54" w:rsidRPr="007E0B31" w:rsidRDefault="00CE2E54" w:rsidP="00CE2E54">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CE2E54" w14:paraId="068622A2" w14:textId="77777777" w:rsidTr="56B5777B">
        <w:trPr>
          <w:cantSplit/>
          <w:trHeight w:val="300"/>
        </w:trPr>
        <w:tc>
          <w:tcPr>
            <w:tcW w:w="2884" w:type="dxa"/>
          </w:tcPr>
          <w:p w14:paraId="15097E61" w14:textId="77777777" w:rsidR="00CE2E54" w:rsidRDefault="00CE2E54" w:rsidP="00CE2E54">
            <w:pPr>
              <w:pStyle w:val="Arial11Bold"/>
              <w:rPr>
                <w:rFonts w:cs="Arial"/>
              </w:rPr>
            </w:pPr>
            <w:r w:rsidRPr="38E6A229">
              <w:rPr>
                <w:rFonts w:cs="Arial"/>
              </w:rPr>
              <w:t>Minister of the Crown</w:t>
            </w:r>
          </w:p>
        </w:tc>
        <w:tc>
          <w:tcPr>
            <w:tcW w:w="6634" w:type="dxa"/>
          </w:tcPr>
          <w:p w14:paraId="2841FCA6" w14:textId="77777777" w:rsidR="00CE2E54" w:rsidRDefault="00CE2E54" w:rsidP="00CE2E54">
            <w:pPr>
              <w:pStyle w:val="TableArial11"/>
              <w:rPr>
                <w:rFonts w:cs="Arial"/>
                <w:b/>
                <w:bCs/>
              </w:rPr>
            </w:pPr>
            <w:r w:rsidRPr="38E6A229">
              <w:rPr>
                <w:rFonts w:cs="Arial"/>
              </w:rPr>
              <w:t xml:space="preserve">As defined in the </w:t>
            </w:r>
            <w:r w:rsidRPr="38E6A229">
              <w:rPr>
                <w:rFonts w:cs="Arial"/>
                <w:b/>
                <w:bCs/>
              </w:rPr>
              <w:t>ESO Licence.</w:t>
            </w:r>
          </w:p>
        </w:tc>
      </w:tr>
      <w:tr w:rsidR="00CE2E54" w:rsidRPr="007E0B31" w14:paraId="38E50172" w14:textId="77777777" w:rsidTr="56B5777B">
        <w:trPr>
          <w:cantSplit/>
        </w:trPr>
        <w:tc>
          <w:tcPr>
            <w:tcW w:w="2884" w:type="dxa"/>
          </w:tcPr>
          <w:p w14:paraId="17AD8CFF" w14:textId="77777777" w:rsidR="00CE2E54" w:rsidRPr="007E0B31" w:rsidRDefault="00CE2E54" w:rsidP="00CE2E54">
            <w:pPr>
              <w:pStyle w:val="Arial11Bold"/>
              <w:rPr>
                <w:rFonts w:cs="Arial"/>
              </w:rPr>
            </w:pPr>
            <w:r w:rsidRPr="007E0B31">
              <w:rPr>
                <w:rFonts w:cs="Arial"/>
              </w:rPr>
              <w:t>Modification</w:t>
            </w:r>
          </w:p>
        </w:tc>
        <w:tc>
          <w:tcPr>
            <w:tcW w:w="6634" w:type="dxa"/>
          </w:tcPr>
          <w:p w14:paraId="7806D34C" w14:textId="2A977A01" w:rsidR="00CE2E54" w:rsidRPr="007E0B31" w:rsidRDefault="00CE2E54" w:rsidP="00CE2E54">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CE2E54" w:rsidRPr="007E0B31" w14:paraId="4CD29C19" w14:textId="77777777" w:rsidTr="56B5777B">
        <w:trPr>
          <w:cantSplit/>
        </w:trPr>
        <w:tc>
          <w:tcPr>
            <w:tcW w:w="2884" w:type="dxa"/>
          </w:tcPr>
          <w:p w14:paraId="44754F8D" w14:textId="77777777" w:rsidR="00CE2E54" w:rsidRPr="007E0B31" w:rsidRDefault="00CE2E54" w:rsidP="00CE2E54">
            <w:pPr>
              <w:pStyle w:val="Arial11Bold"/>
              <w:rPr>
                <w:rFonts w:cs="Arial"/>
              </w:rPr>
            </w:pPr>
            <w:r w:rsidRPr="007E0B31">
              <w:rPr>
                <w:rFonts w:cs="Arial"/>
              </w:rPr>
              <w:t>Mothballed DC Connected Power Park Module</w:t>
            </w:r>
          </w:p>
        </w:tc>
        <w:tc>
          <w:tcPr>
            <w:tcW w:w="6634" w:type="dxa"/>
          </w:tcPr>
          <w:p w14:paraId="6379A598" w14:textId="77777777" w:rsidR="00CE2E54" w:rsidRPr="007E0B31" w:rsidRDefault="00CE2E54" w:rsidP="00CE2E54">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CE2E54" w:rsidRPr="007E0B31" w14:paraId="28B4C911" w14:textId="77777777" w:rsidTr="56B5777B">
        <w:trPr>
          <w:cantSplit/>
        </w:trPr>
        <w:tc>
          <w:tcPr>
            <w:tcW w:w="2884" w:type="dxa"/>
          </w:tcPr>
          <w:p w14:paraId="46BB49CB" w14:textId="77777777" w:rsidR="00CE2E54" w:rsidRPr="007E0B31" w:rsidRDefault="00CE2E54" w:rsidP="00CE2E54">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CE2E54" w:rsidRPr="007E0B31" w:rsidRDefault="00CE2E54" w:rsidP="00CE2E54">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CE2E54" w:rsidRPr="007E0B31" w14:paraId="05B71069" w14:textId="77777777" w:rsidTr="56B5777B">
        <w:trPr>
          <w:cantSplit/>
        </w:trPr>
        <w:tc>
          <w:tcPr>
            <w:tcW w:w="2884" w:type="dxa"/>
          </w:tcPr>
          <w:p w14:paraId="3A925164" w14:textId="77777777" w:rsidR="00CE2E54" w:rsidRPr="007E0B31" w:rsidRDefault="00CE2E54" w:rsidP="00CE2E54">
            <w:pPr>
              <w:pStyle w:val="Arial11Bold"/>
              <w:rPr>
                <w:rFonts w:cs="Arial"/>
              </w:rPr>
            </w:pPr>
            <w:r w:rsidRPr="007E0B31">
              <w:rPr>
                <w:rFonts w:cs="Arial"/>
              </w:rPr>
              <w:t>Mothballed HVDC System</w:t>
            </w:r>
          </w:p>
        </w:tc>
        <w:tc>
          <w:tcPr>
            <w:tcW w:w="6634" w:type="dxa"/>
          </w:tcPr>
          <w:p w14:paraId="1A49365B" w14:textId="77777777" w:rsidR="00CE2E54" w:rsidRPr="007E0B31" w:rsidRDefault="00CE2E54" w:rsidP="00CE2E54">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CE2E54" w:rsidRPr="007E0B31" w14:paraId="259A95B5" w14:textId="77777777" w:rsidTr="56B5777B">
        <w:trPr>
          <w:cantSplit/>
        </w:trPr>
        <w:tc>
          <w:tcPr>
            <w:tcW w:w="2884" w:type="dxa"/>
          </w:tcPr>
          <w:p w14:paraId="5AFD4D55" w14:textId="77777777" w:rsidR="00CE2E54" w:rsidRPr="007E0B31" w:rsidRDefault="00CE2E54" w:rsidP="00CE2E54">
            <w:pPr>
              <w:pStyle w:val="Arial11Bold"/>
              <w:rPr>
                <w:rFonts w:cs="Arial"/>
              </w:rPr>
            </w:pPr>
            <w:r w:rsidRPr="007E0B31">
              <w:rPr>
                <w:rFonts w:cs="Arial"/>
              </w:rPr>
              <w:t xml:space="preserve">Mothballed HVDC Converter </w:t>
            </w:r>
          </w:p>
        </w:tc>
        <w:tc>
          <w:tcPr>
            <w:tcW w:w="6634" w:type="dxa"/>
          </w:tcPr>
          <w:p w14:paraId="428C90C4" w14:textId="633A5BA8" w:rsidR="00CE2E54" w:rsidRPr="007E0B31" w:rsidRDefault="00CE2E54" w:rsidP="00CE2E54">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CE2E54" w:rsidRPr="007E0B31" w14:paraId="72B47314" w14:textId="77777777" w:rsidTr="56B5777B">
        <w:trPr>
          <w:cantSplit/>
        </w:trPr>
        <w:tc>
          <w:tcPr>
            <w:tcW w:w="2884" w:type="dxa"/>
          </w:tcPr>
          <w:p w14:paraId="366E06D0" w14:textId="77777777" w:rsidR="00CE2E54" w:rsidRPr="007E0B31" w:rsidRDefault="00CE2E54" w:rsidP="00CE2E54">
            <w:pPr>
              <w:pStyle w:val="Arial11Bold"/>
              <w:rPr>
                <w:rFonts w:cs="Arial"/>
              </w:rPr>
            </w:pPr>
            <w:r w:rsidRPr="007E0B31">
              <w:rPr>
                <w:rFonts w:cs="Arial"/>
              </w:rPr>
              <w:t>Mothballed Generating Unit</w:t>
            </w:r>
          </w:p>
        </w:tc>
        <w:tc>
          <w:tcPr>
            <w:tcW w:w="6634" w:type="dxa"/>
          </w:tcPr>
          <w:p w14:paraId="36082D09" w14:textId="77777777" w:rsidR="00CE2E54" w:rsidRPr="007E0B31" w:rsidRDefault="00CE2E54" w:rsidP="00CE2E54">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CE2E54" w:rsidRPr="007E0B31" w14:paraId="1EAD346D" w14:textId="77777777" w:rsidTr="56B5777B">
        <w:trPr>
          <w:cantSplit/>
        </w:trPr>
        <w:tc>
          <w:tcPr>
            <w:tcW w:w="2884" w:type="dxa"/>
          </w:tcPr>
          <w:p w14:paraId="0FAFCB0B" w14:textId="77777777" w:rsidR="00CE2E54" w:rsidRPr="007E0B31" w:rsidRDefault="00CE2E54" w:rsidP="00CE2E54">
            <w:pPr>
              <w:pStyle w:val="Arial11Bold"/>
              <w:rPr>
                <w:rFonts w:cs="Arial"/>
              </w:rPr>
            </w:pPr>
            <w:r w:rsidRPr="007E0B31">
              <w:rPr>
                <w:rFonts w:cs="Arial"/>
              </w:rPr>
              <w:t>Mothballed Power Generating Module</w:t>
            </w:r>
          </w:p>
        </w:tc>
        <w:tc>
          <w:tcPr>
            <w:tcW w:w="6634" w:type="dxa"/>
          </w:tcPr>
          <w:p w14:paraId="660D1360" w14:textId="77777777" w:rsidR="00CE2E54" w:rsidRPr="007E0B31" w:rsidRDefault="00CE2E54" w:rsidP="00CE2E54">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CE2E54" w:rsidRPr="007E0B31" w14:paraId="16C4C365" w14:textId="77777777" w:rsidTr="56B5777B">
        <w:trPr>
          <w:cantSplit/>
        </w:trPr>
        <w:tc>
          <w:tcPr>
            <w:tcW w:w="2884" w:type="dxa"/>
          </w:tcPr>
          <w:p w14:paraId="75C0F84F" w14:textId="77777777" w:rsidR="00CE2E54" w:rsidRPr="007E0B31" w:rsidRDefault="00CE2E54" w:rsidP="00CE2E54">
            <w:pPr>
              <w:pStyle w:val="Arial11Bold"/>
              <w:rPr>
                <w:rFonts w:cs="Arial"/>
              </w:rPr>
            </w:pPr>
            <w:r w:rsidRPr="007E0B31">
              <w:rPr>
                <w:rFonts w:cs="Arial"/>
              </w:rPr>
              <w:t>Mothballed Power Park Module</w:t>
            </w:r>
          </w:p>
        </w:tc>
        <w:tc>
          <w:tcPr>
            <w:tcW w:w="6634" w:type="dxa"/>
          </w:tcPr>
          <w:p w14:paraId="0702F02E" w14:textId="77777777" w:rsidR="00CE2E54" w:rsidRPr="007E0B31" w:rsidRDefault="00CE2E54" w:rsidP="00CE2E54">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CE2E54" w:rsidRPr="007E0B31" w14:paraId="70E6978F" w14:textId="77777777" w:rsidTr="56B5777B">
        <w:trPr>
          <w:cantSplit/>
        </w:trPr>
        <w:tc>
          <w:tcPr>
            <w:tcW w:w="2884" w:type="dxa"/>
          </w:tcPr>
          <w:p w14:paraId="1588B364" w14:textId="77777777" w:rsidR="00CE2E54" w:rsidRPr="007E0B31" w:rsidRDefault="00CE2E54" w:rsidP="00CE2E54">
            <w:pPr>
              <w:pStyle w:val="Arial11Bold"/>
              <w:rPr>
                <w:rFonts w:cs="Arial"/>
              </w:rPr>
            </w:pPr>
            <w:r w:rsidRPr="007E0B31">
              <w:rPr>
                <w:rFonts w:cs="Arial"/>
              </w:rPr>
              <w:t>Multiple Point of Connection</w:t>
            </w:r>
          </w:p>
        </w:tc>
        <w:tc>
          <w:tcPr>
            <w:tcW w:w="6634" w:type="dxa"/>
          </w:tcPr>
          <w:p w14:paraId="3856B18F" w14:textId="77777777" w:rsidR="00CE2E54" w:rsidRPr="007E0B31" w:rsidRDefault="00CE2E54" w:rsidP="00CE2E54">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CE2E54" w:rsidRPr="007E0B31" w14:paraId="121449C6" w14:textId="77777777" w:rsidTr="56B5777B">
        <w:trPr>
          <w:cantSplit/>
        </w:trPr>
        <w:tc>
          <w:tcPr>
            <w:tcW w:w="2884" w:type="dxa"/>
          </w:tcPr>
          <w:p w14:paraId="3F92EF01" w14:textId="472B5B92" w:rsidR="00CE2E54" w:rsidRPr="007E0B31" w:rsidRDefault="00CE2E54" w:rsidP="00CE2E54">
            <w:pPr>
              <w:pStyle w:val="Arial11Bold"/>
              <w:rPr>
                <w:rFonts w:cs="Arial"/>
              </w:rPr>
            </w:pPr>
            <w:r>
              <w:rPr>
                <w:rFonts w:cs="Arial"/>
              </w:rPr>
              <w:t>MSID</w:t>
            </w:r>
          </w:p>
        </w:tc>
        <w:tc>
          <w:tcPr>
            <w:tcW w:w="6634" w:type="dxa"/>
          </w:tcPr>
          <w:p w14:paraId="02E7CF9C" w14:textId="66BD8694" w:rsidR="00CE2E54" w:rsidRPr="007E0B31" w:rsidRDefault="00CE2E54" w:rsidP="00CE2E54">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CE2E54" w:rsidRPr="007E0B31" w14:paraId="270F25D3" w14:textId="77777777" w:rsidTr="56B5777B">
        <w:trPr>
          <w:cantSplit/>
        </w:trPr>
        <w:tc>
          <w:tcPr>
            <w:tcW w:w="2884" w:type="dxa"/>
          </w:tcPr>
          <w:p w14:paraId="59513645" w14:textId="77777777" w:rsidR="00CE2E54" w:rsidRPr="007E0B31" w:rsidRDefault="00CE2E54" w:rsidP="00CE2E54">
            <w:pPr>
              <w:pStyle w:val="Arial11Bold"/>
              <w:rPr>
                <w:rFonts w:cs="Arial"/>
              </w:rPr>
            </w:pPr>
            <w:r w:rsidRPr="007E0B31">
              <w:rPr>
                <w:rFonts w:cs="Arial"/>
              </w:rPr>
              <w:lastRenderedPageBreak/>
              <w:t>National Demand</w:t>
            </w:r>
          </w:p>
        </w:tc>
        <w:tc>
          <w:tcPr>
            <w:tcW w:w="6634" w:type="dxa"/>
          </w:tcPr>
          <w:p w14:paraId="1B9BCF82" w14:textId="77777777" w:rsidR="00CE2E54" w:rsidRPr="007E0B31" w:rsidRDefault="00CE2E54" w:rsidP="00CE2E54">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CE2E54" w:rsidRPr="007E0B31" w:rsidRDefault="00CE2E54" w:rsidP="00CE2E54">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CE2E54" w:rsidRPr="007E0B31" w:rsidRDefault="00CE2E54" w:rsidP="00CE2E54">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CE2E54" w:rsidRPr="007E0B31" w:rsidRDefault="00CE2E54" w:rsidP="00CE2E54">
            <w:pPr>
              <w:pStyle w:val="TableArial11"/>
              <w:ind w:left="567" w:hanging="567"/>
              <w:rPr>
                <w:rFonts w:cs="Arial"/>
              </w:rPr>
            </w:pPr>
            <w:r w:rsidRPr="007E0B31">
              <w:rPr>
                <w:rFonts w:cs="Arial"/>
              </w:rPr>
              <w:t>minus:-</w:t>
            </w:r>
          </w:p>
          <w:p w14:paraId="20CE4D0F" w14:textId="099874B8" w:rsidR="00CE2E54" w:rsidRPr="007E0B31" w:rsidRDefault="00CE2E54" w:rsidP="00CE2E54">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CE2E54" w:rsidRPr="007E0B31" w:rsidRDefault="00CE2E54" w:rsidP="00CE2E54">
            <w:pPr>
              <w:pStyle w:val="TableArial11"/>
              <w:ind w:left="567" w:hanging="567"/>
              <w:rPr>
                <w:rFonts w:cs="Arial"/>
              </w:rPr>
            </w:pPr>
            <w:r w:rsidRPr="007E0B31">
              <w:rPr>
                <w:rFonts w:cs="Arial"/>
              </w:rPr>
              <w:t>and, for the purposes of this definition, does not include:-</w:t>
            </w:r>
          </w:p>
          <w:p w14:paraId="2D54BE24" w14:textId="77777777" w:rsidR="00CE2E54" w:rsidRPr="007E0B31" w:rsidRDefault="00CE2E54" w:rsidP="00CE2E54">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CE2E54" w:rsidRPr="007E0B31" w14:paraId="004C280C" w14:textId="77777777" w:rsidTr="56B5777B">
        <w:trPr>
          <w:cantSplit/>
        </w:trPr>
        <w:tc>
          <w:tcPr>
            <w:tcW w:w="2884" w:type="dxa"/>
          </w:tcPr>
          <w:p w14:paraId="0B2AD2B7" w14:textId="5C1A74CC" w:rsidR="00CE2E54" w:rsidRPr="007E0B31" w:rsidRDefault="00CE2E54" w:rsidP="00CE2E54">
            <w:pPr>
              <w:pStyle w:val="Arial11Bold"/>
              <w:rPr>
                <w:rFonts w:cs="Arial"/>
              </w:rPr>
            </w:pPr>
            <w:r w:rsidRPr="007E0B31">
              <w:rPr>
                <w:rFonts w:cs="Arial"/>
              </w:rPr>
              <w:t>National Electricity Transmission System</w:t>
            </w:r>
            <w:ins w:id="286" w:author="Stuart McLarnon (ESO)" w:date="2024-07-30T11:53:00Z">
              <w:r>
                <w:rPr>
                  <w:rFonts w:cs="Arial"/>
                </w:rPr>
                <w:t xml:space="preserve"> (NETS)</w:t>
              </w:r>
            </w:ins>
          </w:p>
        </w:tc>
        <w:tc>
          <w:tcPr>
            <w:tcW w:w="6634" w:type="dxa"/>
          </w:tcPr>
          <w:p w14:paraId="04E27FC4" w14:textId="77777777" w:rsidR="00CE2E54" w:rsidRPr="007E0B31" w:rsidRDefault="00CE2E54" w:rsidP="00CE2E54">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CE2E54" w:rsidRPr="007E0B31" w14:paraId="76C1171A" w14:textId="77777777" w:rsidTr="56B5777B">
        <w:trPr>
          <w:cantSplit/>
        </w:trPr>
        <w:tc>
          <w:tcPr>
            <w:tcW w:w="2884" w:type="dxa"/>
          </w:tcPr>
          <w:p w14:paraId="04A8FD6D" w14:textId="77777777" w:rsidR="00CE2E54" w:rsidRPr="007E0B31" w:rsidRDefault="00CE2E54" w:rsidP="00CE2E54">
            <w:pPr>
              <w:pStyle w:val="Arial11Bold"/>
              <w:rPr>
                <w:rFonts w:cs="Arial"/>
              </w:rPr>
            </w:pPr>
            <w:r w:rsidRPr="007E0B31">
              <w:rPr>
                <w:rFonts w:cs="Arial"/>
              </w:rPr>
              <w:t>National Electricity Transmission System Demand</w:t>
            </w:r>
          </w:p>
        </w:tc>
        <w:tc>
          <w:tcPr>
            <w:tcW w:w="6634" w:type="dxa"/>
          </w:tcPr>
          <w:p w14:paraId="620EE064" w14:textId="77777777" w:rsidR="00CE2E54" w:rsidRPr="007E0B31" w:rsidRDefault="00CE2E54" w:rsidP="00CE2E54">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CE2E54" w:rsidRPr="007E0B31" w:rsidRDefault="00CE2E54" w:rsidP="00CE2E54">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CE2E54" w:rsidRPr="007E0B31" w:rsidRDefault="00CE2E54" w:rsidP="00CE2E54">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CE2E54" w:rsidRPr="007E0B31" w:rsidRDefault="00CE2E54" w:rsidP="00CE2E54">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387748BB" w:rsidR="00CE2E54" w:rsidRPr="007E0B31" w:rsidRDefault="00CE2E54">
            <w:pPr>
              <w:pStyle w:val="TableArial11"/>
              <w:rPr>
                <w:rFonts w:cs="Arial"/>
              </w:rPr>
              <w:pPrChange w:id="287" w:author="Stuart McLarnon (NESO)" w:date="2025-06-17T15:43:00Z" w16du:dateUtc="2025-06-17T14:43:00Z">
                <w:pPr>
                  <w:pStyle w:val="TableArial11"/>
                  <w:ind w:left="567" w:hanging="567"/>
                </w:pPr>
              </w:pPrChange>
            </w:pPr>
            <w:ins w:id="288" w:author="Povey, Ian" w:date="2024-08-30T12:49:00Z">
              <w:del w:id="289" w:author="Stuart McLarnon (NESO)" w:date="2025-06-17T15:43:00Z" w16du:dateUtc="2025-06-17T14:43:00Z">
                <w:r w:rsidDel="00CF224A">
                  <w:rPr>
                    <w:rFonts w:cs="Arial"/>
                  </w:rPr>
                  <w:delText xml:space="preserve">           </w:delText>
                </w:r>
              </w:del>
            </w:ins>
            <w:r w:rsidRPr="007E0B31">
              <w:rPr>
                <w:rFonts w:cs="Arial"/>
              </w:rPr>
              <w:t xml:space="preserve">and, for the purposes of this definition, </w:t>
            </w:r>
            <w:proofErr w:type="gramStart"/>
            <w:r w:rsidRPr="007E0B31">
              <w:rPr>
                <w:rFonts w:cs="Arial"/>
              </w:rPr>
              <w:t>includes:-</w:t>
            </w:r>
            <w:proofErr w:type="gramEnd"/>
          </w:p>
          <w:p w14:paraId="7D711860" w14:textId="2BFE9E03" w:rsidR="00CE2E54" w:rsidRPr="007E0B31" w:rsidRDefault="00CE2E54" w:rsidP="00CE2E54">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CE2E54" w:rsidRPr="007E0B31" w14:paraId="74597BE5" w14:textId="77777777" w:rsidTr="56B5777B">
        <w:trPr>
          <w:cantSplit/>
        </w:trPr>
        <w:tc>
          <w:tcPr>
            <w:tcW w:w="2884" w:type="dxa"/>
          </w:tcPr>
          <w:p w14:paraId="68A046F0" w14:textId="77777777" w:rsidR="00CE2E54" w:rsidRPr="007E0B31" w:rsidRDefault="00CE2E54" w:rsidP="00CE2E54">
            <w:pPr>
              <w:pStyle w:val="Arial11Bold"/>
              <w:rPr>
                <w:rFonts w:cs="Arial"/>
              </w:rPr>
            </w:pPr>
            <w:r w:rsidRPr="007E0B31">
              <w:rPr>
                <w:rFonts w:cs="Arial"/>
              </w:rPr>
              <w:t xml:space="preserve">National Electricity Transmission System Losses </w:t>
            </w:r>
          </w:p>
        </w:tc>
        <w:tc>
          <w:tcPr>
            <w:tcW w:w="6634" w:type="dxa"/>
          </w:tcPr>
          <w:p w14:paraId="67CE6730" w14:textId="77777777" w:rsidR="00CE2E54" w:rsidRPr="007E0B31" w:rsidRDefault="00CE2E54" w:rsidP="00CE2E54">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CE2E54" w:rsidRPr="007E0B31" w14:paraId="48376211" w14:textId="77777777" w:rsidTr="56B5777B">
        <w:trPr>
          <w:cantSplit/>
        </w:trPr>
        <w:tc>
          <w:tcPr>
            <w:tcW w:w="2884" w:type="dxa"/>
          </w:tcPr>
          <w:p w14:paraId="27F2E9C4" w14:textId="77777777" w:rsidR="00CE2E54" w:rsidRPr="007E0B31" w:rsidDel="00E0556C" w:rsidRDefault="00CE2E54" w:rsidP="00CE2E54">
            <w:pPr>
              <w:pStyle w:val="Arial11Bold"/>
              <w:rPr>
                <w:rFonts w:cs="Arial"/>
              </w:rPr>
            </w:pPr>
            <w:r w:rsidRPr="007E0B31">
              <w:rPr>
                <w:rFonts w:cs="Arial"/>
              </w:rPr>
              <w:t>National Electricity Transmission System Operator Area</w:t>
            </w:r>
          </w:p>
        </w:tc>
        <w:tc>
          <w:tcPr>
            <w:tcW w:w="6634" w:type="dxa"/>
          </w:tcPr>
          <w:p w14:paraId="2CFEDB7F" w14:textId="4CF92DE9" w:rsidR="00CE2E54" w:rsidRPr="007E0B31" w:rsidRDefault="00CE2E54" w:rsidP="00CE2E54">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CE2E54" w:rsidRPr="007E0B31" w14:paraId="55416822" w14:textId="77777777" w:rsidTr="56B5777B">
        <w:trPr>
          <w:cantSplit/>
        </w:trPr>
        <w:tc>
          <w:tcPr>
            <w:tcW w:w="2884" w:type="dxa"/>
          </w:tcPr>
          <w:p w14:paraId="0FB9F23B" w14:textId="77777777" w:rsidR="00CE2E54" w:rsidRPr="007E0B31" w:rsidRDefault="00CE2E54" w:rsidP="00CE2E54">
            <w:pPr>
              <w:pStyle w:val="Arial11Bold"/>
              <w:rPr>
                <w:rFonts w:cs="Arial"/>
              </w:rPr>
            </w:pPr>
            <w:r w:rsidRPr="007E0B31">
              <w:rPr>
                <w:rFonts w:cs="Arial"/>
              </w:rPr>
              <w:t>National Electricity Transmission System Study Network Data File</w:t>
            </w:r>
          </w:p>
        </w:tc>
        <w:tc>
          <w:tcPr>
            <w:tcW w:w="6634" w:type="dxa"/>
          </w:tcPr>
          <w:p w14:paraId="6B8E82EB" w14:textId="1125D6F8" w:rsidR="00CE2E54" w:rsidRPr="007E0B31" w:rsidRDefault="00CE2E54" w:rsidP="00CE2E54">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CE2E54" w:rsidRPr="007E0B31" w14:paraId="59CB3966" w14:textId="77777777" w:rsidTr="56B5777B">
        <w:trPr>
          <w:cantSplit/>
        </w:trPr>
        <w:tc>
          <w:tcPr>
            <w:tcW w:w="2884" w:type="dxa"/>
          </w:tcPr>
          <w:p w14:paraId="4944B672" w14:textId="77777777" w:rsidR="00CE2E54" w:rsidRPr="007E0B31" w:rsidRDefault="00CE2E54" w:rsidP="00CE2E54">
            <w:pPr>
              <w:pStyle w:val="Arial11Bold"/>
              <w:rPr>
                <w:rFonts w:cs="Arial"/>
              </w:rPr>
            </w:pPr>
            <w:r w:rsidRPr="007E0B31">
              <w:rPr>
                <w:rFonts w:cs="Arial"/>
              </w:rPr>
              <w:t>National Electricity Transmission System Warning</w:t>
            </w:r>
          </w:p>
        </w:tc>
        <w:tc>
          <w:tcPr>
            <w:tcW w:w="6634" w:type="dxa"/>
          </w:tcPr>
          <w:p w14:paraId="6C1801F0" w14:textId="3FBAE0F4" w:rsidR="00CE2E54" w:rsidRPr="007E0B31" w:rsidRDefault="00CE2E54" w:rsidP="00CE2E54">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CE2E54" w:rsidRPr="007E0B31" w:rsidRDefault="00CE2E54" w:rsidP="00CE2E54">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CE2E54" w:rsidRPr="007E0B31" w:rsidRDefault="00CE2E54" w:rsidP="00CE2E54">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CE2E54" w:rsidRPr="007E0B31" w:rsidRDefault="00CE2E54" w:rsidP="00CE2E54">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CE2E54" w:rsidRPr="007E0B31" w:rsidRDefault="00CE2E54" w:rsidP="00CE2E54">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CE2E54" w:rsidRPr="007E0B31" w14:paraId="01E8D3C9" w14:textId="77777777" w:rsidTr="56B5777B">
        <w:trPr>
          <w:cantSplit/>
        </w:trPr>
        <w:tc>
          <w:tcPr>
            <w:tcW w:w="2884" w:type="dxa"/>
          </w:tcPr>
          <w:p w14:paraId="6465F3EA" w14:textId="77777777" w:rsidR="00CE2E54" w:rsidRPr="007E0B31" w:rsidRDefault="00CE2E54" w:rsidP="00CE2E54">
            <w:pPr>
              <w:pStyle w:val="Arial11Bold"/>
              <w:rPr>
                <w:rFonts w:cs="Arial"/>
              </w:rPr>
            </w:pPr>
            <w:r w:rsidRPr="007E0B31">
              <w:rPr>
                <w:rFonts w:cs="Arial"/>
              </w:rPr>
              <w:lastRenderedPageBreak/>
              <w:t xml:space="preserve">National Electricity Transmission System Warning - Demand Control Imminent </w:t>
            </w:r>
          </w:p>
        </w:tc>
        <w:tc>
          <w:tcPr>
            <w:tcW w:w="6634" w:type="dxa"/>
          </w:tcPr>
          <w:p w14:paraId="364B4D7F" w14:textId="1DE41AB1" w:rsidR="00CE2E54" w:rsidRPr="007E0B31" w:rsidRDefault="00CE2E54" w:rsidP="00CE2E54">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CE2E54" w:rsidRPr="007E0B31" w14:paraId="5619AA14" w14:textId="77777777" w:rsidTr="56B5777B">
        <w:trPr>
          <w:cantSplit/>
        </w:trPr>
        <w:tc>
          <w:tcPr>
            <w:tcW w:w="2884" w:type="dxa"/>
          </w:tcPr>
          <w:p w14:paraId="32EB5FAD" w14:textId="77777777" w:rsidR="00CE2E54" w:rsidRPr="007E0B31" w:rsidRDefault="00CE2E54" w:rsidP="00CE2E54">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CE2E54" w:rsidRPr="007E0B31" w:rsidRDefault="00CE2E54" w:rsidP="00CE2E54">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CE2E54" w:rsidRPr="00333F56" w14:paraId="63F60E1D" w14:textId="77777777" w:rsidTr="56B5777B">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CE2E54" w:rsidRPr="00333F56" w:rsidRDefault="00CE2E54" w:rsidP="00CE2E54">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CE2E54" w:rsidRPr="00333F56" w:rsidRDefault="00CE2E54" w:rsidP="00CE2E54">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CE2E54" w:rsidRPr="007E0B31" w14:paraId="799F5D77" w14:textId="77777777" w:rsidTr="56B5777B">
        <w:trPr>
          <w:cantSplit/>
        </w:trPr>
        <w:tc>
          <w:tcPr>
            <w:tcW w:w="2884" w:type="dxa"/>
          </w:tcPr>
          <w:p w14:paraId="77FD5C8F" w14:textId="77777777" w:rsidR="00CE2E54" w:rsidRPr="007E0B31" w:rsidRDefault="00CE2E54" w:rsidP="00CE2E54">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CE2E54" w:rsidRPr="007E0B31" w:rsidRDefault="00CE2E54" w:rsidP="00CE2E54">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CE2E54" w:rsidRPr="005C32A6" w14:paraId="11604B47" w14:textId="77777777" w:rsidTr="56B5777B">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CE2E54" w:rsidRPr="005C32A6" w:rsidRDefault="00CE2E54" w:rsidP="00CE2E54">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CE2E54" w:rsidRPr="005C32A6" w:rsidRDefault="00CE2E54" w:rsidP="00CE2E54">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CE2E54" w:rsidRPr="007E0B31" w14:paraId="363916FF" w14:textId="77777777" w:rsidTr="56B5777B">
        <w:trPr>
          <w:cantSplit/>
        </w:trPr>
        <w:tc>
          <w:tcPr>
            <w:tcW w:w="2884" w:type="dxa"/>
          </w:tcPr>
          <w:p w14:paraId="79FD6F69" w14:textId="291AFEB3" w:rsidR="00CE2E54" w:rsidRPr="00F82697" w:rsidRDefault="00CE2E54" w:rsidP="00CE2E54">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CE2E54" w:rsidRPr="007E0B31" w:rsidRDefault="00CE2E54" w:rsidP="00CE2E54">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CE2E54" w:rsidRPr="007E0B31" w:rsidRDefault="00CE2E54" w:rsidP="00CE2E54">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CE2E54" w:rsidRPr="007E0B31" w14:paraId="54897286" w14:textId="77777777" w:rsidTr="56B5777B">
        <w:trPr>
          <w:cantSplit/>
        </w:trPr>
        <w:tc>
          <w:tcPr>
            <w:tcW w:w="2884" w:type="dxa"/>
          </w:tcPr>
          <w:p w14:paraId="319EB794" w14:textId="77777777" w:rsidR="00CE2E54" w:rsidRPr="007E0B31" w:rsidRDefault="00CE2E54" w:rsidP="00CE2E54">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CE2E54" w:rsidRPr="007E0B31" w:rsidRDefault="00CE2E54" w:rsidP="00CE2E54">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CE2E54" w:rsidRPr="007E0B31" w14:paraId="41B7C8BE" w14:textId="77777777" w:rsidTr="56B5777B">
        <w:trPr>
          <w:cantSplit/>
        </w:trPr>
        <w:tc>
          <w:tcPr>
            <w:tcW w:w="2884" w:type="dxa"/>
          </w:tcPr>
          <w:p w14:paraId="6202E479" w14:textId="7629FE16" w:rsidR="00CE2E54" w:rsidRPr="007E0B31" w:rsidRDefault="00CE2E54" w:rsidP="00CE2E54">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CE2E54" w:rsidRPr="007E0B31" w:rsidRDefault="00CE2E54" w:rsidP="00CE2E54">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CE2E54" w:rsidRPr="007E0B31" w14:paraId="004ADF43" w14:textId="77777777" w:rsidTr="00771070">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290" w:author="Stuart McLarnon (NESO)" w:date="2025-06-11T15:44:00Z" w16du:dateUtc="2025-06-11T14:4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291" w:author="Stuart McLarnon (ESO)" w:date="2024-07-30T11:53:00Z"/>
          <w:trPrChange w:id="292" w:author="Stuart McLarnon (NESO)" w:date="2025-06-11T15:44:00Z" w16du:dateUtc="2025-06-11T14:44:00Z">
            <w:trPr>
              <w:gridAfter w:val="0"/>
              <w:wAfter w:w="610" w:type="dxa"/>
              <w:cantSplit/>
            </w:trPr>
          </w:trPrChange>
        </w:trPr>
        <w:tc>
          <w:tcPr>
            <w:tcW w:w="2884" w:type="dxa"/>
            <w:tcBorders>
              <w:top w:val="single" w:sz="4" w:space="0" w:color="auto"/>
              <w:left w:val="single" w:sz="4" w:space="0" w:color="auto"/>
              <w:bottom w:val="single" w:sz="4" w:space="0" w:color="auto"/>
              <w:right w:val="single" w:sz="4" w:space="0" w:color="auto"/>
            </w:tcBorders>
            <w:tcPrChange w:id="293" w:author="Stuart McLarnon (NESO)" w:date="2025-06-11T15:44:00Z" w16du:dateUtc="2025-06-11T14:44:00Z">
              <w:tcPr>
                <w:tcW w:w="2884" w:type="dxa"/>
                <w:gridSpan w:val="5"/>
              </w:tcPr>
            </w:tcPrChange>
          </w:tcPr>
          <w:p w14:paraId="2DEEE6B8" w14:textId="5B9B9CFB" w:rsidR="00CE2E54" w:rsidRPr="00D87988" w:rsidRDefault="00CE2E54" w:rsidP="00CE2E54">
            <w:pPr>
              <w:pStyle w:val="Arial11Bold"/>
              <w:rPr>
                <w:ins w:id="294" w:author="Stuart McLarnon (ESO)" w:date="2024-07-30T11:53:00Z"/>
                <w:rFonts w:cs="Arial"/>
                <w:bCs/>
              </w:rPr>
            </w:pPr>
            <w:ins w:id="295" w:author="Stuart McLarnon (ESO)" w:date="2024-07-30T11:53:00Z">
              <w:r w:rsidRPr="009D62AD">
                <w:rPr>
                  <w:rFonts w:cs="Arial"/>
                  <w:bCs/>
                  <w:snapToGrid/>
                  <w:lang w:eastAsia="en-GB"/>
                </w:rPr>
                <w:t>NETS PSM</w:t>
              </w:r>
            </w:ins>
          </w:p>
        </w:tc>
        <w:tc>
          <w:tcPr>
            <w:tcW w:w="6634" w:type="dxa"/>
            <w:tcBorders>
              <w:top w:val="single" w:sz="4" w:space="0" w:color="auto"/>
              <w:left w:val="single" w:sz="4" w:space="0" w:color="auto"/>
              <w:bottom w:val="single" w:sz="4" w:space="0" w:color="auto"/>
              <w:right w:val="single" w:sz="4" w:space="0" w:color="auto"/>
            </w:tcBorders>
            <w:tcPrChange w:id="296" w:author="Stuart McLarnon (NESO)" w:date="2025-06-11T15:44:00Z" w16du:dateUtc="2025-06-11T14:44:00Z">
              <w:tcPr>
                <w:tcW w:w="6634" w:type="dxa"/>
              </w:tcPr>
            </w:tcPrChange>
          </w:tcPr>
          <w:p w14:paraId="4115E6FA" w14:textId="0F4FB79F" w:rsidR="00CE2E54" w:rsidRPr="00D87988" w:rsidRDefault="00CE2E54" w:rsidP="00CE2E54">
            <w:pPr>
              <w:pStyle w:val="TableArial11"/>
              <w:rPr>
                <w:ins w:id="297" w:author="Stuart McLarnon (ESO)" w:date="2024-07-30T11:53:00Z"/>
                <w:rFonts w:cs="Arial"/>
              </w:rPr>
            </w:pPr>
            <w:ins w:id="298" w:author="Stuart McLarnon (ESO)" w:date="2024-07-30T11:53:00Z">
              <w:r w:rsidRPr="009D62AD">
                <w:rPr>
                  <w:rFonts w:cs="Arial"/>
                  <w:snapToGrid/>
                  <w:lang w:eastAsia="en-GB"/>
                </w:rPr>
                <w:t xml:space="preserve">A </w:t>
              </w:r>
              <w:r w:rsidRPr="009D62AD">
                <w:rPr>
                  <w:rFonts w:cs="Arial"/>
                  <w:b/>
                  <w:bCs/>
                  <w:snapToGrid/>
                  <w:lang w:eastAsia="en-GB"/>
                </w:rPr>
                <w:t xml:space="preserve">PSM </w:t>
              </w:r>
              <w:r w:rsidRPr="009D62AD">
                <w:rPr>
                  <w:rFonts w:cs="Arial"/>
                  <w:snapToGrid/>
                  <w:lang w:eastAsia="en-GB"/>
                </w:rPr>
                <w:t>with the scope as set out in PC.10.4</w:t>
              </w:r>
            </w:ins>
            <w:ins w:id="299" w:author="Stuart McLarnon (NESO)" w:date="2024-12-04T09:22:00Z">
              <w:r>
                <w:rPr>
                  <w:rFonts w:cs="Arial"/>
                  <w:snapToGrid/>
                  <w:lang w:eastAsia="en-GB"/>
                </w:rPr>
                <w:t>.</w:t>
              </w:r>
            </w:ins>
          </w:p>
        </w:tc>
      </w:tr>
      <w:tr w:rsidR="00CE2E54" w14:paraId="5EC29A7F" w14:textId="77777777" w:rsidTr="56B5777B">
        <w:trPr>
          <w:cantSplit/>
          <w:trHeight w:val="300"/>
        </w:trPr>
        <w:tc>
          <w:tcPr>
            <w:tcW w:w="2884" w:type="dxa"/>
          </w:tcPr>
          <w:p w14:paraId="5B7F2F8F" w14:textId="77777777" w:rsidR="00CE2E54" w:rsidRDefault="00CE2E54" w:rsidP="00CE2E54">
            <w:pPr>
              <w:pStyle w:val="Arial11Bold"/>
              <w:rPr>
                <w:rFonts w:cs="Arial"/>
              </w:rPr>
            </w:pPr>
            <w:r w:rsidRPr="38E6A229">
              <w:rPr>
                <w:rFonts w:cs="Arial"/>
              </w:rPr>
              <w:t>National Energy System Operator or NESO</w:t>
            </w:r>
          </w:p>
        </w:tc>
        <w:tc>
          <w:tcPr>
            <w:tcW w:w="6634" w:type="dxa"/>
          </w:tcPr>
          <w:p w14:paraId="395075C3" w14:textId="77777777" w:rsidR="00CE2E54" w:rsidRDefault="00CE2E54" w:rsidP="00CE2E54">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CE2E54" w:rsidRPr="007E0B31" w14:paraId="063EB174" w14:textId="77777777" w:rsidTr="56B5777B">
        <w:trPr>
          <w:cantSplit/>
        </w:trPr>
        <w:tc>
          <w:tcPr>
            <w:tcW w:w="2884" w:type="dxa"/>
          </w:tcPr>
          <w:p w14:paraId="37FB682E" w14:textId="77777777" w:rsidR="00CE2E54" w:rsidRPr="007E0B31" w:rsidRDefault="00CE2E54" w:rsidP="00CE2E54">
            <w:pPr>
              <w:pStyle w:val="Arial11Bold"/>
              <w:rPr>
                <w:rFonts w:cs="Arial"/>
              </w:rPr>
            </w:pPr>
            <w:r w:rsidRPr="007E0B31">
              <w:rPr>
                <w:rFonts w:cs="Arial"/>
              </w:rPr>
              <w:t>Network Data</w:t>
            </w:r>
          </w:p>
        </w:tc>
        <w:tc>
          <w:tcPr>
            <w:tcW w:w="6634" w:type="dxa"/>
          </w:tcPr>
          <w:p w14:paraId="42D87CF6" w14:textId="627419B3" w:rsidR="00CE2E54" w:rsidRPr="007E0B31" w:rsidRDefault="00CE2E54" w:rsidP="00CE2E54">
            <w:pPr>
              <w:pStyle w:val="TableArial11"/>
              <w:rPr>
                <w:rFonts w:cs="Arial"/>
              </w:rPr>
            </w:pPr>
            <w:ins w:id="300" w:author="Stuart McLarnon (ESO)" w:date="2024-07-30T11:53:00Z">
              <w:r w:rsidRPr="009D62AD">
                <w:t>The</w:t>
              </w:r>
              <w:r w:rsidRPr="009D62AD">
                <w:rPr>
                  <w:rFonts w:cs="Arial"/>
                  <w:snapToGrid/>
                  <w:lang w:eastAsia="en-GB"/>
                </w:rPr>
                <w:t xml:space="preserve"> data to be provided by </w:t>
              </w:r>
              <w:r w:rsidRPr="009D62AD">
                <w:rPr>
                  <w:rFonts w:cs="Arial"/>
                  <w:b/>
                  <w:bCs/>
                  <w:snapToGrid/>
                  <w:lang w:eastAsia="en-GB"/>
                </w:rPr>
                <w:t xml:space="preserve">The Company </w:t>
              </w:r>
              <w:r w:rsidRPr="009D62AD">
                <w:rPr>
                  <w:rFonts w:cs="Arial"/>
                  <w:snapToGrid/>
                  <w:lang w:eastAsia="en-GB"/>
                </w:rPr>
                <w:t xml:space="preserve">to </w:t>
              </w:r>
              <w:r w:rsidRPr="009D62AD">
                <w:rPr>
                  <w:rFonts w:cs="Arial"/>
                  <w:b/>
                  <w:bCs/>
                  <w:snapToGrid/>
                  <w:lang w:eastAsia="en-GB"/>
                </w:rPr>
                <w:t xml:space="preserve">Users </w:t>
              </w:r>
              <w:r w:rsidRPr="009D62AD">
                <w:rPr>
                  <w:rFonts w:cs="Arial"/>
                  <w:snapToGrid/>
                  <w:lang w:eastAsia="en-GB"/>
                </w:rPr>
                <w:t xml:space="preserve">in accordance with the </w:t>
              </w:r>
              <w:r w:rsidRPr="009D62AD">
                <w:rPr>
                  <w:rFonts w:cs="Arial"/>
                  <w:b/>
                  <w:bCs/>
                  <w:snapToGrid/>
                  <w:lang w:eastAsia="en-GB"/>
                </w:rPr>
                <w:t>PC</w:t>
              </w:r>
              <w:r w:rsidRPr="009D62AD">
                <w:rPr>
                  <w:rFonts w:cs="Arial"/>
                  <w:snapToGrid/>
                  <w:lang w:eastAsia="en-GB"/>
                </w:rPr>
                <w:t xml:space="preserve">, as listed in Part 3 of the Appendix A to the </w:t>
              </w:r>
              <w:r w:rsidRPr="009D62AD">
                <w:rPr>
                  <w:rFonts w:cs="Arial"/>
                  <w:b/>
                  <w:bCs/>
                  <w:snapToGrid/>
                  <w:lang w:eastAsia="en-GB"/>
                </w:rPr>
                <w:t xml:space="preserve">PC </w:t>
              </w:r>
              <w:r w:rsidRPr="009D62AD">
                <w:rPr>
                  <w:rFonts w:cs="Arial"/>
                  <w:snapToGrid/>
                  <w:lang w:eastAsia="en-GB"/>
                </w:rPr>
                <w:t>or PC</w:t>
              </w:r>
            </w:ins>
            <w:ins w:id="301" w:author="Stuart McLarnon (NESO)" w:date="2025-06-11T15:53:00Z" w16du:dateUtc="2025-06-11T14:53:00Z">
              <w:r w:rsidR="00A12BD9">
                <w:rPr>
                  <w:rFonts w:cs="Arial"/>
                  <w:snapToGrid/>
                  <w:lang w:eastAsia="en-GB"/>
                </w:rPr>
                <w:t>.</w:t>
              </w:r>
            </w:ins>
            <w:ins w:id="302" w:author="Stuart McLarnon (ESO)" w:date="2024-07-30T11:53:00Z">
              <w:r w:rsidRPr="009D62AD">
                <w:rPr>
                  <w:rFonts w:cs="Arial"/>
                  <w:snapToGrid/>
                  <w:lang w:eastAsia="en-GB"/>
                </w:rPr>
                <w:t>10 as appropriate.</w:t>
              </w:r>
            </w:ins>
          </w:p>
        </w:tc>
      </w:tr>
      <w:tr w:rsidR="00CE2E54" w:rsidRPr="007E0B31" w14:paraId="5CCE23CF" w14:textId="77777777" w:rsidTr="56B5777B">
        <w:trPr>
          <w:cantSplit/>
        </w:trPr>
        <w:tc>
          <w:tcPr>
            <w:tcW w:w="2884" w:type="dxa"/>
          </w:tcPr>
          <w:p w14:paraId="32A9362E" w14:textId="66E2C1A5" w:rsidR="00CE2E54" w:rsidRPr="00012DF8" w:rsidRDefault="00CE2E54" w:rsidP="00CE2E54">
            <w:pPr>
              <w:pStyle w:val="Arial11Bold"/>
              <w:rPr>
                <w:rFonts w:cs="Arial"/>
              </w:rPr>
            </w:pPr>
            <w:r w:rsidRPr="002510FF">
              <w:rPr>
                <w:rFonts w:cs="Arial"/>
              </w:rPr>
              <w:lastRenderedPageBreak/>
              <w:t>Network Frequency Perturbation Plot</w:t>
            </w:r>
          </w:p>
        </w:tc>
        <w:tc>
          <w:tcPr>
            <w:tcW w:w="6634" w:type="dxa"/>
          </w:tcPr>
          <w:p w14:paraId="242BB7C1" w14:textId="77777777" w:rsidR="00CE2E54" w:rsidRPr="002510FF" w:rsidRDefault="00CE2E54" w:rsidP="00CE2E54">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CE2E54" w:rsidRPr="002510FF" w:rsidRDefault="00CE2E54" w:rsidP="00CE2E54">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CE2E54" w:rsidRPr="002510FF" w:rsidRDefault="00CE2E54" w:rsidP="00CE2E54">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CE2E54" w:rsidRPr="00012DF8" w:rsidRDefault="00CE2E54" w:rsidP="00CE2E54">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CE2E54" w:rsidRPr="007E0B31" w14:paraId="110E5A97" w14:textId="77777777" w:rsidTr="56B5777B">
        <w:trPr>
          <w:cantSplit/>
        </w:trPr>
        <w:tc>
          <w:tcPr>
            <w:tcW w:w="2884" w:type="dxa"/>
          </w:tcPr>
          <w:p w14:paraId="470DA843" w14:textId="771D09CC" w:rsidR="00CE2E54" w:rsidRPr="00AE104B" w:rsidRDefault="00CE2E54" w:rsidP="00CE2E54">
            <w:pPr>
              <w:pStyle w:val="Arial11Bold"/>
              <w:rPr>
                <w:rFonts w:cs="Arial"/>
              </w:rPr>
            </w:pPr>
            <w:r w:rsidRPr="00AE104B">
              <w:rPr>
                <w:rFonts w:cs="Arial"/>
              </w:rPr>
              <w:t>Network Gas Supply Emergency</w:t>
            </w:r>
          </w:p>
        </w:tc>
        <w:tc>
          <w:tcPr>
            <w:tcW w:w="6634" w:type="dxa"/>
          </w:tcPr>
          <w:p w14:paraId="71FCF9F7" w14:textId="300DD61D" w:rsidR="00CE2E54" w:rsidRPr="00AE104B" w:rsidRDefault="00CE2E54" w:rsidP="00CE2E54">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CE2E54" w:rsidRPr="007E0B31" w14:paraId="50F13394" w14:textId="77777777" w:rsidTr="56B5777B">
        <w:trPr>
          <w:cantSplit/>
        </w:trPr>
        <w:tc>
          <w:tcPr>
            <w:tcW w:w="2884" w:type="dxa"/>
          </w:tcPr>
          <w:p w14:paraId="2E2A5894" w14:textId="77777777" w:rsidR="00CE2E54" w:rsidRPr="007E0B31" w:rsidRDefault="00CE2E54" w:rsidP="00CE2E54">
            <w:pPr>
              <w:pStyle w:val="Arial11Bold"/>
              <w:rPr>
                <w:rFonts w:cs="Arial"/>
              </w:rPr>
            </w:pPr>
            <w:r w:rsidRPr="007E0B31">
              <w:rPr>
                <w:rFonts w:cs="Arial"/>
              </w:rPr>
              <w:t>Network Operator</w:t>
            </w:r>
          </w:p>
        </w:tc>
        <w:tc>
          <w:tcPr>
            <w:tcW w:w="6634" w:type="dxa"/>
          </w:tcPr>
          <w:p w14:paraId="2994EA67" w14:textId="77777777" w:rsidR="00CE2E54" w:rsidRPr="007E0B31" w:rsidRDefault="00CE2E54" w:rsidP="00CE2E54">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CE2E54" w:rsidRPr="007E0B31" w14:paraId="7261B1B3" w14:textId="77777777" w:rsidTr="56B5777B">
        <w:trPr>
          <w:cantSplit/>
        </w:trPr>
        <w:tc>
          <w:tcPr>
            <w:tcW w:w="2884" w:type="dxa"/>
          </w:tcPr>
          <w:p w14:paraId="6140C6D1" w14:textId="78E67F2C" w:rsidR="00CE2E54" w:rsidRPr="00803955" w:rsidRDefault="00CE2E54" w:rsidP="00CE2E54">
            <w:pPr>
              <w:pStyle w:val="Arial11Bold"/>
              <w:rPr>
                <w:rFonts w:cs="Arial"/>
              </w:rPr>
            </w:pPr>
            <w:r w:rsidRPr="00803955">
              <w:rPr>
                <w:rFonts w:cs="Arial"/>
              </w:rPr>
              <w:t>NGET</w:t>
            </w:r>
          </w:p>
        </w:tc>
        <w:tc>
          <w:tcPr>
            <w:tcW w:w="6634" w:type="dxa"/>
          </w:tcPr>
          <w:p w14:paraId="0D182575" w14:textId="7BBDF97A" w:rsidR="00CE2E54" w:rsidRPr="007E0B31" w:rsidRDefault="00CE2E54" w:rsidP="00CE2E54">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CE2E54" w:rsidRPr="007E0B31" w14:paraId="604B5261" w14:textId="77777777" w:rsidTr="56B5777B">
        <w:trPr>
          <w:cantSplit/>
        </w:trPr>
        <w:tc>
          <w:tcPr>
            <w:tcW w:w="2884" w:type="dxa"/>
          </w:tcPr>
          <w:p w14:paraId="2623F54E" w14:textId="01991352" w:rsidR="00CE2E54" w:rsidRPr="00D0602D" w:rsidRDefault="00CE2E54" w:rsidP="00CE2E54">
            <w:pPr>
              <w:pStyle w:val="Arial11Bold"/>
              <w:rPr>
                <w:rFonts w:cs="Arial"/>
              </w:rPr>
            </w:pPr>
            <w:r w:rsidRPr="002510FF">
              <w:rPr>
                <w:rFonts w:cs="Arial"/>
              </w:rPr>
              <w:t>Nichols Chart</w:t>
            </w:r>
          </w:p>
        </w:tc>
        <w:tc>
          <w:tcPr>
            <w:tcW w:w="6634" w:type="dxa"/>
          </w:tcPr>
          <w:p w14:paraId="4C86893A" w14:textId="422AF3BB" w:rsidR="00CE2E54" w:rsidRPr="00D0602D" w:rsidRDefault="00CE2E54" w:rsidP="00CE2E54">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CE2E54" w:rsidRPr="007E0B31" w14:paraId="7E70E3CF" w14:textId="77777777" w:rsidTr="56B5777B">
        <w:trPr>
          <w:cantSplit/>
        </w:trPr>
        <w:tc>
          <w:tcPr>
            <w:tcW w:w="2884" w:type="dxa"/>
          </w:tcPr>
          <w:p w14:paraId="5C3F33DF" w14:textId="77777777" w:rsidR="00CE2E54" w:rsidRPr="007E0B31" w:rsidRDefault="00CE2E54" w:rsidP="00CE2E54">
            <w:pPr>
              <w:pStyle w:val="Arial11Bold"/>
              <w:rPr>
                <w:rFonts w:cs="Arial"/>
              </w:rPr>
            </w:pPr>
            <w:r w:rsidRPr="007E0B31">
              <w:rPr>
                <w:rFonts w:cs="Arial"/>
              </w:rPr>
              <w:t>No-Load Field Voltage</w:t>
            </w:r>
          </w:p>
        </w:tc>
        <w:tc>
          <w:tcPr>
            <w:tcW w:w="6634" w:type="dxa"/>
          </w:tcPr>
          <w:p w14:paraId="7FB5D9C9" w14:textId="77777777" w:rsidR="00CE2E54" w:rsidRPr="007E0B31" w:rsidRDefault="00CE2E54" w:rsidP="00CE2E54">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CE2E54" w:rsidRPr="007E0B31" w14:paraId="31E3CC2E" w14:textId="77777777" w:rsidTr="56B5777B">
        <w:trPr>
          <w:cantSplit/>
        </w:trPr>
        <w:tc>
          <w:tcPr>
            <w:tcW w:w="2884" w:type="dxa"/>
          </w:tcPr>
          <w:p w14:paraId="4BE07CB3" w14:textId="77777777" w:rsidR="00CE2E54" w:rsidRPr="007E0B31" w:rsidRDefault="00CE2E54" w:rsidP="00CE2E54">
            <w:pPr>
              <w:pStyle w:val="Arial11Bold"/>
              <w:rPr>
                <w:rFonts w:cs="Arial"/>
              </w:rPr>
            </w:pPr>
            <w:r w:rsidRPr="007E0B31">
              <w:rPr>
                <w:rFonts w:cs="Arial"/>
              </w:rPr>
              <w:t>No System Connection</w:t>
            </w:r>
          </w:p>
        </w:tc>
        <w:tc>
          <w:tcPr>
            <w:tcW w:w="6634" w:type="dxa"/>
          </w:tcPr>
          <w:p w14:paraId="7E1CCCA5" w14:textId="77777777" w:rsidR="00CE2E54" w:rsidRPr="007E0B31" w:rsidRDefault="00CE2E54" w:rsidP="00CE2E54">
            <w:pPr>
              <w:pStyle w:val="TableArial11"/>
              <w:rPr>
                <w:rFonts w:cs="Arial"/>
              </w:rPr>
            </w:pPr>
            <w:r w:rsidRPr="007E0B31">
              <w:rPr>
                <w:rFonts w:cs="Arial"/>
              </w:rPr>
              <w:t>As defined in OC8A.1.6.2 and OC8B.1.7.2</w:t>
            </w:r>
            <w:r>
              <w:rPr>
                <w:rFonts w:cs="Arial"/>
              </w:rPr>
              <w:t>.</w:t>
            </w:r>
          </w:p>
        </w:tc>
      </w:tr>
      <w:tr w:rsidR="00CE2E54" w:rsidRPr="007E0B31" w14:paraId="19692180" w14:textId="77777777" w:rsidTr="56B5777B">
        <w:trPr>
          <w:cantSplit/>
        </w:trPr>
        <w:tc>
          <w:tcPr>
            <w:tcW w:w="2884" w:type="dxa"/>
          </w:tcPr>
          <w:p w14:paraId="7BE22D98" w14:textId="3A2FC6EB" w:rsidR="00CE2E54" w:rsidRPr="00BC445E" w:rsidRDefault="00CE2E54" w:rsidP="00CE2E54">
            <w:pPr>
              <w:pStyle w:val="Arial11Bold"/>
              <w:rPr>
                <w:rFonts w:cs="Arial"/>
              </w:rPr>
            </w:pPr>
            <w:r w:rsidRPr="002510FF">
              <w:rPr>
                <w:rFonts w:cs="Arial"/>
              </w:rPr>
              <w:t>Non-CUSC Party</w:t>
            </w:r>
          </w:p>
        </w:tc>
        <w:tc>
          <w:tcPr>
            <w:tcW w:w="6634" w:type="dxa"/>
          </w:tcPr>
          <w:p w14:paraId="2EFC201F" w14:textId="55EEFEE9" w:rsidR="00CE2E54" w:rsidRPr="00BC445E" w:rsidRDefault="00CE2E54" w:rsidP="00CE2E54">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CE2E54" w:rsidRPr="007E0B31" w14:paraId="1B3105BA" w14:textId="77777777" w:rsidTr="56B5777B">
        <w:trPr>
          <w:cantSplit/>
        </w:trPr>
        <w:tc>
          <w:tcPr>
            <w:tcW w:w="2884" w:type="dxa"/>
          </w:tcPr>
          <w:p w14:paraId="1DED6A82" w14:textId="76D91D6B" w:rsidR="00CE2E54" w:rsidRPr="00DD7E1A" w:rsidRDefault="00CE2E54" w:rsidP="00CE2E54">
            <w:pPr>
              <w:pStyle w:val="Arial11Bold"/>
              <w:rPr>
                <w:rFonts w:cs="Arial"/>
                <w:szCs w:val="22"/>
              </w:rPr>
            </w:pPr>
            <w:r w:rsidRPr="00DB341C">
              <w:rPr>
                <w:rFonts w:cs="Arial"/>
              </w:rPr>
              <w:t>Non-Synchronous Electricity Storage Module</w:t>
            </w:r>
          </w:p>
        </w:tc>
        <w:tc>
          <w:tcPr>
            <w:tcW w:w="6634" w:type="dxa"/>
          </w:tcPr>
          <w:p w14:paraId="381BBD11" w14:textId="03B1FEAF" w:rsidR="00CE2E54" w:rsidRPr="00DD7E1A" w:rsidRDefault="00CE2E54" w:rsidP="00CE2E54">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CE2E54" w:rsidRPr="007E0B31" w14:paraId="59C66FC2" w14:textId="77777777" w:rsidTr="56B5777B">
        <w:trPr>
          <w:cantSplit/>
        </w:trPr>
        <w:tc>
          <w:tcPr>
            <w:tcW w:w="2884" w:type="dxa"/>
          </w:tcPr>
          <w:p w14:paraId="42528E88" w14:textId="2432B8B1" w:rsidR="00CE2E54" w:rsidRPr="00DD7E1A" w:rsidRDefault="00CE2E54" w:rsidP="00CE2E54">
            <w:pPr>
              <w:pStyle w:val="Arial11Bold"/>
              <w:rPr>
                <w:rFonts w:cs="Arial"/>
              </w:rPr>
            </w:pPr>
            <w:r w:rsidRPr="00DD7E1A">
              <w:rPr>
                <w:rFonts w:cs="Arial"/>
                <w:szCs w:val="22"/>
              </w:rPr>
              <w:t>Notification of User’s Intention to Operate</w:t>
            </w:r>
          </w:p>
        </w:tc>
        <w:tc>
          <w:tcPr>
            <w:tcW w:w="6634" w:type="dxa"/>
          </w:tcPr>
          <w:p w14:paraId="7432BE96" w14:textId="11A89A65" w:rsidR="00CE2E54" w:rsidRPr="00DD7E1A" w:rsidRDefault="00CE2E54" w:rsidP="00CE2E54">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CE2E54" w:rsidRPr="007E0B31" w14:paraId="31537B23" w14:textId="77777777" w:rsidTr="56B5777B">
        <w:trPr>
          <w:cantSplit/>
        </w:trPr>
        <w:tc>
          <w:tcPr>
            <w:tcW w:w="2884" w:type="dxa"/>
          </w:tcPr>
          <w:p w14:paraId="0B1CCC78" w14:textId="675E426A" w:rsidR="00CE2E54" w:rsidRPr="007E0B31" w:rsidRDefault="00CE2E54" w:rsidP="00CE2E54">
            <w:pPr>
              <w:pStyle w:val="Arial11Bold"/>
              <w:rPr>
                <w:rFonts w:cs="Arial"/>
              </w:rPr>
            </w:pPr>
            <w:bookmarkStart w:id="303" w:name="_DV_C45"/>
            <w:r w:rsidRPr="007E0B31">
              <w:rPr>
                <w:rFonts w:cs="Arial"/>
              </w:rPr>
              <w:lastRenderedPageBreak/>
              <w:t>Notification of User’s Intention to Synchronise</w:t>
            </w:r>
            <w:bookmarkEnd w:id="303"/>
          </w:p>
        </w:tc>
        <w:tc>
          <w:tcPr>
            <w:tcW w:w="6634" w:type="dxa"/>
          </w:tcPr>
          <w:p w14:paraId="6ADCBD35" w14:textId="0DA3F6C9" w:rsidR="00CE2E54" w:rsidRPr="007E0B31" w:rsidRDefault="00CE2E54" w:rsidP="00CE2E54">
            <w:pPr>
              <w:pStyle w:val="TableArial11"/>
              <w:rPr>
                <w:rFonts w:cs="Arial"/>
              </w:rPr>
            </w:pPr>
            <w:bookmarkStart w:id="304"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304"/>
          </w:p>
        </w:tc>
      </w:tr>
      <w:tr w:rsidR="00CE2E54" w:rsidRPr="007E0B31" w14:paraId="6F3AAFE1" w14:textId="77777777" w:rsidTr="56B5777B">
        <w:trPr>
          <w:cantSplit/>
        </w:trPr>
        <w:tc>
          <w:tcPr>
            <w:tcW w:w="2884" w:type="dxa"/>
          </w:tcPr>
          <w:p w14:paraId="03F8CDD9" w14:textId="77777777" w:rsidR="00CE2E54" w:rsidRPr="00DD7E1A" w:rsidRDefault="00CE2E54" w:rsidP="00CE2E54">
            <w:pPr>
              <w:pStyle w:val="Arial11Bold"/>
              <w:rPr>
                <w:rFonts w:cs="Arial"/>
                <w:szCs w:val="22"/>
              </w:rPr>
            </w:pPr>
            <w:r w:rsidRPr="00B11B83">
              <w:t xml:space="preserve">Non-Controllable Electricity Storage Equipment </w:t>
            </w:r>
          </w:p>
        </w:tc>
        <w:tc>
          <w:tcPr>
            <w:tcW w:w="6634" w:type="dxa"/>
          </w:tcPr>
          <w:p w14:paraId="7AFDA1F2" w14:textId="77777777" w:rsidR="00CE2E54" w:rsidRPr="00DD7E1A" w:rsidRDefault="00CE2E54" w:rsidP="00CE2E54">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CE2E54" w:rsidRPr="007E0B31" w14:paraId="6BE07DD9" w14:textId="77777777" w:rsidTr="56B5777B">
        <w:trPr>
          <w:cantSplit/>
        </w:trPr>
        <w:tc>
          <w:tcPr>
            <w:tcW w:w="2884" w:type="dxa"/>
          </w:tcPr>
          <w:p w14:paraId="768646E5" w14:textId="36D40080" w:rsidR="00CE2E54" w:rsidRPr="00DD7E1A" w:rsidRDefault="00CE2E54" w:rsidP="00CE2E54">
            <w:pPr>
              <w:pStyle w:val="Arial11Bold"/>
              <w:rPr>
                <w:rFonts w:cs="Arial"/>
              </w:rPr>
            </w:pPr>
            <w:r w:rsidRPr="00DD7E1A">
              <w:rPr>
                <w:rFonts w:cs="Arial"/>
                <w:szCs w:val="22"/>
              </w:rPr>
              <w:t>Non-Dynamic Frequency Response Service</w:t>
            </w:r>
          </w:p>
        </w:tc>
        <w:tc>
          <w:tcPr>
            <w:tcW w:w="6634" w:type="dxa"/>
          </w:tcPr>
          <w:p w14:paraId="185ABBBA" w14:textId="1A0ABCC4" w:rsidR="00CE2E54" w:rsidRPr="00DD7E1A" w:rsidRDefault="00CE2E54" w:rsidP="00CE2E54">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CE2E54" w:rsidRPr="007E0B31" w14:paraId="73951D04" w14:textId="77777777" w:rsidTr="56B5777B">
        <w:trPr>
          <w:cantSplit/>
        </w:trPr>
        <w:tc>
          <w:tcPr>
            <w:tcW w:w="2884" w:type="dxa"/>
          </w:tcPr>
          <w:p w14:paraId="6AA7C24E" w14:textId="77777777" w:rsidR="00CE2E54" w:rsidRPr="007E0B31" w:rsidRDefault="00CE2E54" w:rsidP="00CE2E54">
            <w:pPr>
              <w:pStyle w:val="Arial11Bold"/>
              <w:rPr>
                <w:rFonts w:cs="Arial"/>
              </w:rPr>
            </w:pPr>
            <w:r w:rsidRPr="007E0B31">
              <w:rPr>
                <w:rFonts w:cs="Arial"/>
              </w:rPr>
              <w:t>Non-Embedded Customer</w:t>
            </w:r>
          </w:p>
        </w:tc>
        <w:tc>
          <w:tcPr>
            <w:tcW w:w="6634" w:type="dxa"/>
          </w:tcPr>
          <w:p w14:paraId="40D62D50" w14:textId="77777777" w:rsidR="00CE2E54" w:rsidRPr="007E0B31" w:rsidRDefault="00CE2E54" w:rsidP="00CE2E54">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CE2E54" w:rsidRPr="007E0B31" w14:paraId="74A5AC4F" w14:textId="77777777" w:rsidTr="56B5777B">
        <w:trPr>
          <w:cantSplit/>
        </w:trPr>
        <w:tc>
          <w:tcPr>
            <w:tcW w:w="2884" w:type="dxa"/>
          </w:tcPr>
          <w:p w14:paraId="397A4B64" w14:textId="77777777" w:rsidR="00CE2E54" w:rsidRPr="007E0B31" w:rsidRDefault="00CE2E54" w:rsidP="00CE2E54">
            <w:pPr>
              <w:pStyle w:val="Arial11Bold"/>
              <w:rPr>
                <w:rFonts w:cs="Arial"/>
              </w:rPr>
            </w:pPr>
            <w:r w:rsidRPr="00B61F80">
              <w:t>Non-Synchronous Electricity Storage Module</w:t>
            </w:r>
          </w:p>
        </w:tc>
        <w:tc>
          <w:tcPr>
            <w:tcW w:w="6634" w:type="dxa"/>
          </w:tcPr>
          <w:p w14:paraId="23AB1086" w14:textId="77777777" w:rsidR="00CE2E54" w:rsidRPr="007E0B31" w:rsidRDefault="00CE2E54" w:rsidP="00CE2E54">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CE2E54" w:rsidRPr="007E0B31" w14:paraId="3C739ACC" w14:textId="77777777" w:rsidTr="56B5777B">
        <w:trPr>
          <w:cantSplit/>
        </w:trPr>
        <w:tc>
          <w:tcPr>
            <w:tcW w:w="2884" w:type="dxa"/>
          </w:tcPr>
          <w:p w14:paraId="12D0456B" w14:textId="77777777" w:rsidR="00CE2E54" w:rsidRPr="007E0B31" w:rsidRDefault="00CE2E54" w:rsidP="00CE2E54">
            <w:pPr>
              <w:pStyle w:val="Arial11Bold"/>
              <w:rPr>
                <w:rFonts w:cs="Arial"/>
              </w:rPr>
            </w:pPr>
            <w:r>
              <w:t>Non-Synchronous Electricity Storage Unit</w:t>
            </w:r>
          </w:p>
        </w:tc>
        <w:tc>
          <w:tcPr>
            <w:tcW w:w="6634" w:type="dxa"/>
          </w:tcPr>
          <w:p w14:paraId="5B03D0F1" w14:textId="77777777" w:rsidR="00CE2E54" w:rsidRPr="007E0B31" w:rsidRDefault="00CE2E54" w:rsidP="00CE2E54">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CE2E54" w:rsidRPr="007E0B31" w14:paraId="35CF6FC2" w14:textId="77777777" w:rsidTr="56B5777B">
        <w:trPr>
          <w:cantSplit/>
        </w:trPr>
        <w:tc>
          <w:tcPr>
            <w:tcW w:w="2884" w:type="dxa"/>
          </w:tcPr>
          <w:p w14:paraId="3A87232E" w14:textId="77777777" w:rsidR="00CE2E54" w:rsidRPr="007E0B31" w:rsidRDefault="00CE2E54" w:rsidP="00CE2E54">
            <w:pPr>
              <w:pStyle w:val="Arial11Bold"/>
              <w:rPr>
                <w:rFonts w:cs="Arial"/>
              </w:rPr>
            </w:pPr>
            <w:r w:rsidRPr="007E0B31">
              <w:rPr>
                <w:rFonts w:cs="Arial"/>
              </w:rPr>
              <w:t>Non-Synchronous Generating Unit</w:t>
            </w:r>
          </w:p>
        </w:tc>
        <w:tc>
          <w:tcPr>
            <w:tcW w:w="6634" w:type="dxa"/>
          </w:tcPr>
          <w:p w14:paraId="6D5D77F2" w14:textId="77777777" w:rsidR="00CE2E54" w:rsidRPr="007E0B31" w:rsidRDefault="00CE2E54" w:rsidP="00CE2E54">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CE2E54" w:rsidRPr="007E0B31" w14:paraId="64B4C18C" w14:textId="77777777" w:rsidTr="56B5777B">
        <w:trPr>
          <w:cantSplit/>
        </w:trPr>
        <w:tc>
          <w:tcPr>
            <w:tcW w:w="2884" w:type="dxa"/>
          </w:tcPr>
          <w:p w14:paraId="71FF2E3B" w14:textId="77777777" w:rsidR="00CE2E54" w:rsidRPr="007E0B31" w:rsidRDefault="00CE2E54" w:rsidP="00CE2E54">
            <w:pPr>
              <w:pStyle w:val="Arial11Bold"/>
              <w:rPr>
                <w:rFonts w:cs="Arial"/>
              </w:rPr>
            </w:pPr>
            <w:r w:rsidRPr="007E0B31">
              <w:rPr>
                <w:rFonts w:cs="Arial"/>
              </w:rPr>
              <w:t>Normal CCGT Module</w:t>
            </w:r>
          </w:p>
        </w:tc>
        <w:tc>
          <w:tcPr>
            <w:tcW w:w="6634" w:type="dxa"/>
          </w:tcPr>
          <w:p w14:paraId="659D7595" w14:textId="77777777" w:rsidR="00CE2E54" w:rsidRPr="007E0B31" w:rsidRDefault="00CE2E54" w:rsidP="00CE2E54">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CE2E54" w:rsidRPr="007E0B31" w14:paraId="7EBC18BA" w14:textId="77777777" w:rsidTr="56B5777B">
        <w:trPr>
          <w:cantSplit/>
        </w:trPr>
        <w:tc>
          <w:tcPr>
            <w:tcW w:w="2884" w:type="dxa"/>
          </w:tcPr>
          <w:p w14:paraId="057211B2" w14:textId="77777777" w:rsidR="00CE2E54" w:rsidRPr="007E0B31" w:rsidRDefault="00CE2E54" w:rsidP="00CE2E54">
            <w:pPr>
              <w:pStyle w:val="Arial11Bold"/>
              <w:rPr>
                <w:rFonts w:cs="Arial"/>
              </w:rPr>
            </w:pPr>
            <w:r w:rsidRPr="007E0B31">
              <w:rPr>
                <w:rFonts w:cs="Arial"/>
              </w:rPr>
              <w:t>Novel Unit</w:t>
            </w:r>
          </w:p>
        </w:tc>
        <w:tc>
          <w:tcPr>
            <w:tcW w:w="6634" w:type="dxa"/>
          </w:tcPr>
          <w:p w14:paraId="041D9A7B" w14:textId="77777777" w:rsidR="00CE2E54" w:rsidRPr="007E0B31" w:rsidRDefault="00CE2E54" w:rsidP="00CE2E54">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CE2E54" w:rsidRPr="007E0B31" w14:paraId="1296A4A5" w14:textId="77777777" w:rsidTr="56B5777B">
        <w:trPr>
          <w:cantSplit/>
        </w:trPr>
        <w:tc>
          <w:tcPr>
            <w:tcW w:w="2884" w:type="dxa"/>
          </w:tcPr>
          <w:p w14:paraId="110D92AE" w14:textId="77777777" w:rsidR="00CE2E54" w:rsidRPr="007E0B31" w:rsidRDefault="00CE2E54" w:rsidP="00CE2E54">
            <w:pPr>
              <w:pStyle w:val="Arial11Bold"/>
              <w:rPr>
                <w:rFonts w:cs="Arial"/>
              </w:rPr>
            </w:pPr>
            <w:r w:rsidRPr="007E0B31">
              <w:rPr>
                <w:rFonts w:cs="Arial"/>
              </w:rPr>
              <w:t>OC9 De-synchronised Island Procedure</w:t>
            </w:r>
          </w:p>
        </w:tc>
        <w:tc>
          <w:tcPr>
            <w:tcW w:w="6634" w:type="dxa"/>
          </w:tcPr>
          <w:p w14:paraId="50C0E178" w14:textId="77777777" w:rsidR="00CE2E54" w:rsidRPr="007E0B31" w:rsidRDefault="00CE2E54" w:rsidP="00CE2E54">
            <w:pPr>
              <w:pStyle w:val="TableArial11"/>
              <w:rPr>
                <w:rFonts w:cs="Arial"/>
                <w:b/>
                <w:u w:val="single"/>
              </w:rPr>
            </w:pPr>
            <w:r w:rsidRPr="007E0B31">
              <w:rPr>
                <w:rFonts w:cs="Arial"/>
              </w:rPr>
              <w:t>Has the meaning set out in OC9.5.4.</w:t>
            </w:r>
          </w:p>
        </w:tc>
      </w:tr>
      <w:tr w:rsidR="00CE2E54" w:rsidRPr="007E0B31" w14:paraId="5C71F10A" w14:textId="77777777" w:rsidTr="56B5777B">
        <w:trPr>
          <w:cantSplit/>
        </w:trPr>
        <w:tc>
          <w:tcPr>
            <w:tcW w:w="2884" w:type="dxa"/>
          </w:tcPr>
          <w:p w14:paraId="3836FE92" w14:textId="77777777" w:rsidR="00CE2E54" w:rsidRPr="007E0B31" w:rsidRDefault="00CE2E54" w:rsidP="00CE2E54">
            <w:pPr>
              <w:pStyle w:val="Arial11Bold"/>
              <w:rPr>
                <w:rFonts w:cs="Arial"/>
              </w:rPr>
            </w:pPr>
            <w:r w:rsidRPr="007E0B31">
              <w:rPr>
                <w:rFonts w:cs="Arial"/>
              </w:rPr>
              <w:t>Offshore</w:t>
            </w:r>
          </w:p>
        </w:tc>
        <w:tc>
          <w:tcPr>
            <w:tcW w:w="6634" w:type="dxa"/>
          </w:tcPr>
          <w:p w14:paraId="30D0FC75" w14:textId="77777777" w:rsidR="00CE2E54" w:rsidRPr="007E0B31" w:rsidRDefault="00CE2E54" w:rsidP="00CE2E54">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CE2E54" w:rsidRPr="007E0B31" w14:paraId="2FDEEA9F" w14:textId="77777777" w:rsidTr="56B5777B">
        <w:trPr>
          <w:cantSplit/>
        </w:trPr>
        <w:tc>
          <w:tcPr>
            <w:tcW w:w="2884" w:type="dxa"/>
          </w:tcPr>
          <w:p w14:paraId="1A38F2FD" w14:textId="77777777" w:rsidR="00CE2E54" w:rsidRPr="007E0B31" w:rsidRDefault="00CE2E54" w:rsidP="00CE2E54">
            <w:pPr>
              <w:pStyle w:val="Arial11Bold"/>
              <w:rPr>
                <w:rFonts w:cs="Arial"/>
                <w:highlight w:val="yellow"/>
              </w:rPr>
            </w:pPr>
            <w:r w:rsidRPr="007E0B31">
              <w:rPr>
                <w:rFonts w:cs="Arial"/>
              </w:rPr>
              <w:t>Offshore DC Converter</w:t>
            </w:r>
          </w:p>
        </w:tc>
        <w:tc>
          <w:tcPr>
            <w:tcW w:w="6634" w:type="dxa"/>
          </w:tcPr>
          <w:p w14:paraId="15CE8C09" w14:textId="77777777" w:rsidR="00CE2E54" w:rsidRPr="007E0B31" w:rsidRDefault="00CE2E54" w:rsidP="00CE2E54">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CE2E54" w:rsidRPr="007E0B31" w14:paraId="073DD467" w14:textId="77777777" w:rsidTr="56B5777B">
        <w:trPr>
          <w:cantSplit/>
        </w:trPr>
        <w:tc>
          <w:tcPr>
            <w:tcW w:w="2884" w:type="dxa"/>
          </w:tcPr>
          <w:p w14:paraId="15DB95D4" w14:textId="77777777" w:rsidR="00CE2E54" w:rsidRPr="007E0B31" w:rsidRDefault="00CE2E54" w:rsidP="00CE2E54">
            <w:pPr>
              <w:pStyle w:val="Arial11Bold"/>
              <w:rPr>
                <w:rFonts w:cs="Arial"/>
                <w:highlight w:val="yellow"/>
              </w:rPr>
            </w:pPr>
            <w:r w:rsidRPr="007E0B31">
              <w:rPr>
                <w:rFonts w:cs="Arial"/>
              </w:rPr>
              <w:t>Offshore HVDC Converter</w:t>
            </w:r>
          </w:p>
        </w:tc>
        <w:tc>
          <w:tcPr>
            <w:tcW w:w="6634" w:type="dxa"/>
          </w:tcPr>
          <w:p w14:paraId="240FA51B" w14:textId="77777777" w:rsidR="00CE2E54" w:rsidRPr="007E0B31" w:rsidRDefault="00CE2E54" w:rsidP="00CE2E54">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CE2E54" w:rsidRPr="007E0B31" w14:paraId="19F4B6C3" w14:textId="77777777" w:rsidTr="56B5777B">
        <w:trPr>
          <w:cantSplit/>
        </w:trPr>
        <w:tc>
          <w:tcPr>
            <w:tcW w:w="2884" w:type="dxa"/>
          </w:tcPr>
          <w:p w14:paraId="6A0A33DB" w14:textId="77777777" w:rsidR="00CE2E54" w:rsidRPr="007E0B31" w:rsidRDefault="00CE2E54" w:rsidP="00CE2E54">
            <w:pPr>
              <w:pStyle w:val="Arial11Bold"/>
              <w:rPr>
                <w:rFonts w:cs="Arial"/>
              </w:rPr>
            </w:pPr>
            <w:r w:rsidRPr="007E0B31">
              <w:rPr>
                <w:rFonts w:cs="Arial"/>
              </w:rPr>
              <w:lastRenderedPageBreak/>
              <w:t>Offshore Development Information Statement</w:t>
            </w:r>
          </w:p>
        </w:tc>
        <w:tc>
          <w:tcPr>
            <w:tcW w:w="6634" w:type="dxa"/>
          </w:tcPr>
          <w:p w14:paraId="24743A7E" w14:textId="3019BF37" w:rsidR="00CE2E54" w:rsidRPr="007E0B31" w:rsidRDefault="00CE2E54" w:rsidP="00CE2E54">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w:t>
            </w:r>
          </w:p>
        </w:tc>
      </w:tr>
      <w:tr w:rsidR="00CE2E54" w:rsidRPr="007E0B31" w14:paraId="7F1359D2" w14:textId="77777777" w:rsidTr="56B5777B">
        <w:trPr>
          <w:cantSplit/>
        </w:trPr>
        <w:tc>
          <w:tcPr>
            <w:tcW w:w="2884" w:type="dxa"/>
          </w:tcPr>
          <w:p w14:paraId="5C141926" w14:textId="77777777" w:rsidR="00CE2E54" w:rsidRPr="007E0B31" w:rsidRDefault="00CE2E54" w:rsidP="00CE2E54">
            <w:pPr>
              <w:pStyle w:val="Arial11Bold"/>
              <w:rPr>
                <w:rFonts w:cs="Arial"/>
              </w:rPr>
            </w:pPr>
            <w:r w:rsidRPr="007E0B31">
              <w:rPr>
                <w:rFonts w:cs="Arial"/>
              </w:rPr>
              <w:t>Offshore Generating Unit</w:t>
            </w:r>
          </w:p>
        </w:tc>
        <w:tc>
          <w:tcPr>
            <w:tcW w:w="6634" w:type="dxa"/>
          </w:tcPr>
          <w:p w14:paraId="0A15BD7F" w14:textId="7F54D471" w:rsidR="00CE2E54" w:rsidRPr="007E0B31" w:rsidRDefault="00CE2E54" w:rsidP="00CE2E54">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CE2E54" w:rsidRPr="007E0B31" w14:paraId="099E0414" w14:textId="77777777" w:rsidTr="56B5777B">
        <w:trPr>
          <w:cantSplit/>
        </w:trPr>
        <w:tc>
          <w:tcPr>
            <w:tcW w:w="2884" w:type="dxa"/>
          </w:tcPr>
          <w:p w14:paraId="2469BF55" w14:textId="77777777" w:rsidR="00CE2E54" w:rsidRPr="007E0B31" w:rsidRDefault="00CE2E54" w:rsidP="00CE2E54">
            <w:pPr>
              <w:pStyle w:val="Arial11Bold"/>
              <w:rPr>
                <w:rFonts w:cs="Arial"/>
              </w:rPr>
            </w:pPr>
            <w:r w:rsidRPr="007E0B31">
              <w:rPr>
                <w:rFonts w:cs="Arial"/>
              </w:rPr>
              <w:t>Offshore Grid Entry Point</w:t>
            </w:r>
          </w:p>
        </w:tc>
        <w:tc>
          <w:tcPr>
            <w:tcW w:w="6634" w:type="dxa"/>
          </w:tcPr>
          <w:p w14:paraId="07DDE50B" w14:textId="77777777" w:rsidR="00CE2E54" w:rsidRPr="007E0B31" w:rsidRDefault="00CE2E54" w:rsidP="00CE2E54">
            <w:pPr>
              <w:pStyle w:val="TableArial11"/>
              <w:rPr>
                <w:rFonts w:cs="Arial"/>
              </w:rPr>
            </w:pPr>
            <w:r w:rsidRPr="007E0B31">
              <w:rPr>
                <w:rFonts w:cs="Arial"/>
              </w:rPr>
              <w:t>In the case of:-</w:t>
            </w:r>
          </w:p>
          <w:p w14:paraId="66A87D35" w14:textId="7466F127" w:rsidR="00CE2E54" w:rsidRPr="007E0B31" w:rsidRDefault="00CE2E54" w:rsidP="00CE2E54">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CE2E54" w:rsidRPr="007E0B31" w:rsidRDefault="00CE2E54" w:rsidP="00CE2E54">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CE2E54" w:rsidRPr="007E0B31" w:rsidRDefault="00CE2E54" w:rsidP="00CE2E54">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CE2E54" w:rsidRPr="007E0B31" w14:paraId="7B9B7031" w14:textId="77777777" w:rsidTr="56B5777B">
        <w:trPr>
          <w:cantSplit/>
        </w:trPr>
        <w:tc>
          <w:tcPr>
            <w:tcW w:w="2884" w:type="dxa"/>
          </w:tcPr>
          <w:p w14:paraId="20A69062" w14:textId="6974D298" w:rsidR="00CE2E54" w:rsidRPr="007E0B31" w:rsidRDefault="00CE2E54" w:rsidP="00CE2E54">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CE2E54" w:rsidRPr="00785E5F" w:rsidRDefault="00CE2E54" w:rsidP="00CE2E54">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CE2E54" w:rsidRPr="00785E5F" w:rsidRDefault="00CE2E54" w:rsidP="00CE2E54">
            <w:pPr>
              <w:pStyle w:val="Default"/>
              <w:jc w:val="both"/>
              <w:rPr>
                <w:sz w:val="20"/>
                <w:szCs w:val="20"/>
              </w:rPr>
            </w:pPr>
          </w:p>
          <w:p w14:paraId="30FDBA32" w14:textId="585B9D16" w:rsidR="00CE2E54" w:rsidRPr="00BA1BD4" w:rsidRDefault="00CE2E54" w:rsidP="00CE2E54">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CE2E54" w:rsidRPr="007E0B31" w14:paraId="664F02B9" w14:textId="77777777" w:rsidTr="56B5777B">
        <w:trPr>
          <w:cantSplit/>
        </w:trPr>
        <w:tc>
          <w:tcPr>
            <w:tcW w:w="2884" w:type="dxa"/>
          </w:tcPr>
          <w:p w14:paraId="0E0F222D" w14:textId="77777777" w:rsidR="00CE2E54" w:rsidRPr="007E0B31" w:rsidRDefault="00CE2E54" w:rsidP="00CE2E54">
            <w:pPr>
              <w:pStyle w:val="Arial11Bold"/>
              <w:rPr>
                <w:rFonts w:cs="Arial"/>
              </w:rPr>
            </w:pPr>
            <w:r w:rsidRPr="007E0B31">
              <w:rPr>
                <w:rFonts w:cs="Arial"/>
              </w:rPr>
              <w:t>Offshore Non-Synchronous Generating Unit</w:t>
            </w:r>
          </w:p>
        </w:tc>
        <w:tc>
          <w:tcPr>
            <w:tcW w:w="6634" w:type="dxa"/>
          </w:tcPr>
          <w:p w14:paraId="759EC095" w14:textId="12A9D85E" w:rsidR="00CE2E54" w:rsidRPr="007E0B31" w:rsidRDefault="00CE2E54" w:rsidP="00CE2E54">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CE2E54" w:rsidRPr="007E0B31" w14:paraId="549C699C" w14:textId="77777777" w:rsidTr="56B5777B">
        <w:trPr>
          <w:cantSplit/>
        </w:trPr>
        <w:tc>
          <w:tcPr>
            <w:tcW w:w="2884" w:type="dxa"/>
          </w:tcPr>
          <w:p w14:paraId="002850F2" w14:textId="77777777" w:rsidR="00CE2E54" w:rsidRPr="007E0B31" w:rsidRDefault="00CE2E54" w:rsidP="00CE2E54">
            <w:pPr>
              <w:pStyle w:val="Arial11Bold"/>
              <w:rPr>
                <w:rFonts w:cs="Arial"/>
              </w:rPr>
            </w:pPr>
            <w:r w:rsidRPr="007E0B31">
              <w:rPr>
                <w:rFonts w:cs="Arial"/>
              </w:rPr>
              <w:t>Offshore Platform</w:t>
            </w:r>
          </w:p>
        </w:tc>
        <w:tc>
          <w:tcPr>
            <w:tcW w:w="6634" w:type="dxa"/>
          </w:tcPr>
          <w:p w14:paraId="25B6104F" w14:textId="77777777" w:rsidR="00CE2E54" w:rsidRPr="007E0B31" w:rsidRDefault="00CE2E54" w:rsidP="00CE2E54">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CE2E54" w:rsidRPr="007E0B31" w14:paraId="76D5DA50" w14:textId="77777777" w:rsidTr="56B5777B">
        <w:trPr>
          <w:cantSplit/>
        </w:trPr>
        <w:tc>
          <w:tcPr>
            <w:tcW w:w="2884" w:type="dxa"/>
          </w:tcPr>
          <w:p w14:paraId="0F8C75C5" w14:textId="77777777" w:rsidR="00CE2E54" w:rsidRPr="007E0B31" w:rsidRDefault="00CE2E54" w:rsidP="00CE2E54">
            <w:pPr>
              <w:pStyle w:val="Arial11Bold"/>
              <w:rPr>
                <w:rFonts w:cs="Arial"/>
              </w:rPr>
            </w:pPr>
            <w:r w:rsidRPr="007E0B31">
              <w:rPr>
                <w:rFonts w:cs="Arial"/>
              </w:rPr>
              <w:lastRenderedPageBreak/>
              <w:t>Offshore Power Park Module</w:t>
            </w:r>
          </w:p>
        </w:tc>
        <w:tc>
          <w:tcPr>
            <w:tcW w:w="6634" w:type="dxa"/>
          </w:tcPr>
          <w:p w14:paraId="1A8EAFDB" w14:textId="77777777" w:rsidR="00CE2E54" w:rsidRPr="007E0B31" w:rsidRDefault="00CE2E54" w:rsidP="00CE2E54">
            <w:pPr>
              <w:pStyle w:val="TableArial11"/>
              <w:rPr>
                <w:rFonts w:cs="Arial"/>
              </w:rPr>
            </w:pPr>
            <w:bookmarkStart w:id="305"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CE2E54" w:rsidRPr="007E0B31" w:rsidRDefault="00CE2E54" w:rsidP="00CE2E54">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CE2E54" w:rsidRPr="007E0B31" w:rsidRDefault="00CE2E54" w:rsidP="00CE2E54">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305"/>
          </w:p>
        </w:tc>
      </w:tr>
      <w:tr w:rsidR="00CE2E54" w:rsidRPr="007E0B31" w14:paraId="3532A847" w14:textId="77777777" w:rsidTr="56B5777B">
        <w:trPr>
          <w:cantSplit/>
        </w:trPr>
        <w:tc>
          <w:tcPr>
            <w:tcW w:w="2884" w:type="dxa"/>
          </w:tcPr>
          <w:p w14:paraId="05251472" w14:textId="77777777" w:rsidR="00CE2E54" w:rsidRPr="007E0B31" w:rsidRDefault="00CE2E54" w:rsidP="00CE2E54">
            <w:pPr>
              <w:pStyle w:val="Arial11Bold"/>
              <w:rPr>
                <w:rFonts w:cs="Arial"/>
              </w:rPr>
            </w:pPr>
            <w:r w:rsidRPr="007E0B31">
              <w:rPr>
                <w:rFonts w:cs="Arial"/>
              </w:rPr>
              <w:t>Offshore Power Park String</w:t>
            </w:r>
          </w:p>
        </w:tc>
        <w:tc>
          <w:tcPr>
            <w:tcW w:w="6634" w:type="dxa"/>
          </w:tcPr>
          <w:p w14:paraId="7A8E03BF" w14:textId="4A4B8989" w:rsidR="00CE2E54" w:rsidRPr="007E0B31" w:rsidRDefault="00CE2E54" w:rsidP="00CE2E54">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CE2E54" w:rsidRPr="007E0B31" w14:paraId="1B55EDF9" w14:textId="77777777" w:rsidTr="56B5777B">
        <w:trPr>
          <w:cantSplit/>
        </w:trPr>
        <w:tc>
          <w:tcPr>
            <w:tcW w:w="2884" w:type="dxa"/>
          </w:tcPr>
          <w:p w14:paraId="736E893A" w14:textId="77777777" w:rsidR="00CE2E54" w:rsidRPr="007E0B31" w:rsidRDefault="00CE2E54" w:rsidP="00CE2E54">
            <w:pPr>
              <w:pStyle w:val="Arial11Bold"/>
              <w:rPr>
                <w:rFonts w:cs="Arial"/>
              </w:rPr>
            </w:pPr>
            <w:r w:rsidRPr="007E0B31">
              <w:rPr>
                <w:rFonts w:cs="Arial"/>
              </w:rPr>
              <w:t>Offshore Synchronous Generating Unit</w:t>
            </w:r>
          </w:p>
        </w:tc>
        <w:tc>
          <w:tcPr>
            <w:tcW w:w="6634" w:type="dxa"/>
          </w:tcPr>
          <w:p w14:paraId="72936350" w14:textId="1BEFFF2B" w:rsidR="00CE2E54" w:rsidRPr="007E0B31" w:rsidRDefault="00CE2E54" w:rsidP="00CE2E54">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CE2E54" w:rsidRPr="007E0B31" w14:paraId="62F839C9" w14:textId="77777777" w:rsidTr="56B5777B">
        <w:trPr>
          <w:cantSplit/>
        </w:trPr>
        <w:tc>
          <w:tcPr>
            <w:tcW w:w="2884" w:type="dxa"/>
          </w:tcPr>
          <w:p w14:paraId="4A973150" w14:textId="77777777" w:rsidR="00CE2E54" w:rsidRPr="007E0B31" w:rsidRDefault="00CE2E54" w:rsidP="00CE2E54">
            <w:pPr>
              <w:pStyle w:val="Arial11Bold"/>
              <w:spacing w:before="0"/>
              <w:rPr>
                <w:rFonts w:cs="Arial"/>
              </w:rPr>
            </w:pPr>
            <w:r w:rsidRPr="007E0B31">
              <w:rPr>
                <w:rFonts w:cs="Arial"/>
              </w:rPr>
              <w:t>Offshore Synchronous Power Generating Module</w:t>
            </w:r>
          </w:p>
        </w:tc>
        <w:tc>
          <w:tcPr>
            <w:tcW w:w="6634" w:type="dxa"/>
          </w:tcPr>
          <w:p w14:paraId="3E6A84C6" w14:textId="77777777" w:rsidR="00CE2E54" w:rsidRDefault="00CE2E54" w:rsidP="00CE2E54">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CE2E54" w:rsidRPr="007E0B31" w:rsidDel="004B6FBB" w:rsidRDefault="00CE2E54" w:rsidP="00CE2E54">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CE2E54" w:rsidRPr="007E0B31" w14:paraId="2A9A58D2" w14:textId="77777777" w:rsidTr="56B5777B">
        <w:trPr>
          <w:cantSplit/>
        </w:trPr>
        <w:tc>
          <w:tcPr>
            <w:tcW w:w="2884" w:type="dxa"/>
          </w:tcPr>
          <w:p w14:paraId="67CDBB6B" w14:textId="77777777" w:rsidR="00CE2E54" w:rsidRPr="007E0B31" w:rsidRDefault="00CE2E54" w:rsidP="00CE2E54">
            <w:pPr>
              <w:pStyle w:val="Arial11Bold"/>
              <w:rPr>
                <w:rFonts w:cs="Arial"/>
              </w:rPr>
            </w:pPr>
            <w:r w:rsidRPr="007E0B31">
              <w:rPr>
                <w:rFonts w:cs="Arial"/>
              </w:rPr>
              <w:t>Offshore Tender Process</w:t>
            </w:r>
          </w:p>
        </w:tc>
        <w:tc>
          <w:tcPr>
            <w:tcW w:w="6634" w:type="dxa"/>
          </w:tcPr>
          <w:p w14:paraId="5A9BEB2F" w14:textId="77777777" w:rsidR="00CE2E54" w:rsidRPr="007E0B31" w:rsidRDefault="00CE2E54" w:rsidP="00CE2E54">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CE2E54" w:rsidRPr="007E0B31" w14:paraId="3A48C7BE" w14:textId="77777777" w:rsidTr="56B5777B">
        <w:trPr>
          <w:cantSplit/>
        </w:trPr>
        <w:tc>
          <w:tcPr>
            <w:tcW w:w="2884" w:type="dxa"/>
          </w:tcPr>
          <w:p w14:paraId="7E4E3598" w14:textId="77777777" w:rsidR="00CE2E54" w:rsidRPr="007E0B31" w:rsidRDefault="00CE2E54" w:rsidP="00CE2E54">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CE2E54" w:rsidRPr="007E0B31" w:rsidRDefault="00CE2E54" w:rsidP="00CE2E54">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CE2E54" w:rsidRPr="007E0B31" w14:paraId="10413532" w14:textId="77777777" w:rsidTr="56B5777B">
        <w:trPr>
          <w:cantSplit/>
        </w:trPr>
        <w:tc>
          <w:tcPr>
            <w:tcW w:w="2884" w:type="dxa"/>
          </w:tcPr>
          <w:p w14:paraId="15239EB1" w14:textId="77777777" w:rsidR="00CE2E54" w:rsidRPr="007E0B31" w:rsidRDefault="00CE2E54" w:rsidP="00CE2E54">
            <w:pPr>
              <w:pStyle w:val="Arial11Bold"/>
              <w:rPr>
                <w:rFonts w:cs="Arial"/>
              </w:rPr>
            </w:pPr>
            <w:r w:rsidRPr="007E0B31">
              <w:rPr>
                <w:rFonts w:cs="Arial"/>
              </w:rPr>
              <w:t>Offshore Transmission Licensee</w:t>
            </w:r>
          </w:p>
        </w:tc>
        <w:tc>
          <w:tcPr>
            <w:tcW w:w="6634" w:type="dxa"/>
          </w:tcPr>
          <w:p w14:paraId="128B978A" w14:textId="77777777" w:rsidR="00CE2E54" w:rsidRPr="007E0B31" w:rsidRDefault="00CE2E54" w:rsidP="00CE2E54">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CE2E54" w:rsidRPr="007E0B31" w14:paraId="1CDE4693" w14:textId="77777777" w:rsidTr="56B5777B">
        <w:trPr>
          <w:cantSplit/>
        </w:trPr>
        <w:tc>
          <w:tcPr>
            <w:tcW w:w="2884" w:type="dxa"/>
          </w:tcPr>
          <w:p w14:paraId="30A26B26" w14:textId="77777777" w:rsidR="00CE2E54" w:rsidRPr="007E0B31" w:rsidRDefault="00CE2E54" w:rsidP="00CE2E54">
            <w:pPr>
              <w:pStyle w:val="Arial11Bold"/>
              <w:rPr>
                <w:rFonts w:cs="Arial"/>
                <w:highlight w:val="yellow"/>
              </w:rPr>
            </w:pPr>
            <w:r w:rsidRPr="007E0B31">
              <w:rPr>
                <w:rFonts w:cs="Arial"/>
              </w:rPr>
              <w:t>Offshore Transmission System</w:t>
            </w:r>
          </w:p>
        </w:tc>
        <w:tc>
          <w:tcPr>
            <w:tcW w:w="6634" w:type="dxa"/>
          </w:tcPr>
          <w:p w14:paraId="61F55C2E" w14:textId="77777777" w:rsidR="00CE2E54" w:rsidRPr="007E0B31" w:rsidRDefault="00CE2E54" w:rsidP="00CE2E54">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CE2E54" w:rsidRPr="007E0B31" w14:paraId="77766430" w14:textId="77777777" w:rsidTr="56B5777B">
        <w:trPr>
          <w:cantSplit/>
        </w:trPr>
        <w:tc>
          <w:tcPr>
            <w:tcW w:w="2884" w:type="dxa"/>
          </w:tcPr>
          <w:p w14:paraId="16464488" w14:textId="77777777" w:rsidR="00CE2E54" w:rsidRPr="007E0B31" w:rsidRDefault="00CE2E54" w:rsidP="00CE2E54">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CE2E54" w:rsidRPr="007E0B31" w:rsidRDefault="00CE2E54" w:rsidP="00CE2E54">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CE2E54" w:rsidRPr="007E0B31" w14:paraId="47AC59A7" w14:textId="77777777" w:rsidTr="56B5777B">
        <w:trPr>
          <w:cantSplit/>
        </w:trPr>
        <w:tc>
          <w:tcPr>
            <w:tcW w:w="2884" w:type="dxa"/>
          </w:tcPr>
          <w:p w14:paraId="13EE6AD2" w14:textId="77777777" w:rsidR="00CE2E54" w:rsidRPr="007E0B31" w:rsidRDefault="00CE2E54" w:rsidP="00CE2E54">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CE2E54" w:rsidRPr="007E0B31" w:rsidRDefault="00CE2E54" w:rsidP="00CE2E54">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CE2E54" w:rsidRPr="007E0B31" w14:paraId="3C6964B2" w14:textId="77777777" w:rsidTr="56B5777B">
        <w:trPr>
          <w:cantSplit/>
        </w:trPr>
        <w:tc>
          <w:tcPr>
            <w:tcW w:w="2884" w:type="dxa"/>
          </w:tcPr>
          <w:p w14:paraId="39F8391B" w14:textId="77777777" w:rsidR="00CE2E54" w:rsidRPr="007E0B31" w:rsidRDefault="00CE2E54" w:rsidP="00CE2E54">
            <w:pPr>
              <w:pStyle w:val="Arial11Bold"/>
              <w:rPr>
                <w:rFonts w:cs="Arial"/>
                <w:highlight w:val="yellow"/>
              </w:rPr>
            </w:pPr>
            <w:r w:rsidRPr="007E0B31">
              <w:rPr>
                <w:rFonts w:cs="Arial"/>
              </w:rPr>
              <w:t>Offshore Waters</w:t>
            </w:r>
          </w:p>
        </w:tc>
        <w:tc>
          <w:tcPr>
            <w:tcW w:w="6634" w:type="dxa"/>
          </w:tcPr>
          <w:p w14:paraId="02B387B2" w14:textId="77777777" w:rsidR="00CE2E54" w:rsidRPr="007E0B31" w:rsidRDefault="00CE2E54" w:rsidP="00CE2E54">
            <w:pPr>
              <w:pStyle w:val="TableArial11"/>
              <w:rPr>
                <w:rFonts w:cs="Arial"/>
              </w:rPr>
            </w:pPr>
            <w:r w:rsidRPr="007E0B31">
              <w:rPr>
                <w:rFonts w:cs="Arial"/>
              </w:rPr>
              <w:t>Has the meaning given to “offshore waters” in Section 90(9) of the Energy Act 2004.</w:t>
            </w:r>
          </w:p>
        </w:tc>
      </w:tr>
      <w:tr w:rsidR="00CE2E54" w:rsidRPr="007E0B31" w14:paraId="466BFA2A" w14:textId="77777777" w:rsidTr="56B5777B">
        <w:trPr>
          <w:cantSplit/>
        </w:trPr>
        <w:tc>
          <w:tcPr>
            <w:tcW w:w="2884" w:type="dxa"/>
          </w:tcPr>
          <w:p w14:paraId="3248E0E0" w14:textId="77777777" w:rsidR="00CE2E54" w:rsidRPr="007E0B31" w:rsidRDefault="00CE2E54" w:rsidP="00CE2E54">
            <w:pPr>
              <w:pStyle w:val="Arial11Bold"/>
              <w:rPr>
                <w:rFonts w:cs="Arial"/>
              </w:rPr>
            </w:pPr>
            <w:r w:rsidRPr="007E0B31">
              <w:rPr>
                <w:rFonts w:cs="Arial"/>
              </w:rPr>
              <w:t>Offshore Works Assumptions</w:t>
            </w:r>
          </w:p>
        </w:tc>
        <w:tc>
          <w:tcPr>
            <w:tcW w:w="6634" w:type="dxa"/>
          </w:tcPr>
          <w:p w14:paraId="30E7C48C" w14:textId="77777777" w:rsidR="00CE2E54" w:rsidRPr="007E0B31" w:rsidRDefault="00CE2E54" w:rsidP="00CE2E54">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CE2E54" w:rsidRPr="007E0B31" w14:paraId="2CC977C3" w14:textId="77777777" w:rsidTr="56B5777B">
        <w:trPr>
          <w:cantSplit/>
        </w:trPr>
        <w:tc>
          <w:tcPr>
            <w:tcW w:w="2884" w:type="dxa"/>
          </w:tcPr>
          <w:p w14:paraId="3768E5CA" w14:textId="77777777" w:rsidR="00CE2E54" w:rsidRPr="007E0B31" w:rsidRDefault="00CE2E54" w:rsidP="00CE2E54">
            <w:pPr>
              <w:pStyle w:val="Arial11Bold"/>
              <w:rPr>
                <w:rFonts w:cs="Arial"/>
                <w:highlight w:val="yellow"/>
              </w:rPr>
            </w:pPr>
            <w:r w:rsidRPr="007E0B31">
              <w:rPr>
                <w:rFonts w:cs="Arial"/>
              </w:rPr>
              <w:t>Onshore</w:t>
            </w:r>
          </w:p>
        </w:tc>
        <w:tc>
          <w:tcPr>
            <w:tcW w:w="6634" w:type="dxa"/>
          </w:tcPr>
          <w:p w14:paraId="4E4449A1" w14:textId="77777777" w:rsidR="00CE2E54" w:rsidRPr="007E0B31" w:rsidRDefault="00CE2E54" w:rsidP="00CE2E54">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CE2E54" w:rsidRPr="007E0B31" w14:paraId="36B6B3C3" w14:textId="77777777" w:rsidTr="56B5777B">
        <w:trPr>
          <w:cantSplit/>
        </w:trPr>
        <w:tc>
          <w:tcPr>
            <w:tcW w:w="2884" w:type="dxa"/>
          </w:tcPr>
          <w:p w14:paraId="48043840" w14:textId="77777777" w:rsidR="00CE2E54" w:rsidRPr="007E0B31" w:rsidRDefault="00CE2E54" w:rsidP="00CE2E54">
            <w:pPr>
              <w:pStyle w:val="Arial11Bold"/>
              <w:rPr>
                <w:rFonts w:cs="Arial"/>
                <w:highlight w:val="yellow"/>
              </w:rPr>
            </w:pPr>
            <w:r w:rsidRPr="007E0B31">
              <w:rPr>
                <w:rFonts w:cs="Arial"/>
              </w:rPr>
              <w:t>Onshore DC Converter</w:t>
            </w:r>
          </w:p>
        </w:tc>
        <w:tc>
          <w:tcPr>
            <w:tcW w:w="6634" w:type="dxa"/>
          </w:tcPr>
          <w:p w14:paraId="64EEC2DE" w14:textId="77777777" w:rsidR="00CE2E54" w:rsidRPr="007E0B31" w:rsidRDefault="00CE2E54" w:rsidP="00CE2E54">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CE2E54" w:rsidRPr="007E0B31" w14:paraId="4A68E7D9" w14:textId="77777777" w:rsidTr="56B5777B">
        <w:trPr>
          <w:cantSplit/>
        </w:trPr>
        <w:tc>
          <w:tcPr>
            <w:tcW w:w="2884" w:type="dxa"/>
          </w:tcPr>
          <w:p w14:paraId="1A1B1603" w14:textId="77777777" w:rsidR="00CE2E54" w:rsidRPr="007E0B31" w:rsidRDefault="00CE2E54" w:rsidP="00CE2E54">
            <w:pPr>
              <w:pStyle w:val="Arial11Bold"/>
              <w:rPr>
                <w:rFonts w:cs="Arial"/>
              </w:rPr>
            </w:pPr>
            <w:r w:rsidRPr="007E0B31">
              <w:rPr>
                <w:rFonts w:cs="Arial"/>
              </w:rPr>
              <w:t>Onshore Generating Unit</w:t>
            </w:r>
          </w:p>
        </w:tc>
        <w:tc>
          <w:tcPr>
            <w:tcW w:w="6634" w:type="dxa"/>
          </w:tcPr>
          <w:p w14:paraId="1C282039" w14:textId="3958CEB1" w:rsidR="00CE2E54" w:rsidRPr="007E0B31" w:rsidRDefault="00CE2E54" w:rsidP="00CE2E54">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CE2E54" w:rsidRPr="007E0B31" w14:paraId="35FFB4AD" w14:textId="77777777" w:rsidTr="56B5777B">
        <w:trPr>
          <w:cantSplit/>
        </w:trPr>
        <w:tc>
          <w:tcPr>
            <w:tcW w:w="2884" w:type="dxa"/>
          </w:tcPr>
          <w:p w14:paraId="35935210" w14:textId="77777777" w:rsidR="00CE2E54" w:rsidRPr="007E0B31" w:rsidRDefault="00CE2E54" w:rsidP="00CE2E54">
            <w:pPr>
              <w:pStyle w:val="Arial11Bold"/>
              <w:rPr>
                <w:rFonts w:cs="Arial"/>
              </w:rPr>
            </w:pPr>
            <w:r w:rsidRPr="007E0B31">
              <w:rPr>
                <w:rFonts w:cs="Arial"/>
              </w:rPr>
              <w:t>Onshore Grid Entry Point</w:t>
            </w:r>
          </w:p>
        </w:tc>
        <w:tc>
          <w:tcPr>
            <w:tcW w:w="6634" w:type="dxa"/>
          </w:tcPr>
          <w:p w14:paraId="6FC00EAB" w14:textId="6552310D" w:rsidR="00CE2E54" w:rsidRPr="007E0B31" w:rsidRDefault="00CE2E54" w:rsidP="00CE2E54">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CE2E54" w:rsidRPr="007E0B31" w14:paraId="7ABD28A6" w14:textId="77777777" w:rsidTr="56B5777B">
        <w:trPr>
          <w:cantSplit/>
        </w:trPr>
        <w:tc>
          <w:tcPr>
            <w:tcW w:w="2884" w:type="dxa"/>
          </w:tcPr>
          <w:p w14:paraId="2DC322BF" w14:textId="77777777" w:rsidR="00CE2E54" w:rsidRPr="007E0B31" w:rsidRDefault="00CE2E54" w:rsidP="00CE2E54">
            <w:pPr>
              <w:pStyle w:val="Arial11Bold"/>
              <w:rPr>
                <w:rFonts w:cs="Arial"/>
                <w:highlight w:val="yellow"/>
              </w:rPr>
            </w:pPr>
            <w:r w:rsidRPr="007E0B31">
              <w:rPr>
                <w:rFonts w:cs="Arial"/>
              </w:rPr>
              <w:t>Onshore HVDC Converter</w:t>
            </w:r>
          </w:p>
        </w:tc>
        <w:tc>
          <w:tcPr>
            <w:tcW w:w="6634" w:type="dxa"/>
          </w:tcPr>
          <w:p w14:paraId="3218C152" w14:textId="77777777" w:rsidR="00CE2E54" w:rsidRPr="007E0B31" w:rsidRDefault="00CE2E54" w:rsidP="00CE2E54">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CE2E54" w:rsidRPr="007E0B31" w14:paraId="47B1C59A" w14:textId="77777777" w:rsidTr="56B5777B">
        <w:trPr>
          <w:cantSplit/>
        </w:trPr>
        <w:tc>
          <w:tcPr>
            <w:tcW w:w="2884" w:type="dxa"/>
          </w:tcPr>
          <w:p w14:paraId="45CD5B8B" w14:textId="77777777" w:rsidR="00CE2E54" w:rsidRPr="007E0B31" w:rsidRDefault="00CE2E54" w:rsidP="00CE2E54">
            <w:pPr>
              <w:pStyle w:val="Arial11Bold"/>
              <w:rPr>
                <w:rFonts w:cs="Arial"/>
              </w:rPr>
            </w:pPr>
            <w:r w:rsidRPr="007E0B31">
              <w:rPr>
                <w:rFonts w:cs="Arial"/>
              </w:rPr>
              <w:lastRenderedPageBreak/>
              <w:t>Onshore Non-Synchronous Generating Unit</w:t>
            </w:r>
          </w:p>
        </w:tc>
        <w:tc>
          <w:tcPr>
            <w:tcW w:w="6634" w:type="dxa"/>
          </w:tcPr>
          <w:p w14:paraId="723DCB6B" w14:textId="4724C80E" w:rsidR="00CE2E54" w:rsidRPr="007E0B31" w:rsidRDefault="00CE2E54" w:rsidP="00CE2E54">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CE2E54" w:rsidRPr="007E0B31" w14:paraId="5C54790F" w14:textId="77777777" w:rsidTr="56B5777B">
        <w:trPr>
          <w:cantSplit/>
        </w:trPr>
        <w:tc>
          <w:tcPr>
            <w:tcW w:w="2884" w:type="dxa"/>
          </w:tcPr>
          <w:p w14:paraId="09F676FF" w14:textId="77777777" w:rsidR="00CE2E54" w:rsidRPr="007E0B31" w:rsidRDefault="00CE2E54" w:rsidP="00CE2E54">
            <w:pPr>
              <w:pStyle w:val="Arial11Bold"/>
              <w:rPr>
                <w:rFonts w:cs="Arial"/>
              </w:rPr>
            </w:pPr>
            <w:r w:rsidRPr="007E0B31">
              <w:rPr>
                <w:rFonts w:cs="Arial"/>
              </w:rPr>
              <w:t>Onshore Power Park Module</w:t>
            </w:r>
          </w:p>
        </w:tc>
        <w:tc>
          <w:tcPr>
            <w:tcW w:w="6634" w:type="dxa"/>
          </w:tcPr>
          <w:p w14:paraId="4F3FC424" w14:textId="4AD18E75" w:rsidR="00CE2E54" w:rsidRPr="007E0B31" w:rsidRDefault="00CE2E54" w:rsidP="00CE2E54">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CE2E54" w:rsidRPr="007E0B31" w14:paraId="67BDC2D1" w14:textId="77777777" w:rsidTr="56B5777B">
        <w:trPr>
          <w:cantSplit/>
        </w:trPr>
        <w:tc>
          <w:tcPr>
            <w:tcW w:w="2884" w:type="dxa"/>
          </w:tcPr>
          <w:p w14:paraId="2FB52871" w14:textId="77777777" w:rsidR="00CE2E54" w:rsidRPr="007E0B31" w:rsidRDefault="00CE2E54" w:rsidP="00CE2E54">
            <w:pPr>
              <w:pStyle w:val="Arial11Bold"/>
              <w:rPr>
                <w:rFonts w:cs="Arial"/>
              </w:rPr>
            </w:pPr>
            <w:r w:rsidRPr="007E0B31">
              <w:rPr>
                <w:rFonts w:cs="Arial"/>
              </w:rPr>
              <w:t>Onshore Synchronous Generating Unit</w:t>
            </w:r>
          </w:p>
        </w:tc>
        <w:tc>
          <w:tcPr>
            <w:tcW w:w="6634" w:type="dxa"/>
          </w:tcPr>
          <w:p w14:paraId="53DD316B" w14:textId="296089E4" w:rsidR="00CE2E54" w:rsidRPr="007E0B31" w:rsidRDefault="00CE2E54" w:rsidP="00CE2E54">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CE2E54" w:rsidRPr="007E0B31" w14:paraId="322DBDDD" w14:textId="77777777" w:rsidTr="56B5777B">
        <w:trPr>
          <w:cantSplit/>
        </w:trPr>
        <w:tc>
          <w:tcPr>
            <w:tcW w:w="2884" w:type="dxa"/>
          </w:tcPr>
          <w:p w14:paraId="75E7A9CF" w14:textId="77777777" w:rsidR="00CE2E54" w:rsidRPr="007E0B31" w:rsidDel="004B6FBB" w:rsidRDefault="00CE2E54" w:rsidP="00CE2E54">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CE2E54" w:rsidRDefault="00CE2E54" w:rsidP="00CE2E54">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CE2E54" w:rsidRPr="00A87826" w:rsidDel="004B6FBB" w:rsidRDefault="00CE2E54" w:rsidP="00CE2E54">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CE2E54" w:rsidRPr="007E0B31" w14:paraId="57567868" w14:textId="77777777" w:rsidTr="56B5777B">
        <w:trPr>
          <w:cantSplit/>
        </w:trPr>
        <w:tc>
          <w:tcPr>
            <w:tcW w:w="2884" w:type="dxa"/>
          </w:tcPr>
          <w:p w14:paraId="1FD98361" w14:textId="77777777" w:rsidR="00CE2E54" w:rsidRPr="007E0B31" w:rsidRDefault="00CE2E54" w:rsidP="00CE2E54">
            <w:pPr>
              <w:pStyle w:val="Arial11Bold"/>
              <w:rPr>
                <w:rFonts w:cs="Arial"/>
              </w:rPr>
            </w:pPr>
            <w:r w:rsidRPr="007E0B31">
              <w:rPr>
                <w:rFonts w:cs="Arial"/>
              </w:rPr>
              <w:t>Onshore Transmission Licensee</w:t>
            </w:r>
          </w:p>
        </w:tc>
        <w:tc>
          <w:tcPr>
            <w:tcW w:w="6634" w:type="dxa"/>
          </w:tcPr>
          <w:p w14:paraId="7691EDA3" w14:textId="05C46D52" w:rsidR="00CE2E54" w:rsidRPr="007E0B31" w:rsidRDefault="00F65DC4" w:rsidP="00CE2E54">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Pr>
                <w:rFonts w:cs="Arial"/>
              </w:rPr>
              <w:t xml:space="preserve">, </w:t>
            </w:r>
            <w:r w:rsidRPr="00411C8B">
              <w:rPr>
                <w:rFonts w:cs="Arial"/>
              </w:rPr>
              <w:t>or a</w:t>
            </w:r>
            <w:r w:rsidRPr="00411C8B">
              <w:rPr>
                <w:rFonts w:cs="Arial"/>
                <w:b/>
                <w:bCs/>
              </w:rPr>
              <w:t xml:space="preserve"> Competitively Appointed Transmission Licensee</w:t>
            </w:r>
            <w:r w:rsidRPr="00C95C55">
              <w:rPr>
                <w:rFonts w:cs="Arial"/>
              </w:rPr>
              <w:t>.</w:t>
            </w:r>
          </w:p>
        </w:tc>
      </w:tr>
      <w:tr w:rsidR="00CE2E54" w:rsidRPr="007E0B31" w14:paraId="0953DDC7" w14:textId="77777777" w:rsidTr="56B5777B">
        <w:trPr>
          <w:cantSplit/>
        </w:trPr>
        <w:tc>
          <w:tcPr>
            <w:tcW w:w="2884" w:type="dxa"/>
          </w:tcPr>
          <w:p w14:paraId="2B5600BA" w14:textId="77777777" w:rsidR="00CE2E54" w:rsidRPr="007E0B31" w:rsidRDefault="00CE2E54" w:rsidP="00CE2E54">
            <w:pPr>
              <w:pStyle w:val="Arial11Bold"/>
              <w:rPr>
                <w:rFonts w:cs="Arial"/>
              </w:rPr>
            </w:pPr>
            <w:r w:rsidRPr="007E0B31">
              <w:rPr>
                <w:rFonts w:cs="Arial"/>
              </w:rPr>
              <w:t>Onshore Transmission System</w:t>
            </w:r>
          </w:p>
        </w:tc>
        <w:tc>
          <w:tcPr>
            <w:tcW w:w="6634" w:type="dxa"/>
          </w:tcPr>
          <w:p w14:paraId="1D66BC55" w14:textId="3B198D30" w:rsidR="00CE2E54" w:rsidRPr="007E0B31" w:rsidRDefault="00CE2E54" w:rsidP="00CE2E54">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CE2E54" w:rsidRPr="007E0B31" w14:paraId="31EBBBE3" w14:textId="77777777" w:rsidTr="56B5777B">
        <w:trPr>
          <w:cantSplit/>
        </w:trPr>
        <w:tc>
          <w:tcPr>
            <w:tcW w:w="2884" w:type="dxa"/>
          </w:tcPr>
          <w:p w14:paraId="716FC70C" w14:textId="77777777" w:rsidR="00CE2E54" w:rsidRPr="007E0B31" w:rsidRDefault="00CE2E54" w:rsidP="00CE2E54">
            <w:pPr>
              <w:pStyle w:val="Arial11Bold"/>
              <w:rPr>
                <w:rFonts w:cs="Arial"/>
              </w:rPr>
            </w:pPr>
            <w:r w:rsidRPr="007E0B31">
              <w:rPr>
                <w:rFonts w:cs="Arial"/>
              </w:rPr>
              <w:t>On-Site Generator Site</w:t>
            </w:r>
          </w:p>
        </w:tc>
        <w:tc>
          <w:tcPr>
            <w:tcW w:w="6634" w:type="dxa"/>
          </w:tcPr>
          <w:p w14:paraId="68341A8F" w14:textId="77777777" w:rsidR="00CE2E54" w:rsidRPr="007E0B31" w:rsidRDefault="00CE2E54" w:rsidP="00CE2E54">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CE2E54" w:rsidRPr="007E0B31" w14:paraId="6EC47238" w14:textId="77777777" w:rsidTr="56B5777B">
        <w:trPr>
          <w:cantSplit/>
        </w:trPr>
        <w:tc>
          <w:tcPr>
            <w:tcW w:w="2884" w:type="dxa"/>
          </w:tcPr>
          <w:p w14:paraId="3B93C86F" w14:textId="77777777" w:rsidR="00CE2E54" w:rsidRPr="007E0B31" w:rsidRDefault="00CE2E54" w:rsidP="00CE2E54">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CE2E54" w:rsidRPr="007E0B31" w:rsidRDefault="00CE2E54" w:rsidP="00CE2E54">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CE2E54" w:rsidRPr="007E0B31" w14:paraId="0706312C" w14:textId="77777777" w:rsidTr="56B5777B">
        <w:trPr>
          <w:cantSplit/>
        </w:trPr>
        <w:tc>
          <w:tcPr>
            <w:tcW w:w="2884" w:type="dxa"/>
          </w:tcPr>
          <w:p w14:paraId="015ED0F3" w14:textId="77777777" w:rsidR="00CE2E54" w:rsidRPr="007E0B31" w:rsidRDefault="00CE2E54" w:rsidP="00CE2E54">
            <w:pPr>
              <w:pStyle w:val="Arial11Bold"/>
              <w:rPr>
                <w:rFonts w:cs="Arial"/>
              </w:rPr>
            </w:pPr>
            <w:r w:rsidRPr="007E0B31">
              <w:rPr>
                <w:rFonts w:cs="Arial"/>
              </w:rPr>
              <w:t>Operating Margin</w:t>
            </w:r>
          </w:p>
        </w:tc>
        <w:tc>
          <w:tcPr>
            <w:tcW w:w="6634" w:type="dxa"/>
          </w:tcPr>
          <w:p w14:paraId="2D829E78" w14:textId="77777777" w:rsidR="00CE2E54" w:rsidRPr="007E0B31" w:rsidRDefault="00CE2E54" w:rsidP="00CE2E54">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CE2E54" w:rsidRPr="007E0B31" w14:paraId="6399AF34" w14:textId="77777777" w:rsidTr="56B5777B">
        <w:trPr>
          <w:cantSplit/>
        </w:trPr>
        <w:tc>
          <w:tcPr>
            <w:tcW w:w="2884" w:type="dxa"/>
          </w:tcPr>
          <w:p w14:paraId="13992038" w14:textId="77777777" w:rsidR="00CE2E54" w:rsidRPr="007E0B31" w:rsidRDefault="00CE2E54" w:rsidP="00CE2E54">
            <w:pPr>
              <w:pStyle w:val="Arial11Bold"/>
              <w:rPr>
                <w:rFonts w:cs="Arial"/>
              </w:rPr>
            </w:pPr>
            <w:r w:rsidRPr="007E0B31">
              <w:rPr>
                <w:rFonts w:cs="Arial"/>
              </w:rPr>
              <w:t>Operating Reserve</w:t>
            </w:r>
          </w:p>
        </w:tc>
        <w:tc>
          <w:tcPr>
            <w:tcW w:w="6634" w:type="dxa"/>
          </w:tcPr>
          <w:p w14:paraId="7475BB27" w14:textId="77777777" w:rsidR="00CE2E54" w:rsidRPr="007E0B31" w:rsidRDefault="00CE2E54" w:rsidP="00CE2E54">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CE2E54" w:rsidRPr="007E0B31" w14:paraId="7103EDE6" w14:textId="77777777" w:rsidTr="56B5777B">
        <w:trPr>
          <w:cantSplit/>
        </w:trPr>
        <w:tc>
          <w:tcPr>
            <w:tcW w:w="2884" w:type="dxa"/>
          </w:tcPr>
          <w:p w14:paraId="19E35302" w14:textId="77777777" w:rsidR="00CE2E54" w:rsidRPr="007E0B31" w:rsidRDefault="00CE2E54" w:rsidP="00CE2E54">
            <w:pPr>
              <w:pStyle w:val="Arial11Bold"/>
              <w:rPr>
                <w:rFonts w:cs="Arial"/>
              </w:rPr>
            </w:pPr>
            <w:r w:rsidRPr="007E0B31">
              <w:rPr>
                <w:rFonts w:cs="Arial"/>
              </w:rPr>
              <w:t>Operation</w:t>
            </w:r>
          </w:p>
        </w:tc>
        <w:tc>
          <w:tcPr>
            <w:tcW w:w="6634" w:type="dxa"/>
          </w:tcPr>
          <w:p w14:paraId="40F42388" w14:textId="77777777" w:rsidR="00CE2E54" w:rsidRPr="007E0B31" w:rsidRDefault="00CE2E54" w:rsidP="00CE2E54">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CE2E54" w:rsidRPr="007E0B31" w14:paraId="7F250311" w14:textId="77777777" w:rsidTr="56B5777B">
        <w:trPr>
          <w:cantSplit/>
        </w:trPr>
        <w:tc>
          <w:tcPr>
            <w:tcW w:w="2884" w:type="dxa"/>
          </w:tcPr>
          <w:p w14:paraId="3ECA740F" w14:textId="77777777" w:rsidR="00CE2E54" w:rsidRPr="007E0B31" w:rsidRDefault="00CE2E54" w:rsidP="00CE2E54">
            <w:pPr>
              <w:pStyle w:val="Arial11Bold"/>
              <w:rPr>
                <w:rFonts w:cs="Arial"/>
              </w:rPr>
            </w:pPr>
            <w:r w:rsidRPr="007E0B31">
              <w:rPr>
                <w:rFonts w:cs="Arial"/>
              </w:rPr>
              <w:lastRenderedPageBreak/>
              <w:t>Operational Data</w:t>
            </w:r>
          </w:p>
        </w:tc>
        <w:tc>
          <w:tcPr>
            <w:tcW w:w="6634" w:type="dxa"/>
          </w:tcPr>
          <w:p w14:paraId="77D345AD" w14:textId="77777777" w:rsidR="00CE2E54" w:rsidRPr="007E0B31" w:rsidRDefault="00CE2E54" w:rsidP="00CE2E54">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CE2E54" w:rsidRPr="007E0B31" w14:paraId="72A00B17" w14:textId="77777777" w:rsidTr="56B5777B">
        <w:trPr>
          <w:cantSplit/>
        </w:trPr>
        <w:tc>
          <w:tcPr>
            <w:tcW w:w="2884" w:type="dxa"/>
          </w:tcPr>
          <w:p w14:paraId="49F3A1E1" w14:textId="77777777" w:rsidR="00CE2E54" w:rsidRPr="007E0B31" w:rsidRDefault="00CE2E54" w:rsidP="00CE2E54">
            <w:pPr>
              <w:pStyle w:val="Arial11Bold"/>
              <w:rPr>
                <w:rFonts w:cs="Arial"/>
              </w:rPr>
            </w:pPr>
            <w:r w:rsidRPr="007E0B31">
              <w:rPr>
                <w:rFonts w:cs="Arial"/>
              </w:rPr>
              <w:t>Operational Day</w:t>
            </w:r>
          </w:p>
        </w:tc>
        <w:tc>
          <w:tcPr>
            <w:tcW w:w="6634" w:type="dxa"/>
          </w:tcPr>
          <w:p w14:paraId="22961493" w14:textId="77777777" w:rsidR="00CE2E54" w:rsidRPr="007E0B31" w:rsidRDefault="00CE2E54" w:rsidP="00CE2E54">
            <w:pPr>
              <w:pStyle w:val="TableArial11"/>
              <w:rPr>
                <w:rFonts w:cs="Arial"/>
              </w:rPr>
            </w:pPr>
            <w:r w:rsidRPr="007E0B31">
              <w:rPr>
                <w:rFonts w:cs="Arial"/>
              </w:rPr>
              <w:t>The period from 0500 hours on one day to 0500 on the following day.</w:t>
            </w:r>
          </w:p>
        </w:tc>
      </w:tr>
      <w:tr w:rsidR="00CE2E54" w:rsidRPr="007E0B31" w14:paraId="4B79EEEB" w14:textId="77777777" w:rsidTr="56B5777B">
        <w:trPr>
          <w:cantSplit/>
        </w:trPr>
        <w:tc>
          <w:tcPr>
            <w:tcW w:w="2884" w:type="dxa"/>
          </w:tcPr>
          <w:p w14:paraId="00D65A56" w14:textId="77777777" w:rsidR="00CE2E54" w:rsidRPr="007E0B31" w:rsidRDefault="00CE2E54" w:rsidP="00CE2E54">
            <w:pPr>
              <w:pStyle w:val="Arial11Bold"/>
              <w:rPr>
                <w:rFonts w:cs="Arial"/>
              </w:rPr>
            </w:pPr>
            <w:r w:rsidRPr="007E0B31">
              <w:rPr>
                <w:rFonts w:cs="Arial"/>
              </w:rPr>
              <w:t>Operation Diagrams</w:t>
            </w:r>
          </w:p>
        </w:tc>
        <w:tc>
          <w:tcPr>
            <w:tcW w:w="6634" w:type="dxa"/>
          </w:tcPr>
          <w:p w14:paraId="3A5434CA" w14:textId="77777777" w:rsidR="00CE2E54" w:rsidRPr="007E0B31" w:rsidRDefault="00CE2E54" w:rsidP="00CE2E54">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CE2E54" w:rsidRPr="007E0B31" w14:paraId="605B3609" w14:textId="77777777" w:rsidTr="56B5777B">
        <w:trPr>
          <w:cantSplit/>
        </w:trPr>
        <w:tc>
          <w:tcPr>
            <w:tcW w:w="2884" w:type="dxa"/>
          </w:tcPr>
          <w:p w14:paraId="1FCF81E4" w14:textId="77777777" w:rsidR="00CE2E54" w:rsidRPr="007E0B31" w:rsidRDefault="00CE2E54" w:rsidP="00CE2E54">
            <w:pPr>
              <w:pStyle w:val="Arial11Bold"/>
              <w:rPr>
                <w:rFonts w:cs="Arial"/>
              </w:rPr>
            </w:pPr>
            <w:r w:rsidRPr="007E0B31">
              <w:rPr>
                <w:rFonts w:cs="Arial"/>
              </w:rPr>
              <w:t>Operational Effect</w:t>
            </w:r>
          </w:p>
        </w:tc>
        <w:tc>
          <w:tcPr>
            <w:tcW w:w="6634" w:type="dxa"/>
          </w:tcPr>
          <w:p w14:paraId="76B6DD78" w14:textId="77777777" w:rsidR="00CE2E54" w:rsidRPr="007E0B31" w:rsidRDefault="00CE2E54" w:rsidP="00CE2E54">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CE2E54" w:rsidRPr="007E0B31" w14:paraId="1CAC0F6C" w14:textId="77777777" w:rsidTr="56B5777B">
        <w:trPr>
          <w:cantSplit/>
        </w:trPr>
        <w:tc>
          <w:tcPr>
            <w:tcW w:w="2884" w:type="dxa"/>
          </w:tcPr>
          <w:p w14:paraId="2634D169" w14:textId="77777777" w:rsidR="00CE2E54" w:rsidRPr="007E0B31" w:rsidRDefault="00CE2E54" w:rsidP="00CE2E54">
            <w:pPr>
              <w:pStyle w:val="Arial11Bold"/>
              <w:rPr>
                <w:rFonts w:cs="Arial"/>
              </w:rPr>
            </w:pPr>
            <w:r w:rsidRPr="007E0B31">
              <w:rPr>
                <w:rFonts w:cs="Arial"/>
              </w:rPr>
              <w:t>Operational Intertripping</w:t>
            </w:r>
          </w:p>
        </w:tc>
        <w:tc>
          <w:tcPr>
            <w:tcW w:w="6634" w:type="dxa"/>
          </w:tcPr>
          <w:p w14:paraId="53527053" w14:textId="59F2C50B" w:rsidR="00CE2E54" w:rsidRPr="007E0B31" w:rsidRDefault="00CE2E54" w:rsidP="00CE2E54">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CE2E54" w:rsidRPr="007E0B31" w14:paraId="6473278D" w14:textId="77777777" w:rsidTr="56B5777B">
        <w:trPr>
          <w:cantSplit/>
        </w:trPr>
        <w:tc>
          <w:tcPr>
            <w:tcW w:w="2884" w:type="dxa"/>
          </w:tcPr>
          <w:p w14:paraId="0FD871F6" w14:textId="5FABA3D0" w:rsidR="00CE2E54" w:rsidRPr="007E0B31" w:rsidRDefault="00CE2E54" w:rsidP="00CE2E54">
            <w:pPr>
              <w:pStyle w:val="Arial11Bold"/>
              <w:rPr>
                <w:rFonts w:cs="Arial"/>
              </w:rPr>
            </w:pPr>
            <w:bookmarkStart w:id="306" w:name="_DV_C41"/>
            <w:r w:rsidRPr="007E0B31">
              <w:rPr>
                <w:rFonts w:cs="Arial"/>
              </w:rPr>
              <w:t>Operational Notifications</w:t>
            </w:r>
            <w:bookmarkEnd w:id="306"/>
          </w:p>
        </w:tc>
        <w:tc>
          <w:tcPr>
            <w:tcW w:w="6634" w:type="dxa"/>
          </w:tcPr>
          <w:p w14:paraId="7D98A808" w14:textId="07D64618" w:rsidR="00CE2E54" w:rsidRPr="007E0B31" w:rsidRDefault="00CE2E54" w:rsidP="00CE2E54">
            <w:pPr>
              <w:pStyle w:val="TableArial11"/>
              <w:rPr>
                <w:rFonts w:cs="Arial"/>
              </w:rPr>
            </w:pPr>
            <w:bookmarkStart w:id="307"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307"/>
          </w:p>
        </w:tc>
      </w:tr>
      <w:tr w:rsidR="00CE2E54" w:rsidRPr="007E0B31" w14:paraId="5A6E5201" w14:textId="77777777" w:rsidTr="56B5777B">
        <w:trPr>
          <w:cantSplit/>
        </w:trPr>
        <w:tc>
          <w:tcPr>
            <w:tcW w:w="2884" w:type="dxa"/>
          </w:tcPr>
          <w:p w14:paraId="30C134C0" w14:textId="77777777" w:rsidR="00CE2E54" w:rsidRPr="007E0B31" w:rsidRDefault="00CE2E54" w:rsidP="00CE2E54">
            <w:pPr>
              <w:pStyle w:val="Arial11Bold"/>
              <w:rPr>
                <w:rFonts w:cs="Arial"/>
              </w:rPr>
            </w:pPr>
            <w:r w:rsidRPr="007E0B31">
              <w:rPr>
                <w:rFonts w:cs="Arial"/>
              </w:rPr>
              <w:t>Operational Planning</w:t>
            </w:r>
          </w:p>
        </w:tc>
        <w:tc>
          <w:tcPr>
            <w:tcW w:w="6634" w:type="dxa"/>
          </w:tcPr>
          <w:p w14:paraId="7F116C22" w14:textId="0FC12D42" w:rsidR="00CE2E54" w:rsidRPr="007E0B31" w:rsidRDefault="00CE2E54" w:rsidP="00CE2E54">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Cs/>
              </w:rPr>
              <w:t xml:space="preserve">the </w:t>
            </w:r>
            <w:r>
              <w:rPr>
                <w:rFonts w:cs="Arial"/>
                <w:b/>
              </w:rPr>
              <w:t xml:space="preserve">ESO </w:t>
            </w:r>
            <w:r w:rsidRPr="007E0B31">
              <w:rPr>
                <w:rFonts w:cs="Arial"/>
                <w:b/>
              </w:rPr>
              <w:t>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CE2E54" w:rsidRPr="007E0B31" w14:paraId="2391955F" w14:textId="77777777" w:rsidTr="56B5777B">
        <w:trPr>
          <w:cantSplit/>
        </w:trPr>
        <w:tc>
          <w:tcPr>
            <w:tcW w:w="2884" w:type="dxa"/>
          </w:tcPr>
          <w:p w14:paraId="554CE1BB" w14:textId="77777777" w:rsidR="00CE2E54" w:rsidRPr="007E0B31" w:rsidRDefault="00CE2E54" w:rsidP="00CE2E54">
            <w:pPr>
              <w:pStyle w:val="Arial11Bold"/>
              <w:rPr>
                <w:rFonts w:cs="Arial"/>
              </w:rPr>
            </w:pPr>
            <w:r w:rsidRPr="007E0B31">
              <w:rPr>
                <w:rFonts w:cs="Arial"/>
              </w:rPr>
              <w:t xml:space="preserve">Operational Planning Margin </w:t>
            </w:r>
          </w:p>
        </w:tc>
        <w:tc>
          <w:tcPr>
            <w:tcW w:w="6634" w:type="dxa"/>
          </w:tcPr>
          <w:p w14:paraId="017C95F5" w14:textId="0ABFFC9A" w:rsidR="00CE2E54" w:rsidRPr="007E0B31" w:rsidRDefault="00CE2E54" w:rsidP="00CE2E54">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CE2E54" w:rsidRPr="007E0B31" w14:paraId="2C70A3EB" w14:textId="77777777" w:rsidTr="56B5777B">
        <w:trPr>
          <w:cantSplit/>
        </w:trPr>
        <w:tc>
          <w:tcPr>
            <w:tcW w:w="2884" w:type="dxa"/>
          </w:tcPr>
          <w:p w14:paraId="231C2E4A" w14:textId="77777777" w:rsidR="00CE2E54" w:rsidRPr="007E0B31" w:rsidRDefault="00CE2E54" w:rsidP="00CE2E54">
            <w:pPr>
              <w:pStyle w:val="Arial11Bold"/>
              <w:rPr>
                <w:rFonts w:cs="Arial"/>
              </w:rPr>
            </w:pPr>
            <w:r w:rsidRPr="007E0B31">
              <w:rPr>
                <w:rFonts w:cs="Arial"/>
              </w:rPr>
              <w:t>Operational Planning Phase</w:t>
            </w:r>
          </w:p>
        </w:tc>
        <w:tc>
          <w:tcPr>
            <w:tcW w:w="6634" w:type="dxa"/>
          </w:tcPr>
          <w:p w14:paraId="0B288485" w14:textId="77777777" w:rsidR="00CE2E54" w:rsidRPr="007E0B31" w:rsidRDefault="00CE2E54" w:rsidP="00CE2E54">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CE2E54" w:rsidRPr="007E0B31" w14:paraId="5168CED3" w14:textId="77777777" w:rsidTr="56B5777B">
        <w:trPr>
          <w:cantSplit/>
        </w:trPr>
        <w:tc>
          <w:tcPr>
            <w:tcW w:w="2884" w:type="dxa"/>
          </w:tcPr>
          <w:p w14:paraId="784D3609" w14:textId="77777777" w:rsidR="00CE2E54" w:rsidRPr="007E0B31" w:rsidRDefault="00CE2E54" w:rsidP="00CE2E54">
            <w:pPr>
              <w:pStyle w:val="Arial11Bold"/>
              <w:rPr>
                <w:rFonts w:cs="Arial"/>
              </w:rPr>
            </w:pPr>
            <w:r w:rsidRPr="007E0B31">
              <w:rPr>
                <w:rFonts w:cs="Arial"/>
              </w:rPr>
              <w:t>Operational Procedures</w:t>
            </w:r>
          </w:p>
        </w:tc>
        <w:tc>
          <w:tcPr>
            <w:tcW w:w="6634" w:type="dxa"/>
          </w:tcPr>
          <w:p w14:paraId="451F00A7" w14:textId="77777777" w:rsidR="00CE2E54" w:rsidRPr="007E0B31" w:rsidRDefault="00CE2E54" w:rsidP="00CE2E54">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CE2E54" w:rsidRPr="007E0B31" w14:paraId="756B3E49" w14:textId="77777777" w:rsidTr="56B5777B">
        <w:trPr>
          <w:cantSplit/>
        </w:trPr>
        <w:tc>
          <w:tcPr>
            <w:tcW w:w="2884" w:type="dxa"/>
          </w:tcPr>
          <w:p w14:paraId="3CD34B6B" w14:textId="77777777" w:rsidR="00CE2E54" w:rsidRPr="007E0B31" w:rsidRDefault="00CE2E54" w:rsidP="00CE2E54">
            <w:pPr>
              <w:pStyle w:val="Arial11Bold"/>
              <w:rPr>
                <w:rFonts w:cs="Arial"/>
              </w:rPr>
            </w:pPr>
            <w:r w:rsidRPr="007E0B31">
              <w:rPr>
                <w:rFonts w:cs="Arial"/>
              </w:rPr>
              <w:t>Operational Switching</w:t>
            </w:r>
          </w:p>
        </w:tc>
        <w:tc>
          <w:tcPr>
            <w:tcW w:w="6634" w:type="dxa"/>
          </w:tcPr>
          <w:p w14:paraId="11012EC0" w14:textId="782A13A7" w:rsidR="00CE2E54" w:rsidRPr="007E0B31" w:rsidRDefault="00CE2E54" w:rsidP="00CE2E54">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CE2E54" w:rsidRPr="007E0B31" w14:paraId="19E6505D" w14:textId="77777777" w:rsidTr="56B5777B">
        <w:trPr>
          <w:cantSplit/>
        </w:trPr>
        <w:tc>
          <w:tcPr>
            <w:tcW w:w="2884" w:type="dxa"/>
          </w:tcPr>
          <w:p w14:paraId="2E415BC0" w14:textId="77777777" w:rsidR="00CE2E54" w:rsidRPr="007E0B31" w:rsidRDefault="00CE2E54" w:rsidP="00CE2E54">
            <w:pPr>
              <w:pStyle w:val="Arial11Bold"/>
              <w:rPr>
                <w:rFonts w:cs="Arial"/>
              </w:rPr>
            </w:pPr>
            <w:r w:rsidRPr="007E0B31">
              <w:rPr>
                <w:rFonts w:cs="Arial"/>
              </w:rPr>
              <w:lastRenderedPageBreak/>
              <w:t>Other Relevant Data</w:t>
            </w:r>
          </w:p>
        </w:tc>
        <w:tc>
          <w:tcPr>
            <w:tcW w:w="6634" w:type="dxa"/>
          </w:tcPr>
          <w:p w14:paraId="1C699783" w14:textId="77777777" w:rsidR="00CE2E54" w:rsidRPr="007E0B31" w:rsidRDefault="00CE2E54" w:rsidP="00CE2E54">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CE2E54" w:rsidRPr="007E0B31" w14:paraId="24B77B54" w14:textId="77777777" w:rsidTr="56B5777B">
        <w:trPr>
          <w:cantSplit/>
        </w:trPr>
        <w:tc>
          <w:tcPr>
            <w:tcW w:w="2884" w:type="dxa"/>
          </w:tcPr>
          <w:p w14:paraId="33A5B61C" w14:textId="77777777" w:rsidR="00CE2E54" w:rsidRPr="007E0B31" w:rsidRDefault="00CE2E54" w:rsidP="00CE2E54">
            <w:pPr>
              <w:pStyle w:val="Arial11Bold"/>
              <w:rPr>
                <w:rFonts w:cs="Arial"/>
              </w:rPr>
            </w:pPr>
            <w:r w:rsidRPr="007E0B31">
              <w:rPr>
                <w:rFonts w:cs="Arial"/>
              </w:rPr>
              <w:t>OTSDUW Arrangements</w:t>
            </w:r>
          </w:p>
        </w:tc>
        <w:tc>
          <w:tcPr>
            <w:tcW w:w="6634" w:type="dxa"/>
          </w:tcPr>
          <w:p w14:paraId="77481E18" w14:textId="77777777" w:rsidR="00CE2E54" w:rsidRPr="007E0B31" w:rsidRDefault="00CE2E54" w:rsidP="00CE2E54">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CE2E54" w:rsidRPr="007E0B31" w14:paraId="6566765E" w14:textId="77777777" w:rsidTr="56B5777B">
        <w:trPr>
          <w:cantSplit/>
        </w:trPr>
        <w:tc>
          <w:tcPr>
            <w:tcW w:w="2884" w:type="dxa"/>
          </w:tcPr>
          <w:p w14:paraId="2E02FBB1" w14:textId="77777777" w:rsidR="00CE2E54" w:rsidRPr="007E0B31" w:rsidRDefault="00CE2E54" w:rsidP="00CE2E54">
            <w:pPr>
              <w:pStyle w:val="Arial11Bold"/>
              <w:rPr>
                <w:rFonts w:cs="Arial"/>
              </w:rPr>
            </w:pPr>
            <w:r w:rsidRPr="007E0B31">
              <w:rPr>
                <w:rFonts w:cs="Arial"/>
              </w:rPr>
              <w:t>OTSDUW Data and Information</w:t>
            </w:r>
          </w:p>
        </w:tc>
        <w:tc>
          <w:tcPr>
            <w:tcW w:w="6634" w:type="dxa"/>
          </w:tcPr>
          <w:p w14:paraId="437E754A" w14:textId="7B9123D2" w:rsidR="00CE2E54" w:rsidRPr="007E0B31" w:rsidRDefault="00CE2E54" w:rsidP="00CE2E54">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CE2E54" w:rsidRPr="007E0B31" w14:paraId="0DFC68CA" w14:textId="77777777" w:rsidTr="56B5777B">
        <w:trPr>
          <w:cantSplit/>
        </w:trPr>
        <w:tc>
          <w:tcPr>
            <w:tcW w:w="2884" w:type="dxa"/>
          </w:tcPr>
          <w:p w14:paraId="26D7CFDD" w14:textId="77777777" w:rsidR="00CE2E54" w:rsidRPr="007E0B31" w:rsidRDefault="00CE2E54" w:rsidP="00CE2E54">
            <w:pPr>
              <w:pStyle w:val="Arial11Bold"/>
              <w:rPr>
                <w:rFonts w:cs="Arial"/>
              </w:rPr>
            </w:pPr>
            <w:r w:rsidRPr="007E0B31">
              <w:rPr>
                <w:rFonts w:cs="Arial"/>
              </w:rPr>
              <w:t>OTSDUW DC Converter</w:t>
            </w:r>
          </w:p>
        </w:tc>
        <w:tc>
          <w:tcPr>
            <w:tcW w:w="6634" w:type="dxa"/>
          </w:tcPr>
          <w:p w14:paraId="404E1159" w14:textId="77777777" w:rsidR="00CE2E54" w:rsidRPr="007E0B31" w:rsidRDefault="00CE2E54" w:rsidP="00CE2E54">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CE2E54" w:rsidRPr="007E0B31" w14:paraId="1F5DFCE4" w14:textId="77777777" w:rsidTr="56B5777B">
        <w:trPr>
          <w:cantSplit/>
        </w:trPr>
        <w:tc>
          <w:tcPr>
            <w:tcW w:w="2884" w:type="dxa"/>
          </w:tcPr>
          <w:p w14:paraId="274CBE9D" w14:textId="77777777" w:rsidR="00CE2E54" w:rsidRPr="007E0B31" w:rsidRDefault="00CE2E54" w:rsidP="00CE2E54">
            <w:pPr>
              <w:pStyle w:val="Arial11Bold"/>
              <w:rPr>
                <w:rFonts w:cs="Arial"/>
              </w:rPr>
            </w:pPr>
            <w:r w:rsidRPr="007E0B31">
              <w:rPr>
                <w:rFonts w:cs="Arial"/>
              </w:rPr>
              <w:t>OTSDUW Development and Data Timetable</w:t>
            </w:r>
          </w:p>
        </w:tc>
        <w:tc>
          <w:tcPr>
            <w:tcW w:w="6634" w:type="dxa"/>
          </w:tcPr>
          <w:p w14:paraId="46394D79" w14:textId="77777777" w:rsidR="00CE2E54" w:rsidRPr="007E0B31" w:rsidRDefault="00CE2E54" w:rsidP="00CE2E54">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CE2E54" w:rsidRPr="007E0B31" w14:paraId="12983990" w14:textId="77777777" w:rsidTr="56B5777B">
        <w:trPr>
          <w:cantSplit/>
        </w:trPr>
        <w:tc>
          <w:tcPr>
            <w:tcW w:w="2884" w:type="dxa"/>
          </w:tcPr>
          <w:p w14:paraId="73BB79D0" w14:textId="77777777" w:rsidR="00CE2E54" w:rsidRPr="007E0B31" w:rsidRDefault="00CE2E54" w:rsidP="00CE2E54">
            <w:pPr>
              <w:pStyle w:val="Arial11Bold"/>
              <w:rPr>
                <w:rFonts w:cs="Arial"/>
              </w:rPr>
            </w:pPr>
            <w:r w:rsidRPr="007E0B31">
              <w:rPr>
                <w:rFonts w:cs="Arial"/>
              </w:rPr>
              <w:t xml:space="preserve">OTSDUW Network Data and Information </w:t>
            </w:r>
          </w:p>
        </w:tc>
        <w:tc>
          <w:tcPr>
            <w:tcW w:w="6634" w:type="dxa"/>
          </w:tcPr>
          <w:p w14:paraId="7A3D093C" w14:textId="0A18302C" w:rsidR="00CE2E54" w:rsidRPr="007E0B31" w:rsidRDefault="00CE2E54" w:rsidP="00CE2E54">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CE2E54" w:rsidRPr="007E0B31" w14:paraId="2F357AF2" w14:textId="77777777" w:rsidTr="56B5777B">
        <w:trPr>
          <w:cantSplit/>
        </w:trPr>
        <w:tc>
          <w:tcPr>
            <w:tcW w:w="2884" w:type="dxa"/>
          </w:tcPr>
          <w:p w14:paraId="74E4F90A" w14:textId="77777777" w:rsidR="00CE2E54" w:rsidRPr="007E0B31" w:rsidRDefault="00CE2E54" w:rsidP="00CE2E54">
            <w:pPr>
              <w:pStyle w:val="Arial11Bold"/>
              <w:rPr>
                <w:rFonts w:cs="Arial"/>
              </w:rPr>
            </w:pPr>
            <w:r w:rsidRPr="007E0B31">
              <w:rPr>
                <w:rFonts w:cs="Arial"/>
              </w:rPr>
              <w:t>OTSDUW Plant and Apparatus</w:t>
            </w:r>
          </w:p>
        </w:tc>
        <w:tc>
          <w:tcPr>
            <w:tcW w:w="6634" w:type="dxa"/>
          </w:tcPr>
          <w:p w14:paraId="0F32E986" w14:textId="77777777" w:rsidR="00CE2E54" w:rsidRPr="007E0B31" w:rsidRDefault="00CE2E54" w:rsidP="00CE2E54">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CE2E54" w:rsidRPr="007E0B31" w14:paraId="365142B1" w14:textId="77777777" w:rsidTr="56B5777B">
        <w:trPr>
          <w:cantSplit/>
        </w:trPr>
        <w:tc>
          <w:tcPr>
            <w:tcW w:w="2884" w:type="dxa"/>
          </w:tcPr>
          <w:p w14:paraId="31BA5169" w14:textId="77777777" w:rsidR="00CE2E54" w:rsidRPr="007E0B31" w:rsidRDefault="00CE2E54" w:rsidP="00CE2E54">
            <w:pPr>
              <w:pStyle w:val="Arial11Bold"/>
              <w:rPr>
                <w:rFonts w:cs="Arial"/>
              </w:rPr>
            </w:pPr>
            <w:r w:rsidRPr="007E0B31">
              <w:rPr>
                <w:rFonts w:cs="Arial"/>
              </w:rPr>
              <w:t>OTSUA Transfer Time</w:t>
            </w:r>
          </w:p>
        </w:tc>
        <w:tc>
          <w:tcPr>
            <w:tcW w:w="6634" w:type="dxa"/>
          </w:tcPr>
          <w:p w14:paraId="53D1E529" w14:textId="77777777" w:rsidR="00CE2E54" w:rsidRPr="007E0B31" w:rsidRDefault="00CE2E54" w:rsidP="00CE2E54">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CE2E54" w:rsidRPr="007E0B31" w14:paraId="3D6D4D93" w14:textId="77777777" w:rsidTr="56B5777B">
        <w:trPr>
          <w:cantSplit/>
        </w:trPr>
        <w:tc>
          <w:tcPr>
            <w:tcW w:w="2884" w:type="dxa"/>
          </w:tcPr>
          <w:p w14:paraId="6678503F" w14:textId="77777777" w:rsidR="00CE2E54" w:rsidRPr="007E0B31" w:rsidRDefault="00CE2E54" w:rsidP="00CE2E54">
            <w:pPr>
              <w:pStyle w:val="Arial11Bold"/>
              <w:rPr>
                <w:rFonts w:cs="Arial"/>
              </w:rPr>
            </w:pPr>
            <w:r w:rsidRPr="007E0B31">
              <w:rPr>
                <w:rFonts w:cs="Arial"/>
              </w:rPr>
              <w:t>Out of Synchronism</w:t>
            </w:r>
          </w:p>
        </w:tc>
        <w:tc>
          <w:tcPr>
            <w:tcW w:w="6634" w:type="dxa"/>
          </w:tcPr>
          <w:p w14:paraId="30AB79D2" w14:textId="77777777" w:rsidR="00CE2E54" w:rsidRPr="007E0B31" w:rsidRDefault="00CE2E54" w:rsidP="00CE2E54">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CE2E54" w:rsidRPr="007E0B31" w14:paraId="04D20161" w14:textId="77777777" w:rsidTr="56B5777B">
        <w:trPr>
          <w:cantSplit/>
        </w:trPr>
        <w:tc>
          <w:tcPr>
            <w:tcW w:w="2884" w:type="dxa"/>
          </w:tcPr>
          <w:p w14:paraId="2545C38A" w14:textId="77777777" w:rsidR="00CE2E54" w:rsidRPr="007E0B31" w:rsidRDefault="00CE2E54" w:rsidP="00CE2E54">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CE2E54" w:rsidRPr="007E0B31" w:rsidRDefault="00CE2E54" w:rsidP="00CE2E54">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CE2E54" w:rsidRPr="007E0B31" w:rsidRDefault="00CE2E54" w:rsidP="00CE2E54">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CE2E54" w:rsidRPr="007E0B31" w14:paraId="4CD6C7B7" w14:textId="77777777" w:rsidTr="56B5777B">
        <w:trPr>
          <w:cantSplit/>
        </w:trPr>
        <w:tc>
          <w:tcPr>
            <w:tcW w:w="2884" w:type="dxa"/>
          </w:tcPr>
          <w:p w14:paraId="078B9004" w14:textId="77777777" w:rsidR="00CE2E54" w:rsidRPr="007E0B31" w:rsidRDefault="00CE2E54" w:rsidP="00CE2E54">
            <w:pPr>
              <w:pStyle w:val="Arial11Bold"/>
              <w:rPr>
                <w:rFonts w:cs="Arial"/>
              </w:rPr>
            </w:pPr>
            <w:r w:rsidRPr="007E0B31">
              <w:rPr>
                <w:rFonts w:cs="Arial"/>
              </w:rPr>
              <w:t>Over-excitation Limiter</w:t>
            </w:r>
          </w:p>
        </w:tc>
        <w:tc>
          <w:tcPr>
            <w:tcW w:w="6634" w:type="dxa"/>
          </w:tcPr>
          <w:p w14:paraId="102093E7" w14:textId="2C3E59FC" w:rsidR="00CE2E54" w:rsidRPr="007E0B31" w:rsidRDefault="00CE2E54" w:rsidP="00CE2E54">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CE2E54" w:rsidRPr="007E0B31" w14:paraId="30243EFA" w14:textId="77777777" w:rsidTr="56B5777B">
        <w:trPr>
          <w:cantSplit/>
        </w:trPr>
        <w:tc>
          <w:tcPr>
            <w:tcW w:w="2884" w:type="dxa"/>
          </w:tcPr>
          <w:p w14:paraId="66B8A1EA" w14:textId="0810689B" w:rsidR="00CE2E54" w:rsidRPr="007E0B31" w:rsidRDefault="00CE2E54" w:rsidP="00CE2E54">
            <w:pPr>
              <w:pStyle w:val="Arial11Bold"/>
              <w:rPr>
                <w:rFonts w:cs="Arial"/>
              </w:rPr>
            </w:pPr>
            <w:r w:rsidRPr="007E0B31">
              <w:rPr>
                <w:rFonts w:cs="Arial"/>
              </w:rPr>
              <w:t>Panel Chair</w:t>
            </w:r>
            <w:r>
              <w:rPr>
                <w:rFonts w:cs="Arial"/>
              </w:rPr>
              <w:t>person</w:t>
            </w:r>
          </w:p>
        </w:tc>
        <w:tc>
          <w:tcPr>
            <w:tcW w:w="6634" w:type="dxa"/>
          </w:tcPr>
          <w:p w14:paraId="54287BDA" w14:textId="77777777" w:rsidR="00CE2E54" w:rsidRPr="007E0B31" w:rsidRDefault="00CE2E54" w:rsidP="00CE2E54">
            <w:pPr>
              <w:pStyle w:val="TableArial11"/>
              <w:rPr>
                <w:rFonts w:cs="Arial"/>
              </w:rPr>
            </w:pPr>
            <w:r w:rsidRPr="007E0B31">
              <w:rPr>
                <w:rFonts w:cs="Arial"/>
              </w:rPr>
              <w:t>A person appointed as such in accordance with GR.4.1.</w:t>
            </w:r>
          </w:p>
        </w:tc>
      </w:tr>
      <w:tr w:rsidR="00CE2E54" w:rsidRPr="007E0B31" w14:paraId="407A0574" w14:textId="77777777" w:rsidTr="56B5777B">
        <w:trPr>
          <w:cantSplit/>
        </w:trPr>
        <w:tc>
          <w:tcPr>
            <w:tcW w:w="2884" w:type="dxa"/>
          </w:tcPr>
          <w:p w14:paraId="7990BC0E" w14:textId="77777777" w:rsidR="00CE2E54" w:rsidRPr="007E0B31" w:rsidRDefault="00CE2E54" w:rsidP="00CE2E54">
            <w:pPr>
              <w:pStyle w:val="Arial11Bold"/>
              <w:rPr>
                <w:rFonts w:cs="Arial"/>
              </w:rPr>
            </w:pPr>
            <w:r w:rsidRPr="007E0B31">
              <w:rPr>
                <w:rFonts w:cs="Arial"/>
              </w:rPr>
              <w:t>Panel Member</w:t>
            </w:r>
          </w:p>
        </w:tc>
        <w:tc>
          <w:tcPr>
            <w:tcW w:w="6634" w:type="dxa"/>
          </w:tcPr>
          <w:p w14:paraId="408B70FA" w14:textId="77777777" w:rsidR="00CE2E54" w:rsidRPr="007E0B31" w:rsidRDefault="00CE2E54" w:rsidP="00CE2E54">
            <w:pPr>
              <w:pStyle w:val="TableArial11"/>
              <w:rPr>
                <w:rFonts w:cs="Arial"/>
              </w:rPr>
            </w:pPr>
            <w:r w:rsidRPr="007E0B31">
              <w:rPr>
                <w:rFonts w:cs="Arial"/>
              </w:rPr>
              <w:t>Any of the persons identified as such in GR.4.</w:t>
            </w:r>
          </w:p>
        </w:tc>
      </w:tr>
      <w:tr w:rsidR="00CE2E54" w:rsidRPr="007E0B31" w14:paraId="4408AF49" w14:textId="77777777" w:rsidTr="56B5777B">
        <w:trPr>
          <w:cantSplit/>
        </w:trPr>
        <w:tc>
          <w:tcPr>
            <w:tcW w:w="2884" w:type="dxa"/>
          </w:tcPr>
          <w:p w14:paraId="24301CCB" w14:textId="77777777" w:rsidR="00CE2E54" w:rsidRPr="007E0B31" w:rsidRDefault="00CE2E54" w:rsidP="00CE2E54">
            <w:pPr>
              <w:pStyle w:val="Arial11Bold"/>
              <w:rPr>
                <w:rFonts w:cs="Arial"/>
              </w:rPr>
            </w:pPr>
            <w:r w:rsidRPr="007E0B31">
              <w:rPr>
                <w:rFonts w:cs="Arial"/>
              </w:rPr>
              <w:t>Panel Members’</w:t>
            </w:r>
          </w:p>
          <w:p w14:paraId="64CD4F91" w14:textId="77777777" w:rsidR="00CE2E54" w:rsidRPr="007E0B31" w:rsidRDefault="00CE2E54" w:rsidP="00CE2E54">
            <w:pPr>
              <w:pStyle w:val="Arial11Bold"/>
              <w:rPr>
                <w:rFonts w:cs="Arial"/>
              </w:rPr>
            </w:pPr>
            <w:r w:rsidRPr="007E0B31">
              <w:rPr>
                <w:rFonts w:cs="Arial"/>
              </w:rPr>
              <w:t>Recommendation</w:t>
            </w:r>
          </w:p>
        </w:tc>
        <w:tc>
          <w:tcPr>
            <w:tcW w:w="6634" w:type="dxa"/>
          </w:tcPr>
          <w:p w14:paraId="337253E1" w14:textId="33E0395A" w:rsidR="00CE2E54" w:rsidRPr="007E0B31" w:rsidRDefault="00CE2E54" w:rsidP="00CE2E54">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CE2E54" w:rsidRPr="007E0B31" w14:paraId="73919D58" w14:textId="77777777" w:rsidTr="56B5777B">
        <w:trPr>
          <w:cantSplit/>
        </w:trPr>
        <w:tc>
          <w:tcPr>
            <w:tcW w:w="2884" w:type="dxa"/>
          </w:tcPr>
          <w:p w14:paraId="1C39677A" w14:textId="77777777" w:rsidR="00CE2E54" w:rsidRPr="007E0B31" w:rsidRDefault="00CE2E54" w:rsidP="00CE2E54">
            <w:pPr>
              <w:pStyle w:val="Arial11Bold"/>
              <w:rPr>
                <w:rFonts w:cs="Arial"/>
              </w:rPr>
            </w:pPr>
            <w:r w:rsidRPr="007E0B31">
              <w:rPr>
                <w:rFonts w:cs="Arial"/>
              </w:rPr>
              <w:lastRenderedPageBreak/>
              <w:t>Panel Secretary</w:t>
            </w:r>
          </w:p>
        </w:tc>
        <w:tc>
          <w:tcPr>
            <w:tcW w:w="6634" w:type="dxa"/>
          </w:tcPr>
          <w:p w14:paraId="614372A2" w14:textId="77777777" w:rsidR="00CE2E54" w:rsidRPr="007E0B31" w:rsidRDefault="00CE2E54" w:rsidP="00CE2E54">
            <w:pPr>
              <w:pStyle w:val="TableArial11"/>
              <w:rPr>
                <w:rFonts w:cs="Arial"/>
              </w:rPr>
            </w:pPr>
            <w:r w:rsidRPr="007E0B31">
              <w:rPr>
                <w:rFonts w:cs="Arial"/>
              </w:rPr>
              <w:t>A person appointed as such in accordance with GR.3.1.2(d).</w:t>
            </w:r>
          </w:p>
        </w:tc>
      </w:tr>
      <w:tr w:rsidR="00CE2E54" w:rsidRPr="007E0B31" w14:paraId="1D7F1B6B" w14:textId="77777777" w:rsidTr="56B5777B">
        <w:trPr>
          <w:cantSplit/>
        </w:trPr>
        <w:tc>
          <w:tcPr>
            <w:tcW w:w="2884" w:type="dxa"/>
          </w:tcPr>
          <w:p w14:paraId="344E39C6" w14:textId="77777777" w:rsidR="00CE2E54" w:rsidRPr="007E0B31" w:rsidRDefault="00CE2E54" w:rsidP="00CE2E54">
            <w:pPr>
              <w:pStyle w:val="Arial11Bold"/>
              <w:rPr>
                <w:rFonts w:cs="Arial"/>
              </w:rPr>
            </w:pPr>
            <w:r w:rsidRPr="007E0B31">
              <w:rPr>
                <w:rFonts w:cs="Arial"/>
              </w:rPr>
              <w:t>Part 1 System Ancillary Services</w:t>
            </w:r>
          </w:p>
        </w:tc>
        <w:tc>
          <w:tcPr>
            <w:tcW w:w="6634" w:type="dxa"/>
          </w:tcPr>
          <w:p w14:paraId="380B1DB3" w14:textId="09F84F33" w:rsidR="00CE2E54" w:rsidRPr="007E0B31" w:rsidRDefault="00CE2E54" w:rsidP="00CE2E54">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CE2E54" w:rsidRPr="007E0B31" w14:paraId="0D7E215D" w14:textId="77777777" w:rsidTr="56B5777B">
        <w:trPr>
          <w:cantSplit/>
        </w:trPr>
        <w:tc>
          <w:tcPr>
            <w:tcW w:w="2884" w:type="dxa"/>
          </w:tcPr>
          <w:p w14:paraId="304BA4F9" w14:textId="77777777" w:rsidR="00CE2E54" w:rsidRPr="007E0B31" w:rsidRDefault="00CE2E54" w:rsidP="00CE2E54">
            <w:pPr>
              <w:pStyle w:val="Arial11Bold"/>
              <w:rPr>
                <w:rFonts w:cs="Arial"/>
              </w:rPr>
            </w:pPr>
            <w:r w:rsidRPr="007E0B31">
              <w:rPr>
                <w:rFonts w:cs="Arial"/>
              </w:rPr>
              <w:t>Part 2 System Ancillary Services</w:t>
            </w:r>
          </w:p>
        </w:tc>
        <w:tc>
          <w:tcPr>
            <w:tcW w:w="6634" w:type="dxa"/>
          </w:tcPr>
          <w:p w14:paraId="6104BAC6" w14:textId="77777777" w:rsidR="00CE2E54" w:rsidRPr="007E0B31" w:rsidRDefault="00CE2E54" w:rsidP="00CE2E54">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CE2E54" w:rsidRPr="007E0B31" w14:paraId="15BCB468" w14:textId="77777777" w:rsidTr="56B5777B">
        <w:trPr>
          <w:cantSplit/>
        </w:trPr>
        <w:tc>
          <w:tcPr>
            <w:tcW w:w="2884" w:type="dxa"/>
          </w:tcPr>
          <w:p w14:paraId="3AD2A1AF" w14:textId="77777777" w:rsidR="00CE2E54" w:rsidRPr="007E0B31" w:rsidRDefault="00CE2E54" w:rsidP="00CE2E54">
            <w:pPr>
              <w:pStyle w:val="Arial11Bold"/>
              <w:rPr>
                <w:rFonts w:cs="Arial"/>
              </w:rPr>
            </w:pPr>
            <w:r w:rsidRPr="007E0B31">
              <w:rPr>
                <w:rFonts w:cs="Arial"/>
              </w:rPr>
              <w:t>Part Load</w:t>
            </w:r>
          </w:p>
        </w:tc>
        <w:tc>
          <w:tcPr>
            <w:tcW w:w="6634" w:type="dxa"/>
          </w:tcPr>
          <w:p w14:paraId="3D91998E" w14:textId="77777777" w:rsidR="00CE2E54" w:rsidRPr="007E0B31" w:rsidRDefault="00CE2E54" w:rsidP="00CE2E54">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CE2E54" w:rsidRPr="007E0B31" w14:paraId="2651AA6E" w14:textId="77777777" w:rsidTr="56B5777B">
        <w:trPr>
          <w:cantSplit/>
        </w:trPr>
        <w:tc>
          <w:tcPr>
            <w:tcW w:w="2884" w:type="dxa"/>
          </w:tcPr>
          <w:p w14:paraId="18C02C4B" w14:textId="05548110" w:rsidR="00CE2E54" w:rsidRPr="0053170A" w:rsidRDefault="00CE2E54" w:rsidP="00CE2E54">
            <w:pPr>
              <w:pStyle w:val="Arial11Bold"/>
              <w:rPr>
                <w:rFonts w:cs="Arial"/>
              </w:rPr>
            </w:pPr>
            <w:r w:rsidRPr="002510FF">
              <w:rPr>
                <w:rFonts w:cs="Arial"/>
              </w:rPr>
              <w:t>Peak Current Rating</w:t>
            </w:r>
          </w:p>
        </w:tc>
        <w:tc>
          <w:tcPr>
            <w:tcW w:w="6634" w:type="dxa"/>
          </w:tcPr>
          <w:p w14:paraId="15E7F46B" w14:textId="77777777" w:rsidR="00CE2E54" w:rsidRPr="002510FF" w:rsidRDefault="00CE2E54" w:rsidP="00CE2E54">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CE2E54" w:rsidRPr="002510FF" w:rsidRDefault="00CE2E54" w:rsidP="00CE2E54">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CE2E54" w:rsidRPr="002510FF" w:rsidRDefault="00CE2E54" w:rsidP="00CE2E54">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CE2E54" w:rsidRPr="0053170A" w:rsidRDefault="00CE2E54" w:rsidP="00CE2E54">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CE2E54" w:rsidRPr="007E0B31" w14:paraId="55F461B9" w14:textId="77777777" w:rsidTr="56B5777B">
        <w:trPr>
          <w:cantSplit/>
        </w:trPr>
        <w:tc>
          <w:tcPr>
            <w:tcW w:w="2884" w:type="dxa"/>
          </w:tcPr>
          <w:p w14:paraId="0361A8C4" w14:textId="77777777" w:rsidR="00CE2E54" w:rsidRPr="007E0B31" w:rsidRDefault="00CE2E54" w:rsidP="00CE2E54">
            <w:pPr>
              <w:pStyle w:val="Arial11Bold"/>
              <w:rPr>
                <w:rFonts w:cs="Arial"/>
              </w:rPr>
            </w:pPr>
            <w:r w:rsidRPr="007E0B31">
              <w:rPr>
                <w:rFonts w:cs="Arial"/>
              </w:rPr>
              <w:t>Permit for Work for proximity work</w:t>
            </w:r>
          </w:p>
        </w:tc>
        <w:tc>
          <w:tcPr>
            <w:tcW w:w="6634" w:type="dxa"/>
          </w:tcPr>
          <w:p w14:paraId="54941668" w14:textId="77777777" w:rsidR="00CE2E54" w:rsidRPr="007E0B31" w:rsidRDefault="00CE2E54" w:rsidP="00CE2E54">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CE2E54" w:rsidRPr="007E0B31" w:rsidRDefault="00CE2E54" w:rsidP="00CE2E54">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CE2E54" w:rsidRPr="007E0B31" w14:paraId="1F8F8A6D" w14:textId="77777777" w:rsidTr="56B5777B">
        <w:trPr>
          <w:cantSplit/>
        </w:trPr>
        <w:tc>
          <w:tcPr>
            <w:tcW w:w="2884" w:type="dxa"/>
          </w:tcPr>
          <w:p w14:paraId="1B55D572" w14:textId="77777777" w:rsidR="00CE2E54" w:rsidRPr="007E0B31" w:rsidRDefault="00CE2E54" w:rsidP="00CE2E54">
            <w:pPr>
              <w:pStyle w:val="Arial11Bold"/>
              <w:rPr>
                <w:rFonts w:cs="Arial"/>
              </w:rPr>
            </w:pPr>
            <w:r w:rsidRPr="007E0B31">
              <w:rPr>
                <w:rFonts w:cs="Arial"/>
              </w:rPr>
              <w:t>Partial Shutdown</w:t>
            </w:r>
          </w:p>
        </w:tc>
        <w:tc>
          <w:tcPr>
            <w:tcW w:w="6634" w:type="dxa"/>
          </w:tcPr>
          <w:p w14:paraId="46EA24B8" w14:textId="50C4B317" w:rsidR="00CE2E54" w:rsidRPr="007E0B31" w:rsidRDefault="00CE2E54" w:rsidP="00CE2E54">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CE2E54" w:rsidRPr="007E0B31" w14:paraId="01813162" w14:textId="77777777" w:rsidTr="56B5777B">
        <w:trPr>
          <w:cantSplit/>
        </w:trPr>
        <w:tc>
          <w:tcPr>
            <w:tcW w:w="2884" w:type="dxa"/>
          </w:tcPr>
          <w:p w14:paraId="60BE3A6F" w14:textId="77777777" w:rsidR="00CE2E54" w:rsidRPr="007E0B31" w:rsidRDefault="00CE2E54" w:rsidP="00CE2E54">
            <w:pPr>
              <w:pStyle w:val="Arial11Bold"/>
              <w:rPr>
                <w:rFonts w:cs="Arial"/>
              </w:rPr>
            </w:pPr>
            <w:r w:rsidRPr="007E0B31">
              <w:rPr>
                <w:rFonts w:cs="Arial"/>
              </w:rPr>
              <w:lastRenderedPageBreak/>
              <w:t>Pending Grid Code Modification Proposal</w:t>
            </w:r>
          </w:p>
        </w:tc>
        <w:tc>
          <w:tcPr>
            <w:tcW w:w="6634" w:type="dxa"/>
          </w:tcPr>
          <w:p w14:paraId="7CD48F0F" w14:textId="4F7E12C4" w:rsidR="00CE2E54" w:rsidRPr="007E0B31" w:rsidRDefault="00CE2E54" w:rsidP="00CE2E5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Pr>
                <w:rFonts w:cs="Arial"/>
                <w:b/>
              </w:rPr>
              <w:t>ESO</w:t>
            </w:r>
            <w:r w:rsidRPr="007E0B31">
              <w:rPr>
                <w:rFonts w:cs="Arial"/>
                <w:b/>
              </w:rPr>
              <w:t xml:space="preserve">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CE2E54" w:rsidRPr="007E0B31" w14:paraId="6FD50AA9" w14:textId="77777777" w:rsidTr="56B5777B">
        <w:trPr>
          <w:cantSplit/>
        </w:trPr>
        <w:tc>
          <w:tcPr>
            <w:tcW w:w="2884" w:type="dxa"/>
          </w:tcPr>
          <w:p w14:paraId="18519627" w14:textId="64385BF6" w:rsidR="00CE2E54" w:rsidRPr="00247DBF" w:rsidRDefault="00CE2E54" w:rsidP="00CE2E54">
            <w:pPr>
              <w:pStyle w:val="Arial11Bold"/>
              <w:rPr>
                <w:rFonts w:cs="Arial"/>
              </w:rPr>
            </w:pPr>
            <w:r w:rsidRPr="002510FF">
              <w:rPr>
                <w:rFonts w:cs="Arial"/>
              </w:rPr>
              <w:t>Phase Jump Angle</w:t>
            </w:r>
          </w:p>
        </w:tc>
        <w:tc>
          <w:tcPr>
            <w:tcW w:w="6634" w:type="dxa"/>
          </w:tcPr>
          <w:p w14:paraId="0CFA0D18" w14:textId="612CCA40" w:rsidR="00CE2E54" w:rsidRPr="00247DBF" w:rsidRDefault="00CE2E54" w:rsidP="00CE2E54">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CE2E54" w:rsidRPr="007E0B31" w14:paraId="4A36544F" w14:textId="77777777" w:rsidTr="56B5777B">
        <w:trPr>
          <w:cantSplit/>
        </w:trPr>
        <w:tc>
          <w:tcPr>
            <w:tcW w:w="2884" w:type="dxa"/>
          </w:tcPr>
          <w:p w14:paraId="4B64D01C" w14:textId="0E57E9F2" w:rsidR="00CE2E54" w:rsidRPr="00247DBF" w:rsidRDefault="00CE2E54" w:rsidP="00CE2E54">
            <w:pPr>
              <w:pStyle w:val="Arial11Bold"/>
              <w:rPr>
                <w:rFonts w:cs="Arial"/>
              </w:rPr>
            </w:pPr>
            <w:r w:rsidRPr="002510FF">
              <w:rPr>
                <w:rFonts w:cs="Arial"/>
              </w:rPr>
              <w:t xml:space="preserve">Phase Jump Angle Limit </w:t>
            </w:r>
          </w:p>
        </w:tc>
        <w:tc>
          <w:tcPr>
            <w:tcW w:w="6634" w:type="dxa"/>
          </w:tcPr>
          <w:p w14:paraId="7590AC7E" w14:textId="5DB6A395" w:rsidR="00CE2E54" w:rsidRPr="00247DBF" w:rsidRDefault="00CE2E54" w:rsidP="00CE2E54">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CE2E54" w:rsidRPr="007E0B31" w14:paraId="6A5A8541" w14:textId="77777777" w:rsidTr="56B5777B">
        <w:trPr>
          <w:cantSplit/>
        </w:trPr>
        <w:tc>
          <w:tcPr>
            <w:tcW w:w="2884" w:type="dxa"/>
          </w:tcPr>
          <w:p w14:paraId="22CECB1C" w14:textId="42AE6D96" w:rsidR="00CE2E54" w:rsidRPr="00247DBF" w:rsidRDefault="00CE2E54" w:rsidP="00CE2E54">
            <w:pPr>
              <w:pStyle w:val="Arial11Bold"/>
              <w:rPr>
                <w:rFonts w:cs="Arial"/>
              </w:rPr>
            </w:pPr>
            <w:r w:rsidRPr="002510FF">
              <w:rPr>
                <w:rFonts w:cs="Arial"/>
              </w:rPr>
              <w:t>Phase Jump Angle Withstand</w:t>
            </w:r>
          </w:p>
        </w:tc>
        <w:tc>
          <w:tcPr>
            <w:tcW w:w="6634" w:type="dxa"/>
          </w:tcPr>
          <w:p w14:paraId="7252B79A" w14:textId="38AEE0E5" w:rsidR="00CE2E54" w:rsidRPr="00247DBF" w:rsidRDefault="00CE2E54" w:rsidP="00CE2E54">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CE2E54" w:rsidRPr="007E0B31" w14:paraId="05663CAA" w14:textId="77777777" w:rsidTr="56B5777B">
        <w:trPr>
          <w:cantSplit/>
        </w:trPr>
        <w:tc>
          <w:tcPr>
            <w:tcW w:w="2884" w:type="dxa"/>
          </w:tcPr>
          <w:p w14:paraId="545024B0" w14:textId="77777777" w:rsidR="00CE2E54" w:rsidRPr="007E0B31" w:rsidRDefault="00CE2E54" w:rsidP="00CE2E54">
            <w:pPr>
              <w:pStyle w:val="Arial11Bold"/>
              <w:rPr>
                <w:rFonts w:cs="Arial"/>
              </w:rPr>
            </w:pPr>
            <w:r w:rsidRPr="007E0B31">
              <w:rPr>
                <w:rFonts w:cs="Arial"/>
              </w:rPr>
              <w:t>Phase (Voltage) Unbalance</w:t>
            </w:r>
          </w:p>
        </w:tc>
        <w:tc>
          <w:tcPr>
            <w:tcW w:w="6634" w:type="dxa"/>
          </w:tcPr>
          <w:p w14:paraId="219C5499" w14:textId="77777777" w:rsidR="00CE2E54" w:rsidRPr="007E0B31" w:rsidRDefault="00CE2E54" w:rsidP="00CE2E54">
            <w:pPr>
              <w:pStyle w:val="TableArial11"/>
              <w:rPr>
                <w:rFonts w:cs="Arial"/>
              </w:rPr>
            </w:pPr>
            <w:r w:rsidRPr="007E0B31">
              <w:rPr>
                <w:rFonts w:cs="Arial"/>
              </w:rPr>
              <w:t>The ratio (in percent) between the rms values of the negative sequence component and the positive sequence component of the voltage.</w:t>
            </w:r>
          </w:p>
        </w:tc>
      </w:tr>
      <w:tr w:rsidR="00CE2E54" w:rsidRPr="007E0B31" w14:paraId="0C635CC5" w14:textId="77777777" w:rsidTr="56B5777B">
        <w:trPr>
          <w:cantSplit/>
        </w:trPr>
        <w:tc>
          <w:tcPr>
            <w:tcW w:w="2884" w:type="dxa"/>
          </w:tcPr>
          <w:p w14:paraId="3E31F962" w14:textId="77777777" w:rsidR="00CE2E54" w:rsidRPr="007E0B31" w:rsidRDefault="00CE2E54" w:rsidP="00CE2E54">
            <w:pPr>
              <w:pStyle w:val="Arial11Bold"/>
              <w:rPr>
                <w:rFonts w:cs="Arial"/>
              </w:rPr>
            </w:pPr>
            <w:r w:rsidRPr="007E0B31">
              <w:rPr>
                <w:rFonts w:cs="Arial"/>
              </w:rPr>
              <w:t>Physical Notification</w:t>
            </w:r>
          </w:p>
        </w:tc>
        <w:tc>
          <w:tcPr>
            <w:tcW w:w="6634" w:type="dxa"/>
          </w:tcPr>
          <w:p w14:paraId="1E390436" w14:textId="77777777" w:rsidR="00CE2E54" w:rsidRPr="007E0B31" w:rsidRDefault="00CE2E54" w:rsidP="00CE2E54">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CE2E54" w:rsidRPr="007E0B31" w14:paraId="583C475D" w14:textId="77777777" w:rsidTr="56B5777B">
        <w:trPr>
          <w:cantSplit/>
        </w:trPr>
        <w:tc>
          <w:tcPr>
            <w:tcW w:w="2884" w:type="dxa"/>
          </w:tcPr>
          <w:p w14:paraId="5AEA9A2D" w14:textId="77777777" w:rsidR="00CE2E54" w:rsidRPr="007E0B31" w:rsidRDefault="00CE2E54" w:rsidP="00CE2E54">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CE2E54" w:rsidRPr="007E0B31" w:rsidRDefault="00CE2E54" w:rsidP="00CE2E54">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CE2E54" w:rsidRPr="007E0B31" w14:paraId="5058EEC1" w14:textId="77777777" w:rsidTr="56B5777B">
        <w:trPr>
          <w:cantSplit/>
        </w:trPr>
        <w:tc>
          <w:tcPr>
            <w:tcW w:w="2884" w:type="dxa"/>
          </w:tcPr>
          <w:p w14:paraId="1B8A9F6B" w14:textId="77777777" w:rsidR="00CE2E54" w:rsidRPr="007E0B31" w:rsidRDefault="00CE2E54" w:rsidP="00CE2E54">
            <w:pPr>
              <w:pStyle w:val="Arial11Bold"/>
              <w:rPr>
                <w:rFonts w:cs="Arial"/>
              </w:rPr>
            </w:pPr>
            <w:r w:rsidRPr="007E0B31">
              <w:rPr>
                <w:rFonts w:cs="Arial"/>
              </w:rPr>
              <w:t>Planned Maintenance Outage</w:t>
            </w:r>
          </w:p>
        </w:tc>
        <w:tc>
          <w:tcPr>
            <w:tcW w:w="6634" w:type="dxa"/>
          </w:tcPr>
          <w:p w14:paraId="30127D2D" w14:textId="435FEC76" w:rsidR="00CE2E54" w:rsidRPr="007E0B31" w:rsidRDefault="00CE2E54" w:rsidP="00CE2E54">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CE2E54" w:rsidRPr="007E0B31" w14:paraId="0012AFBC" w14:textId="77777777" w:rsidTr="56B5777B">
        <w:trPr>
          <w:cantSplit/>
        </w:trPr>
        <w:tc>
          <w:tcPr>
            <w:tcW w:w="2884" w:type="dxa"/>
          </w:tcPr>
          <w:p w14:paraId="7ECC3FEC" w14:textId="77777777" w:rsidR="00CE2E54" w:rsidRPr="007E0B31" w:rsidRDefault="00CE2E54" w:rsidP="00CE2E54">
            <w:pPr>
              <w:pStyle w:val="Arial11Bold"/>
              <w:rPr>
                <w:rFonts w:cs="Arial"/>
              </w:rPr>
            </w:pPr>
            <w:r w:rsidRPr="007E0B31">
              <w:rPr>
                <w:rFonts w:cs="Arial"/>
              </w:rPr>
              <w:t>Planned Outage</w:t>
            </w:r>
          </w:p>
        </w:tc>
        <w:tc>
          <w:tcPr>
            <w:tcW w:w="6634" w:type="dxa"/>
          </w:tcPr>
          <w:p w14:paraId="7CBD2A74" w14:textId="51FF4C20" w:rsidR="00CE2E54" w:rsidRPr="007E0B31" w:rsidRDefault="00CE2E54" w:rsidP="00CE2E54">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CE2E54" w:rsidRPr="007E0B31" w14:paraId="5F0D47AA" w14:textId="77777777" w:rsidTr="56B5777B">
        <w:trPr>
          <w:cantSplit/>
        </w:trPr>
        <w:tc>
          <w:tcPr>
            <w:tcW w:w="2884" w:type="dxa"/>
          </w:tcPr>
          <w:p w14:paraId="67EC820E" w14:textId="77777777" w:rsidR="00CE2E54" w:rsidRPr="007E0B31" w:rsidRDefault="00CE2E54" w:rsidP="00CE2E54">
            <w:pPr>
              <w:pStyle w:val="Arial11Bold"/>
              <w:rPr>
                <w:rFonts w:cs="Arial"/>
              </w:rPr>
            </w:pPr>
            <w:r w:rsidRPr="007E0B31">
              <w:rPr>
                <w:rFonts w:cs="Arial"/>
              </w:rPr>
              <w:t>Plant</w:t>
            </w:r>
          </w:p>
        </w:tc>
        <w:tc>
          <w:tcPr>
            <w:tcW w:w="6634" w:type="dxa"/>
          </w:tcPr>
          <w:p w14:paraId="77464D38" w14:textId="77777777" w:rsidR="00CE2E54" w:rsidRPr="007E0B31" w:rsidRDefault="00CE2E54" w:rsidP="00CE2E54">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CE2E54" w:rsidRPr="007E0B31" w14:paraId="78245E04" w14:textId="77777777" w:rsidTr="56B5777B">
        <w:trPr>
          <w:cantSplit/>
        </w:trPr>
        <w:tc>
          <w:tcPr>
            <w:tcW w:w="2884" w:type="dxa"/>
          </w:tcPr>
          <w:p w14:paraId="1B833B5F" w14:textId="77777777" w:rsidR="00CE2E54" w:rsidRPr="007E0B31" w:rsidRDefault="00CE2E54" w:rsidP="00CE2E54">
            <w:pPr>
              <w:pStyle w:val="Arial11Bold"/>
              <w:rPr>
                <w:rFonts w:cs="Arial"/>
              </w:rPr>
            </w:pPr>
            <w:r w:rsidRPr="007E0B31">
              <w:rPr>
                <w:rFonts w:cs="Arial"/>
              </w:rPr>
              <w:lastRenderedPageBreak/>
              <w:t>Point of Common Coupling</w:t>
            </w:r>
          </w:p>
        </w:tc>
        <w:tc>
          <w:tcPr>
            <w:tcW w:w="6634" w:type="dxa"/>
          </w:tcPr>
          <w:p w14:paraId="14897399" w14:textId="77777777" w:rsidR="00CE2E54" w:rsidRPr="007E0B31" w:rsidRDefault="00CE2E54" w:rsidP="00CE2E54">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CE2E54" w:rsidRPr="007E0B31" w14:paraId="5E9A00B9" w14:textId="77777777" w:rsidTr="56B5777B">
        <w:trPr>
          <w:cantSplit/>
        </w:trPr>
        <w:tc>
          <w:tcPr>
            <w:tcW w:w="2884" w:type="dxa"/>
          </w:tcPr>
          <w:p w14:paraId="2637AA74" w14:textId="77777777" w:rsidR="00CE2E54" w:rsidRPr="007E0B31" w:rsidRDefault="00CE2E54" w:rsidP="00CE2E54">
            <w:pPr>
              <w:pStyle w:val="Arial11Bold"/>
              <w:rPr>
                <w:rFonts w:cs="Arial"/>
              </w:rPr>
            </w:pPr>
            <w:r w:rsidRPr="007E0B31">
              <w:rPr>
                <w:rFonts w:cs="Arial"/>
              </w:rPr>
              <w:t>Point of Connection</w:t>
            </w:r>
          </w:p>
        </w:tc>
        <w:tc>
          <w:tcPr>
            <w:tcW w:w="6634" w:type="dxa"/>
          </w:tcPr>
          <w:p w14:paraId="4092E64D" w14:textId="77777777" w:rsidR="00CE2E54" w:rsidRPr="007E0B31" w:rsidRDefault="00CE2E54" w:rsidP="00CE2E54">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CE2E54" w:rsidRPr="007E0B31" w14:paraId="12DBCD04" w14:textId="77777777" w:rsidTr="56B5777B">
        <w:trPr>
          <w:cantSplit/>
        </w:trPr>
        <w:tc>
          <w:tcPr>
            <w:tcW w:w="2884" w:type="dxa"/>
          </w:tcPr>
          <w:p w14:paraId="551A907F" w14:textId="77777777" w:rsidR="00CE2E54" w:rsidRPr="007E0B31" w:rsidRDefault="00CE2E54" w:rsidP="00CE2E54">
            <w:pPr>
              <w:pStyle w:val="Arial11Bold"/>
              <w:rPr>
                <w:rFonts w:cs="Arial"/>
              </w:rPr>
            </w:pPr>
            <w:r w:rsidRPr="007E0B31">
              <w:rPr>
                <w:rFonts w:cs="Arial"/>
              </w:rPr>
              <w:t>Point of Isolation</w:t>
            </w:r>
          </w:p>
        </w:tc>
        <w:tc>
          <w:tcPr>
            <w:tcW w:w="6634" w:type="dxa"/>
          </w:tcPr>
          <w:p w14:paraId="7726496D" w14:textId="77777777" w:rsidR="00CE2E54" w:rsidRPr="007E0B31" w:rsidRDefault="00CE2E54" w:rsidP="00CE2E54">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CE2E54" w:rsidRPr="007E0B31" w14:paraId="79CC6E2F" w14:textId="77777777" w:rsidTr="56B5777B">
        <w:trPr>
          <w:cantSplit/>
        </w:trPr>
        <w:tc>
          <w:tcPr>
            <w:tcW w:w="2884" w:type="dxa"/>
          </w:tcPr>
          <w:p w14:paraId="1554D405" w14:textId="77777777" w:rsidR="00CE2E54" w:rsidRPr="007E0B31" w:rsidRDefault="00CE2E54" w:rsidP="00CE2E54">
            <w:pPr>
              <w:pStyle w:val="Arial11Bold"/>
              <w:rPr>
                <w:rFonts w:cs="Arial"/>
              </w:rPr>
            </w:pPr>
            <w:r w:rsidRPr="007E0B31">
              <w:rPr>
                <w:rFonts w:cs="Arial"/>
              </w:rPr>
              <w:t>Post-Control Phase</w:t>
            </w:r>
          </w:p>
        </w:tc>
        <w:tc>
          <w:tcPr>
            <w:tcW w:w="6634" w:type="dxa"/>
          </w:tcPr>
          <w:p w14:paraId="725674D1" w14:textId="77777777" w:rsidR="00CE2E54" w:rsidRPr="007E0B31" w:rsidRDefault="00CE2E54" w:rsidP="00CE2E54">
            <w:pPr>
              <w:pStyle w:val="TableArial11"/>
              <w:rPr>
                <w:rFonts w:cs="Arial"/>
              </w:rPr>
            </w:pPr>
            <w:r w:rsidRPr="007E0B31">
              <w:rPr>
                <w:rFonts w:cs="Arial"/>
              </w:rPr>
              <w:t>The period following real time operation.</w:t>
            </w:r>
          </w:p>
        </w:tc>
      </w:tr>
      <w:tr w:rsidR="00CE2E54" w:rsidRPr="007E0B31" w14:paraId="6D586683" w14:textId="77777777" w:rsidTr="56B5777B">
        <w:trPr>
          <w:cantSplit/>
        </w:trPr>
        <w:tc>
          <w:tcPr>
            <w:tcW w:w="2884" w:type="dxa"/>
          </w:tcPr>
          <w:p w14:paraId="32ABEF72" w14:textId="77777777" w:rsidR="00CE2E54" w:rsidRPr="007E0B31" w:rsidRDefault="00CE2E54" w:rsidP="00CE2E54">
            <w:pPr>
              <w:pStyle w:val="Arial11Bold"/>
              <w:rPr>
                <w:rFonts w:cs="Arial"/>
              </w:rPr>
            </w:pPr>
            <w:r w:rsidRPr="007E0B31">
              <w:rPr>
                <w:rFonts w:cs="Arial"/>
              </w:rPr>
              <w:t>Power Available</w:t>
            </w:r>
          </w:p>
        </w:tc>
        <w:tc>
          <w:tcPr>
            <w:tcW w:w="6634" w:type="dxa"/>
          </w:tcPr>
          <w:p w14:paraId="090DB153" w14:textId="783F911A" w:rsidR="00CE2E54" w:rsidRPr="007E0B31" w:rsidRDefault="00CE2E54" w:rsidP="00CE2E54">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CE2E54" w:rsidRPr="007E0B31" w14:paraId="345CCB51" w14:textId="77777777" w:rsidTr="56B5777B">
        <w:trPr>
          <w:cantSplit/>
        </w:trPr>
        <w:tc>
          <w:tcPr>
            <w:tcW w:w="2884" w:type="dxa"/>
          </w:tcPr>
          <w:p w14:paraId="7361939E" w14:textId="77777777" w:rsidR="00CE2E54" w:rsidRPr="007E0B31" w:rsidRDefault="00CE2E54" w:rsidP="00CE2E54">
            <w:pPr>
              <w:pStyle w:val="Arial11Bold"/>
              <w:rPr>
                <w:rFonts w:cs="Arial"/>
              </w:rPr>
            </w:pPr>
            <w:r w:rsidRPr="007E0B31">
              <w:rPr>
                <w:rFonts w:cs="Arial"/>
              </w:rPr>
              <w:t>Power Factor</w:t>
            </w:r>
          </w:p>
        </w:tc>
        <w:tc>
          <w:tcPr>
            <w:tcW w:w="6634" w:type="dxa"/>
          </w:tcPr>
          <w:p w14:paraId="01690120" w14:textId="77777777" w:rsidR="00CE2E54" w:rsidRPr="007E0B31" w:rsidRDefault="00CE2E54" w:rsidP="00CE2E54">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CE2E54" w:rsidRPr="007E0B31" w14:paraId="2852E6E0" w14:textId="77777777" w:rsidTr="56B5777B">
        <w:trPr>
          <w:cantSplit/>
        </w:trPr>
        <w:tc>
          <w:tcPr>
            <w:tcW w:w="2884" w:type="dxa"/>
          </w:tcPr>
          <w:p w14:paraId="66F0C016" w14:textId="77777777" w:rsidR="00CE2E54" w:rsidRPr="007E0B31" w:rsidRDefault="00CE2E54" w:rsidP="00CE2E54">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CE2E54" w:rsidRPr="007E0B31" w:rsidRDefault="00CE2E54" w:rsidP="00CE2E54">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CE2E54" w:rsidRPr="007E0B31" w14:paraId="562ACF6D" w14:textId="77777777" w:rsidTr="56B5777B">
        <w:trPr>
          <w:cantSplit/>
        </w:trPr>
        <w:tc>
          <w:tcPr>
            <w:tcW w:w="2884" w:type="dxa"/>
          </w:tcPr>
          <w:p w14:paraId="0F6FF16D" w14:textId="77777777" w:rsidR="00CE2E54" w:rsidRPr="007E0B31" w:rsidRDefault="00CE2E54" w:rsidP="00CE2E54">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CE2E54" w:rsidRPr="007E0B31" w:rsidRDefault="00CE2E54" w:rsidP="00CE2E54">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CE2E54" w:rsidRPr="007E0B31" w14:paraId="53E0E2A7" w14:textId="77777777" w:rsidTr="56B5777B">
        <w:trPr>
          <w:cantSplit/>
        </w:trPr>
        <w:tc>
          <w:tcPr>
            <w:tcW w:w="2884" w:type="dxa"/>
          </w:tcPr>
          <w:p w14:paraId="43647C96" w14:textId="77777777" w:rsidR="00CE2E54" w:rsidRPr="007E0B31" w:rsidRDefault="00CE2E54" w:rsidP="00CE2E54">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CE2E54" w:rsidRPr="007E0B31" w:rsidRDefault="00CE2E54" w:rsidP="00CE2E54">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CE2E54" w:rsidRPr="007E0B31" w14:paraId="06D65955" w14:textId="77777777" w:rsidTr="56B5777B">
        <w:trPr>
          <w:cantSplit/>
        </w:trPr>
        <w:tc>
          <w:tcPr>
            <w:tcW w:w="2884" w:type="dxa"/>
          </w:tcPr>
          <w:p w14:paraId="7563FE8D" w14:textId="77777777" w:rsidR="00CE2E54" w:rsidRPr="007E0B31" w:rsidRDefault="00CE2E54" w:rsidP="00CE2E54">
            <w:pPr>
              <w:pStyle w:val="Arial11Bold"/>
              <w:rPr>
                <w:rFonts w:cs="Arial"/>
              </w:rPr>
            </w:pPr>
            <w:r w:rsidRPr="007E0B31">
              <w:rPr>
                <w:rFonts w:cs="Arial"/>
              </w:rPr>
              <w:t>Power Island</w:t>
            </w:r>
          </w:p>
        </w:tc>
        <w:tc>
          <w:tcPr>
            <w:tcW w:w="6634" w:type="dxa"/>
          </w:tcPr>
          <w:p w14:paraId="18296362" w14:textId="0B558EC0" w:rsidR="00CE2E54" w:rsidRPr="007E0B31" w:rsidRDefault="00CE2E54" w:rsidP="00CE2E54">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CE2E54" w:rsidRPr="007E0B31" w14:paraId="7C3D7BF6" w14:textId="77777777" w:rsidTr="56B5777B">
        <w:trPr>
          <w:cantSplit/>
        </w:trPr>
        <w:tc>
          <w:tcPr>
            <w:tcW w:w="2884" w:type="dxa"/>
          </w:tcPr>
          <w:p w14:paraId="682DC43B" w14:textId="77777777" w:rsidR="00CE2E54" w:rsidRPr="007E0B31" w:rsidRDefault="00CE2E54" w:rsidP="00CE2E54">
            <w:pPr>
              <w:pStyle w:val="Arial11Bold"/>
              <w:rPr>
                <w:rFonts w:cs="Arial"/>
              </w:rPr>
            </w:pPr>
            <w:r w:rsidRPr="007E0B31">
              <w:rPr>
                <w:rFonts w:cs="Arial"/>
              </w:rPr>
              <w:t>Power Park Module</w:t>
            </w:r>
          </w:p>
        </w:tc>
        <w:tc>
          <w:tcPr>
            <w:tcW w:w="6634" w:type="dxa"/>
          </w:tcPr>
          <w:p w14:paraId="3ECDE7AC" w14:textId="77777777" w:rsidR="00CE2E54" w:rsidRPr="007E0B31" w:rsidRDefault="00CE2E54" w:rsidP="00CE2E54">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CE2E54" w:rsidRPr="007E0B31" w14:paraId="6D897286" w14:textId="77777777" w:rsidTr="56B5777B">
        <w:trPr>
          <w:cantSplit/>
        </w:trPr>
        <w:tc>
          <w:tcPr>
            <w:tcW w:w="2884" w:type="dxa"/>
          </w:tcPr>
          <w:p w14:paraId="5DC97B56" w14:textId="77777777" w:rsidR="00CE2E54" w:rsidRPr="007E0B31" w:rsidRDefault="00CE2E54" w:rsidP="00CE2E54">
            <w:pPr>
              <w:pStyle w:val="Arial11Bold"/>
              <w:rPr>
                <w:rFonts w:cs="Arial"/>
              </w:rPr>
            </w:pPr>
            <w:r w:rsidRPr="007E0B31">
              <w:rPr>
                <w:rFonts w:cs="Arial"/>
              </w:rPr>
              <w:t>Power Park Module Availability Matrix</w:t>
            </w:r>
          </w:p>
        </w:tc>
        <w:tc>
          <w:tcPr>
            <w:tcW w:w="6634" w:type="dxa"/>
          </w:tcPr>
          <w:p w14:paraId="158D6C89" w14:textId="77777777" w:rsidR="00CE2E54" w:rsidRPr="007E0B31" w:rsidRDefault="00CE2E54" w:rsidP="00CE2E54">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CE2E54" w:rsidRPr="007E0B31" w14:paraId="4C2DEAED" w14:textId="77777777" w:rsidTr="56B5777B">
        <w:trPr>
          <w:cantSplit/>
        </w:trPr>
        <w:tc>
          <w:tcPr>
            <w:tcW w:w="2884" w:type="dxa"/>
          </w:tcPr>
          <w:p w14:paraId="4CFB65B5" w14:textId="77777777" w:rsidR="00CE2E54" w:rsidRPr="007E0B31" w:rsidRDefault="00CE2E54" w:rsidP="00CE2E54">
            <w:pPr>
              <w:pStyle w:val="Arial11Bold"/>
              <w:rPr>
                <w:rFonts w:cs="Arial"/>
              </w:rPr>
            </w:pPr>
            <w:r w:rsidRPr="007E0B31">
              <w:rPr>
                <w:rFonts w:cs="Arial"/>
              </w:rPr>
              <w:lastRenderedPageBreak/>
              <w:t>Power Park Module Planning Matrix</w:t>
            </w:r>
          </w:p>
        </w:tc>
        <w:tc>
          <w:tcPr>
            <w:tcW w:w="6634" w:type="dxa"/>
          </w:tcPr>
          <w:p w14:paraId="6379A14D" w14:textId="77777777" w:rsidR="00CE2E54" w:rsidRPr="007E0B31" w:rsidRDefault="00CE2E54" w:rsidP="00CE2E54">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CE2E54" w:rsidRPr="007E0B31" w14:paraId="73636B09" w14:textId="77777777" w:rsidTr="56B5777B">
        <w:trPr>
          <w:cantSplit/>
        </w:trPr>
        <w:tc>
          <w:tcPr>
            <w:tcW w:w="2884" w:type="dxa"/>
          </w:tcPr>
          <w:p w14:paraId="189A6BC7" w14:textId="77777777" w:rsidR="00CE2E54" w:rsidRPr="007E0B31" w:rsidRDefault="00CE2E54" w:rsidP="00CE2E54">
            <w:pPr>
              <w:pStyle w:val="Arial11Bold"/>
              <w:rPr>
                <w:rFonts w:cs="Arial"/>
              </w:rPr>
            </w:pPr>
            <w:r w:rsidRPr="007E0B31">
              <w:rPr>
                <w:rFonts w:cs="Arial"/>
              </w:rPr>
              <w:t>Power Park Unit</w:t>
            </w:r>
          </w:p>
        </w:tc>
        <w:tc>
          <w:tcPr>
            <w:tcW w:w="6634" w:type="dxa"/>
          </w:tcPr>
          <w:p w14:paraId="7725776C" w14:textId="77777777" w:rsidR="00CE2E54" w:rsidRPr="007E0B31" w:rsidRDefault="00CE2E54" w:rsidP="00CE2E54">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CE2E54" w:rsidRPr="007E0B31" w14:paraId="45419B2C" w14:textId="77777777" w:rsidTr="56B5777B">
        <w:trPr>
          <w:cantSplit/>
        </w:trPr>
        <w:tc>
          <w:tcPr>
            <w:tcW w:w="2884" w:type="dxa"/>
          </w:tcPr>
          <w:p w14:paraId="480E1B66" w14:textId="77777777" w:rsidR="00CE2E54" w:rsidRPr="007E0B31" w:rsidRDefault="00CE2E54" w:rsidP="00CE2E54">
            <w:pPr>
              <w:pStyle w:val="Arial11Bold"/>
              <w:rPr>
                <w:rFonts w:cs="Arial"/>
              </w:rPr>
            </w:pPr>
            <w:r w:rsidRPr="007E0B31">
              <w:rPr>
                <w:rFonts w:cs="Arial"/>
              </w:rPr>
              <w:t xml:space="preserve">Power Station </w:t>
            </w:r>
          </w:p>
        </w:tc>
        <w:tc>
          <w:tcPr>
            <w:tcW w:w="6634" w:type="dxa"/>
          </w:tcPr>
          <w:p w14:paraId="603DFDE1" w14:textId="32880D9B" w:rsidR="00CE2E54" w:rsidRPr="007E0B31" w:rsidRDefault="00CE2E54" w:rsidP="00CE2E54">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CE2E54" w:rsidRPr="007E0B31" w14:paraId="1862C3E5" w14:textId="77777777" w:rsidTr="00771070">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308" w:author="Stuart McLarnon (NESO)" w:date="2025-06-11T15:44:00Z" w16du:dateUtc="2025-06-11T14:4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309" w:author="Stuart McLarnon (ESO)" w:date="2024-07-30T13:10:00Z"/>
          <w:trPrChange w:id="310" w:author="Stuart McLarnon (NESO)" w:date="2025-06-11T15:44:00Z" w16du:dateUtc="2025-06-11T14:44:00Z">
            <w:trPr>
              <w:gridAfter w:val="0"/>
              <w:wAfter w:w="610" w:type="dxa"/>
              <w:cantSplit/>
            </w:trPr>
          </w:trPrChange>
        </w:trPr>
        <w:tc>
          <w:tcPr>
            <w:tcW w:w="2884" w:type="dxa"/>
            <w:tcBorders>
              <w:top w:val="single" w:sz="4" w:space="0" w:color="auto"/>
              <w:left w:val="single" w:sz="4" w:space="0" w:color="auto"/>
              <w:bottom w:val="single" w:sz="4" w:space="0" w:color="auto"/>
              <w:right w:val="single" w:sz="4" w:space="0" w:color="auto"/>
            </w:tcBorders>
            <w:tcPrChange w:id="311" w:author="Stuart McLarnon (NESO)" w:date="2025-06-11T15:44:00Z" w16du:dateUtc="2025-06-11T14:44:00Z">
              <w:tcPr>
                <w:tcW w:w="2884" w:type="dxa"/>
                <w:gridSpan w:val="5"/>
              </w:tcPr>
            </w:tcPrChange>
          </w:tcPr>
          <w:p w14:paraId="6BADBEA3" w14:textId="792A21DE" w:rsidR="00CE2E54" w:rsidRPr="00497D1F" w:rsidRDefault="00CE2E54" w:rsidP="00CE2E54">
            <w:pPr>
              <w:pStyle w:val="Arial11Bold"/>
              <w:rPr>
                <w:ins w:id="312" w:author="Stuart McLarnon (ESO)" w:date="2024-07-30T13:10:00Z"/>
                <w:rFonts w:cs="Arial"/>
              </w:rPr>
            </w:pPr>
            <w:ins w:id="313" w:author="Stuart McLarnon (ESO)" w:date="2024-07-30T13:10:00Z">
              <w:r w:rsidRPr="002101F7">
                <w:t>Power System Difference Model (PSDM)</w:t>
              </w:r>
            </w:ins>
          </w:p>
        </w:tc>
        <w:tc>
          <w:tcPr>
            <w:tcW w:w="6634" w:type="dxa"/>
            <w:tcBorders>
              <w:top w:val="single" w:sz="4" w:space="0" w:color="auto"/>
              <w:left w:val="single" w:sz="4" w:space="0" w:color="auto"/>
              <w:bottom w:val="single" w:sz="4" w:space="0" w:color="auto"/>
              <w:right w:val="single" w:sz="4" w:space="0" w:color="auto"/>
            </w:tcBorders>
            <w:tcPrChange w:id="314" w:author="Stuart McLarnon (NESO)" w:date="2025-06-11T15:44:00Z" w16du:dateUtc="2025-06-11T14:44:00Z">
              <w:tcPr>
                <w:tcW w:w="6634" w:type="dxa"/>
              </w:tcPr>
            </w:tcPrChange>
          </w:tcPr>
          <w:p w14:paraId="03777226" w14:textId="606235DC" w:rsidR="00CE2E54" w:rsidRPr="00497D1F" w:rsidRDefault="00CE2E54" w:rsidP="00CE2E54">
            <w:pPr>
              <w:pStyle w:val="TableArial11"/>
              <w:rPr>
                <w:ins w:id="315" w:author="Stuart McLarnon (ESO)" w:date="2024-07-30T13:10:00Z"/>
                <w:rFonts w:cs="Arial"/>
              </w:rPr>
            </w:pPr>
            <w:ins w:id="316" w:author="Stuart McLarnon (ESO)" w:date="2024-07-30T13:10:00Z">
              <w:r w:rsidRPr="002101F7">
                <w:t xml:space="preserve">A digital model that describes changes to the </w:t>
              </w:r>
              <w:r w:rsidRPr="002101F7">
                <w:rPr>
                  <w:b/>
                </w:rPr>
                <w:t>Structural Data</w:t>
              </w:r>
              <w:r w:rsidRPr="002101F7">
                <w:t xml:space="preserve"> of a </w:t>
              </w:r>
              <w:r w:rsidRPr="002101F7">
                <w:rPr>
                  <w:b/>
                </w:rPr>
                <w:t>PSM</w:t>
              </w:r>
              <w:r w:rsidRPr="002101F7">
                <w:t>.</w:t>
              </w:r>
            </w:ins>
          </w:p>
        </w:tc>
      </w:tr>
      <w:tr w:rsidR="00CE2E54" w:rsidRPr="007E0B31" w14:paraId="71E40AFA" w14:textId="77777777" w:rsidTr="00771070">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317" w:author="Stuart McLarnon (NESO)" w:date="2025-06-11T15:44:00Z" w16du:dateUtc="2025-06-11T14:4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318" w:author="Stuart McLarnon (ESO)" w:date="2024-07-30T13:11:00Z"/>
          <w:trPrChange w:id="319" w:author="Stuart McLarnon (NESO)" w:date="2025-06-11T15:44:00Z" w16du:dateUtc="2025-06-11T14:44:00Z">
            <w:trPr>
              <w:gridAfter w:val="0"/>
              <w:wAfter w:w="610" w:type="dxa"/>
              <w:cantSplit/>
            </w:trPr>
          </w:trPrChange>
        </w:trPr>
        <w:tc>
          <w:tcPr>
            <w:tcW w:w="2884" w:type="dxa"/>
            <w:tcBorders>
              <w:top w:val="single" w:sz="4" w:space="0" w:color="auto"/>
              <w:left w:val="single" w:sz="4" w:space="0" w:color="auto"/>
              <w:bottom w:val="single" w:sz="4" w:space="0" w:color="auto"/>
              <w:right w:val="single" w:sz="4" w:space="0" w:color="auto"/>
            </w:tcBorders>
            <w:tcPrChange w:id="320" w:author="Stuart McLarnon (NESO)" w:date="2025-06-11T15:44:00Z" w16du:dateUtc="2025-06-11T14:44:00Z">
              <w:tcPr>
                <w:tcW w:w="2884" w:type="dxa"/>
                <w:gridSpan w:val="5"/>
              </w:tcPr>
            </w:tcPrChange>
          </w:tcPr>
          <w:p w14:paraId="756E1383" w14:textId="6442FF93" w:rsidR="00CE2E54" w:rsidRPr="007E0B31" w:rsidRDefault="00CE2E54" w:rsidP="00CE2E54">
            <w:pPr>
              <w:pStyle w:val="Arial11Bold"/>
              <w:rPr>
                <w:ins w:id="321" w:author="Stuart McLarnon (ESO)" w:date="2024-07-30T13:11:00Z"/>
                <w:rFonts w:cs="Arial"/>
              </w:rPr>
            </w:pPr>
            <w:ins w:id="322" w:author="Stuart McLarnon (ESO)" w:date="2024-07-30T13:11:00Z">
              <w:r w:rsidRPr="009D62AD">
                <w:rPr>
                  <w:bCs/>
                </w:rPr>
                <w:t>Power System Model (PSM)</w:t>
              </w:r>
            </w:ins>
          </w:p>
        </w:tc>
        <w:tc>
          <w:tcPr>
            <w:tcW w:w="6634" w:type="dxa"/>
            <w:tcBorders>
              <w:top w:val="single" w:sz="4" w:space="0" w:color="auto"/>
              <w:left w:val="single" w:sz="4" w:space="0" w:color="auto"/>
              <w:bottom w:val="single" w:sz="4" w:space="0" w:color="auto"/>
              <w:right w:val="single" w:sz="4" w:space="0" w:color="auto"/>
            </w:tcBorders>
            <w:tcPrChange w:id="323" w:author="Stuart McLarnon (NESO)" w:date="2025-06-11T15:44:00Z" w16du:dateUtc="2025-06-11T14:44:00Z">
              <w:tcPr>
                <w:tcW w:w="6634" w:type="dxa"/>
              </w:tcPr>
            </w:tcPrChange>
          </w:tcPr>
          <w:p w14:paraId="1AEF8593" w14:textId="326E0343" w:rsidR="00CE2E54" w:rsidRPr="007E0B31" w:rsidRDefault="00CE2E54" w:rsidP="00CE2E54">
            <w:pPr>
              <w:pStyle w:val="TableArial11"/>
              <w:rPr>
                <w:ins w:id="324" w:author="Stuart McLarnon (ESO)" w:date="2024-07-30T13:11:00Z"/>
                <w:rFonts w:cs="Arial"/>
              </w:rPr>
            </w:pPr>
            <w:ins w:id="325" w:author="Stuart McLarnon (ESO)" w:date="2024-07-30T13:11:00Z">
              <w:r w:rsidRPr="009D62AD">
                <w:t>A digital model of an electricity transmission and/or distribution system created for the purpose of performing studies.</w:t>
              </w:r>
            </w:ins>
            <w:ins w:id="326" w:author="Stuart McLarnon (NESO)" w:date="2025-02-20T15:58:00Z" w16du:dateUtc="2025-02-20T15:58:00Z">
              <w:r>
                <w:t xml:space="preserve"> </w:t>
              </w:r>
            </w:ins>
            <w:ins w:id="327" w:author="Stuart McLarnon (ESO)" w:date="2024-07-30T13:11:00Z">
              <w:del w:id="328" w:author="Stuart McLarnon (NESO)" w:date="2025-02-20T15:58:00Z" w16du:dateUtc="2025-02-20T15:58:00Z">
                <w:r w:rsidRPr="009D62AD" w:rsidDel="00505A88">
                  <w:delText xml:space="preserve"> </w:delText>
                </w:r>
              </w:del>
              <w:r w:rsidRPr="009D62AD">
                <w:t xml:space="preserve">It organises the relevant data into: </w:t>
              </w:r>
              <w:r w:rsidRPr="009D62AD">
                <w:rPr>
                  <w:b/>
                  <w:bCs/>
                </w:rPr>
                <w:t>Structural Data</w:t>
              </w:r>
              <w:r w:rsidRPr="009D62AD">
                <w:t xml:space="preserve">, </w:t>
              </w:r>
              <w:r w:rsidRPr="009D62AD">
                <w:rPr>
                  <w:b/>
                  <w:bCs/>
                </w:rPr>
                <w:t>Situation Data</w:t>
              </w:r>
              <w:r w:rsidRPr="009D62AD">
                <w:t xml:space="preserve">, and </w:t>
              </w:r>
              <w:r w:rsidRPr="009D62AD">
                <w:rPr>
                  <w:b/>
                  <w:bCs/>
                </w:rPr>
                <w:t>Solution Data</w:t>
              </w:r>
              <w:r w:rsidRPr="009D62AD">
                <w:t>, and facilitates data exchange between relevant parties.</w:t>
              </w:r>
            </w:ins>
            <w:ins w:id="329" w:author="Shaw, Rita" w:date="2024-10-04T09:40:00Z">
              <w:del w:id="330" w:author="Stuart McLarnon (NESO)" w:date="2025-02-20T15:58:00Z" w16du:dateUtc="2025-02-20T15:58:00Z">
                <w:r w:rsidRPr="009D62AD" w:rsidDel="00505A88">
                  <w:delText>.</w:delText>
                </w:r>
              </w:del>
            </w:ins>
          </w:p>
        </w:tc>
      </w:tr>
      <w:tr w:rsidR="00CE2E54" w:rsidRPr="007E0B31" w14:paraId="6AE088B1" w14:textId="77777777" w:rsidTr="56B5777B">
        <w:trPr>
          <w:cantSplit/>
        </w:trPr>
        <w:tc>
          <w:tcPr>
            <w:tcW w:w="2884" w:type="dxa"/>
          </w:tcPr>
          <w:p w14:paraId="00EAB92F" w14:textId="77777777" w:rsidR="00CE2E54" w:rsidRPr="007E0B31" w:rsidRDefault="00CE2E54" w:rsidP="00CE2E54">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CE2E54" w:rsidRPr="007E0B31" w:rsidRDefault="00CE2E54" w:rsidP="00CE2E54">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CE2E54" w:rsidRPr="007E0B31" w14:paraId="4E0EED07" w14:textId="77777777" w:rsidTr="56B5777B">
        <w:trPr>
          <w:cantSplit/>
        </w:trPr>
        <w:tc>
          <w:tcPr>
            <w:tcW w:w="2884" w:type="dxa"/>
          </w:tcPr>
          <w:p w14:paraId="42E8EE81" w14:textId="77777777" w:rsidR="00CE2E54" w:rsidRPr="007E0B31" w:rsidRDefault="00CE2E54" w:rsidP="00CE2E54">
            <w:pPr>
              <w:pStyle w:val="Arial11Bold"/>
              <w:rPr>
                <w:rFonts w:cs="Arial"/>
              </w:rPr>
            </w:pPr>
            <w:r w:rsidRPr="007E0B31">
              <w:rPr>
                <w:rFonts w:cs="Arial"/>
              </w:rPr>
              <w:t>Preface</w:t>
            </w:r>
          </w:p>
        </w:tc>
        <w:tc>
          <w:tcPr>
            <w:tcW w:w="6634" w:type="dxa"/>
          </w:tcPr>
          <w:p w14:paraId="7D129C9B" w14:textId="77777777" w:rsidR="00CE2E54" w:rsidRPr="007E0B31" w:rsidRDefault="00CE2E54" w:rsidP="00CE2E54">
            <w:pPr>
              <w:pStyle w:val="TableArial11"/>
              <w:rPr>
                <w:rFonts w:cs="Arial"/>
              </w:rPr>
            </w:pPr>
            <w:r w:rsidRPr="007E0B31">
              <w:rPr>
                <w:rFonts w:cs="Arial"/>
              </w:rPr>
              <w:t>The preface to the Grid Code (which does not form part of the Grid Code and therefore is not binding).</w:t>
            </w:r>
          </w:p>
        </w:tc>
      </w:tr>
      <w:tr w:rsidR="00CE2E54" w:rsidRPr="007E0B31" w14:paraId="1E032995" w14:textId="77777777" w:rsidTr="56B5777B">
        <w:trPr>
          <w:cantSplit/>
        </w:trPr>
        <w:tc>
          <w:tcPr>
            <w:tcW w:w="2884" w:type="dxa"/>
          </w:tcPr>
          <w:p w14:paraId="2DA81629" w14:textId="77777777" w:rsidR="00CE2E54" w:rsidRPr="007E0B31" w:rsidRDefault="00CE2E54" w:rsidP="00CE2E54">
            <w:pPr>
              <w:pStyle w:val="Arial11Bold"/>
              <w:rPr>
                <w:rFonts w:cs="Arial"/>
              </w:rPr>
            </w:pPr>
            <w:r w:rsidRPr="007E0B31">
              <w:rPr>
                <w:rFonts w:cs="Arial"/>
              </w:rPr>
              <w:t>Preliminary Notice</w:t>
            </w:r>
          </w:p>
        </w:tc>
        <w:tc>
          <w:tcPr>
            <w:tcW w:w="6634" w:type="dxa"/>
          </w:tcPr>
          <w:p w14:paraId="2466FCF6" w14:textId="4188FF36" w:rsidR="00CE2E54" w:rsidRPr="007E0B31" w:rsidRDefault="00CE2E54" w:rsidP="00CE2E54">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CE2E54" w:rsidRPr="007E0B31" w14:paraId="717ACE5D" w14:textId="77777777" w:rsidTr="56B5777B">
        <w:trPr>
          <w:cantSplit/>
        </w:trPr>
        <w:tc>
          <w:tcPr>
            <w:tcW w:w="2884" w:type="dxa"/>
          </w:tcPr>
          <w:p w14:paraId="7A5F0627" w14:textId="77777777" w:rsidR="00CE2E54" w:rsidRPr="007E0B31" w:rsidRDefault="00CE2E54" w:rsidP="00CE2E54">
            <w:pPr>
              <w:pStyle w:val="Arial11Bold"/>
              <w:rPr>
                <w:rFonts w:cs="Arial"/>
              </w:rPr>
            </w:pPr>
            <w:r w:rsidRPr="007E0B31">
              <w:rPr>
                <w:rFonts w:cs="Arial"/>
              </w:rPr>
              <w:t>Preliminary Project Planning Data</w:t>
            </w:r>
          </w:p>
        </w:tc>
        <w:tc>
          <w:tcPr>
            <w:tcW w:w="6634" w:type="dxa"/>
          </w:tcPr>
          <w:p w14:paraId="2A7BFBE2" w14:textId="77777777" w:rsidR="00CE2E54" w:rsidRPr="007E0B31" w:rsidRDefault="00CE2E54" w:rsidP="00CE2E54">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CE2E54" w:rsidRPr="007E0B31" w14:paraId="3A69BCE4" w14:textId="77777777" w:rsidTr="56B5777B">
        <w:trPr>
          <w:cantSplit/>
        </w:trPr>
        <w:tc>
          <w:tcPr>
            <w:tcW w:w="2884" w:type="dxa"/>
          </w:tcPr>
          <w:p w14:paraId="7E5AC1B9" w14:textId="77777777" w:rsidR="00CE2E54" w:rsidRPr="007E0B31" w:rsidRDefault="00CE2E54" w:rsidP="00CE2E54">
            <w:pPr>
              <w:pStyle w:val="Arial11Bold"/>
              <w:rPr>
                <w:rFonts w:cs="Arial"/>
              </w:rPr>
            </w:pPr>
            <w:r w:rsidRPr="007E0B31">
              <w:rPr>
                <w:rFonts w:cs="Arial"/>
              </w:rPr>
              <w:t>Primary Response</w:t>
            </w:r>
          </w:p>
        </w:tc>
        <w:tc>
          <w:tcPr>
            <w:tcW w:w="6634" w:type="dxa"/>
          </w:tcPr>
          <w:p w14:paraId="7AC6DF19" w14:textId="77777777" w:rsidR="00CE2E54" w:rsidRPr="007E0B31" w:rsidRDefault="00CE2E54" w:rsidP="00CE2E54">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CE2E54" w:rsidRPr="007E0B31" w14:paraId="2901EA52" w14:textId="77777777" w:rsidTr="56B5777B">
        <w:trPr>
          <w:cantSplit/>
        </w:trPr>
        <w:tc>
          <w:tcPr>
            <w:tcW w:w="2884" w:type="dxa"/>
          </w:tcPr>
          <w:p w14:paraId="05804595" w14:textId="77777777" w:rsidR="00CE2E54" w:rsidRPr="007E0B31" w:rsidRDefault="00CE2E54" w:rsidP="00CE2E54">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CE2E54" w:rsidRPr="007E0B31" w:rsidRDefault="00CE2E54" w:rsidP="00CE2E54">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CE2E54" w:rsidRPr="007E0B31" w14:paraId="147F892A" w14:textId="77777777" w:rsidTr="56B5777B">
        <w:trPr>
          <w:cantSplit/>
        </w:trPr>
        <w:tc>
          <w:tcPr>
            <w:tcW w:w="2884" w:type="dxa"/>
          </w:tcPr>
          <w:p w14:paraId="498708EE" w14:textId="77777777" w:rsidR="00CE2E54" w:rsidRPr="007E0B31" w:rsidRDefault="00CE2E54" w:rsidP="00CE2E54">
            <w:pPr>
              <w:pStyle w:val="Arial11Bold"/>
              <w:rPr>
                <w:rFonts w:cs="Arial"/>
              </w:rPr>
            </w:pPr>
            <w:r w:rsidRPr="007E0B31">
              <w:rPr>
                <w:rFonts w:cs="Arial"/>
              </w:rPr>
              <w:t>Programming Phase</w:t>
            </w:r>
          </w:p>
        </w:tc>
        <w:tc>
          <w:tcPr>
            <w:tcW w:w="6634" w:type="dxa"/>
          </w:tcPr>
          <w:p w14:paraId="5C6E74B1" w14:textId="77777777" w:rsidR="00CE2E54" w:rsidRPr="007E0B31" w:rsidRDefault="00CE2E54" w:rsidP="00CE2E54">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CE2E54" w:rsidRPr="007E0B31" w14:paraId="528BEDE3" w14:textId="77777777" w:rsidTr="56B5777B">
        <w:trPr>
          <w:cantSplit/>
        </w:trPr>
        <w:tc>
          <w:tcPr>
            <w:tcW w:w="2884" w:type="dxa"/>
          </w:tcPr>
          <w:p w14:paraId="7BBDC215" w14:textId="77777777" w:rsidR="00CE2E54" w:rsidRPr="007E0B31" w:rsidRDefault="00CE2E54" w:rsidP="00CE2E54">
            <w:pPr>
              <w:pStyle w:val="Arial11Bold"/>
              <w:rPr>
                <w:rFonts w:cs="Arial"/>
              </w:rPr>
            </w:pPr>
            <w:r w:rsidRPr="007E0B31">
              <w:rPr>
                <w:rFonts w:cs="Arial"/>
              </w:rPr>
              <w:lastRenderedPageBreak/>
              <w:t>Proposal Notice</w:t>
            </w:r>
          </w:p>
        </w:tc>
        <w:tc>
          <w:tcPr>
            <w:tcW w:w="6634" w:type="dxa"/>
          </w:tcPr>
          <w:p w14:paraId="39CB97D1" w14:textId="64B55C4F" w:rsidR="00CE2E54" w:rsidRPr="007E0B31" w:rsidRDefault="00CE2E54" w:rsidP="00CE2E54">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CE2E54" w:rsidRPr="007E0B31" w14:paraId="432EF504" w14:textId="77777777" w:rsidTr="56B5777B">
        <w:trPr>
          <w:cantSplit/>
        </w:trPr>
        <w:tc>
          <w:tcPr>
            <w:tcW w:w="2884" w:type="dxa"/>
          </w:tcPr>
          <w:p w14:paraId="5D3209CF" w14:textId="77777777" w:rsidR="00CE2E54" w:rsidRPr="007E0B31" w:rsidRDefault="00CE2E54" w:rsidP="00CE2E54">
            <w:pPr>
              <w:pStyle w:val="Arial11Bold"/>
              <w:rPr>
                <w:rFonts w:cs="Arial"/>
              </w:rPr>
            </w:pPr>
            <w:r w:rsidRPr="007E0B31">
              <w:rPr>
                <w:rFonts w:cs="Arial"/>
              </w:rPr>
              <w:t>Proposal Report</w:t>
            </w:r>
          </w:p>
        </w:tc>
        <w:tc>
          <w:tcPr>
            <w:tcW w:w="6634" w:type="dxa"/>
          </w:tcPr>
          <w:p w14:paraId="63AF3D10" w14:textId="77777777" w:rsidR="00CE2E54" w:rsidRPr="007E0B31" w:rsidRDefault="00CE2E54" w:rsidP="00CE2E54">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CE2E54" w:rsidRPr="007E0B31" w:rsidRDefault="00CE2E54" w:rsidP="00CE2E54">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CE2E54" w:rsidRPr="007E0B31" w:rsidRDefault="00CE2E54" w:rsidP="00CE2E54">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CE2E54" w:rsidRPr="007E0B31" w:rsidRDefault="00CE2E54" w:rsidP="00CE2E54">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CE2E54" w:rsidRPr="007E0B31" w:rsidRDefault="00CE2E54" w:rsidP="00CE2E54">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CE2E54" w:rsidRPr="007E0B31" w14:paraId="6C46AF56" w14:textId="77777777" w:rsidTr="56B5777B">
        <w:trPr>
          <w:cantSplit/>
        </w:trPr>
        <w:tc>
          <w:tcPr>
            <w:tcW w:w="2884" w:type="dxa"/>
          </w:tcPr>
          <w:p w14:paraId="7B7A60CF" w14:textId="77777777" w:rsidR="00CE2E54" w:rsidRPr="007E0B31" w:rsidRDefault="00CE2E54" w:rsidP="00CE2E54">
            <w:pPr>
              <w:pStyle w:val="Arial11Bold"/>
              <w:rPr>
                <w:rFonts w:cs="Arial"/>
              </w:rPr>
            </w:pPr>
            <w:r w:rsidRPr="007E0B31">
              <w:rPr>
                <w:rFonts w:cs="Arial"/>
              </w:rPr>
              <w:t>Proposed Implementation Date</w:t>
            </w:r>
          </w:p>
        </w:tc>
        <w:tc>
          <w:tcPr>
            <w:tcW w:w="6634" w:type="dxa"/>
          </w:tcPr>
          <w:p w14:paraId="20E0D48B" w14:textId="77777777" w:rsidR="00CE2E54" w:rsidRPr="007E0B31" w:rsidRDefault="00CE2E54" w:rsidP="00CE2E54">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CE2E54" w:rsidRPr="007E0B31" w14:paraId="600FA7E2" w14:textId="77777777" w:rsidTr="56B5777B">
        <w:trPr>
          <w:cantSplit/>
        </w:trPr>
        <w:tc>
          <w:tcPr>
            <w:tcW w:w="2884" w:type="dxa"/>
          </w:tcPr>
          <w:p w14:paraId="2EF9FB68" w14:textId="57079F41" w:rsidR="00CE2E54" w:rsidRPr="007E0B31" w:rsidRDefault="00CE2E54" w:rsidP="00CE2E54">
            <w:pPr>
              <w:pStyle w:val="Arial11Bold"/>
              <w:rPr>
                <w:rFonts w:cs="Arial"/>
              </w:rPr>
            </w:pPr>
            <w:r w:rsidRPr="00090EF5">
              <w:rPr>
                <w:rFonts w:eastAsia="Calibri" w:cs="Arial"/>
                <w:lang w:val="en-US"/>
              </w:rPr>
              <w:t>Proposer</w:t>
            </w:r>
          </w:p>
        </w:tc>
        <w:tc>
          <w:tcPr>
            <w:tcW w:w="6634" w:type="dxa"/>
          </w:tcPr>
          <w:p w14:paraId="472E8E23" w14:textId="5A7572BA" w:rsidR="00CE2E54" w:rsidRPr="007E0B31" w:rsidRDefault="00CE2E54" w:rsidP="00CE2E54">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CE2E54" w:rsidRPr="007E0B31" w14:paraId="2FDD1EFD" w14:textId="77777777" w:rsidTr="56B5777B">
        <w:trPr>
          <w:cantSplit/>
        </w:trPr>
        <w:tc>
          <w:tcPr>
            <w:tcW w:w="2884" w:type="dxa"/>
          </w:tcPr>
          <w:p w14:paraId="6EC16416" w14:textId="77777777" w:rsidR="00CE2E54" w:rsidRPr="007E0B31" w:rsidRDefault="00CE2E54" w:rsidP="00CE2E54">
            <w:pPr>
              <w:pStyle w:val="Arial11Bold"/>
              <w:rPr>
                <w:rFonts w:cs="Arial"/>
              </w:rPr>
            </w:pPr>
            <w:r w:rsidRPr="007E0B31">
              <w:rPr>
                <w:rFonts w:cs="Arial"/>
              </w:rPr>
              <w:t>Protection</w:t>
            </w:r>
          </w:p>
        </w:tc>
        <w:tc>
          <w:tcPr>
            <w:tcW w:w="6634" w:type="dxa"/>
          </w:tcPr>
          <w:p w14:paraId="0C2984ED" w14:textId="77777777" w:rsidR="00CE2E54" w:rsidRPr="007E0B31" w:rsidRDefault="00CE2E54" w:rsidP="00CE2E54">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CE2E54" w:rsidRPr="007E0B31" w14:paraId="339E4B68" w14:textId="77777777" w:rsidTr="56B5777B">
        <w:trPr>
          <w:cantSplit/>
        </w:trPr>
        <w:tc>
          <w:tcPr>
            <w:tcW w:w="2884" w:type="dxa"/>
          </w:tcPr>
          <w:p w14:paraId="50FA8DCD" w14:textId="77777777" w:rsidR="00CE2E54" w:rsidRPr="007E0B31" w:rsidRDefault="00CE2E54" w:rsidP="00CE2E54">
            <w:pPr>
              <w:pStyle w:val="Arial11Bold"/>
              <w:rPr>
                <w:rFonts w:cs="Arial"/>
              </w:rPr>
            </w:pPr>
            <w:r w:rsidRPr="007E0B31">
              <w:rPr>
                <w:rFonts w:cs="Arial"/>
              </w:rPr>
              <w:t>Protection Apparatus</w:t>
            </w:r>
          </w:p>
        </w:tc>
        <w:tc>
          <w:tcPr>
            <w:tcW w:w="6634" w:type="dxa"/>
          </w:tcPr>
          <w:p w14:paraId="371ECCA9" w14:textId="77777777" w:rsidR="00CE2E54" w:rsidRPr="007E0B31" w:rsidRDefault="00CE2E54" w:rsidP="00CE2E54">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CE2E54" w:rsidRPr="007E0B31" w14:paraId="49B4921B" w14:textId="77777777" w:rsidTr="00771070">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331" w:author="Stuart McLarnon (NESO)" w:date="2025-06-11T15:44:00Z" w16du:dateUtc="2025-06-11T14:4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332" w:author="Stuart McLarnon (ESO)" w:date="2024-07-30T13:14:00Z"/>
          <w:trPrChange w:id="333" w:author="Stuart McLarnon (NESO)" w:date="2025-06-11T15:44:00Z" w16du:dateUtc="2025-06-11T14:44:00Z">
            <w:trPr>
              <w:gridAfter w:val="0"/>
              <w:wAfter w:w="610" w:type="dxa"/>
              <w:cantSplit/>
            </w:trPr>
          </w:trPrChange>
        </w:trPr>
        <w:tc>
          <w:tcPr>
            <w:tcW w:w="2884" w:type="dxa"/>
            <w:tcBorders>
              <w:top w:val="single" w:sz="4" w:space="0" w:color="auto"/>
              <w:left w:val="single" w:sz="4" w:space="0" w:color="auto"/>
              <w:bottom w:val="single" w:sz="4" w:space="0" w:color="auto"/>
              <w:right w:val="single" w:sz="4" w:space="0" w:color="auto"/>
            </w:tcBorders>
            <w:tcPrChange w:id="334" w:author="Stuart McLarnon (NESO)" w:date="2025-06-11T15:44:00Z" w16du:dateUtc="2025-06-11T14:44:00Z">
              <w:tcPr>
                <w:tcW w:w="2884" w:type="dxa"/>
                <w:gridSpan w:val="5"/>
              </w:tcPr>
            </w:tcPrChange>
          </w:tcPr>
          <w:p w14:paraId="4DA47723" w14:textId="38F1ED02" w:rsidR="00CE2E54" w:rsidRPr="007E0B31" w:rsidRDefault="00CE2E54" w:rsidP="00CE2E54">
            <w:pPr>
              <w:pStyle w:val="Arial11Bold"/>
              <w:rPr>
                <w:ins w:id="335" w:author="Stuart McLarnon (ESO)" w:date="2024-07-30T13:14:00Z"/>
                <w:rFonts w:cs="Arial"/>
              </w:rPr>
            </w:pPr>
            <w:ins w:id="336" w:author="Stuart McLarnon (ESO)" w:date="2024-07-30T13:14:00Z">
              <w:r>
                <w:t>PSM Change Document</w:t>
              </w:r>
            </w:ins>
          </w:p>
        </w:tc>
        <w:tc>
          <w:tcPr>
            <w:tcW w:w="6634" w:type="dxa"/>
            <w:tcBorders>
              <w:top w:val="single" w:sz="4" w:space="0" w:color="auto"/>
              <w:left w:val="single" w:sz="4" w:space="0" w:color="auto"/>
              <w:bottom w:val="single" w:sz="4" w:space="0" w:color="auto"/>
              <w:right w:val="single" w:sz="4" w:space="0" w:color="auto"/>
            </w:tcBorders>
            <w:tcPrChange w:id="337" w:author="Stuart McLarnon (NESO)" w:date="2025-06-11T15:44:00Z" w16du:dateUtc="2025-06-11T14:44:00Z">
              <w:tcPr>
                <w:tcW w:w="6634" w:type="dxa"/>
              </w:tcPr>
            </w:tcPrChange>
          </w:tcPr>
          <w:p w14:paraId="397B4937" w14:textId="738DAE64" w:rsidR="00CE2E54" w:rsidRPr="007E0B31" w:rsidRDefault="00CE2E54" w:rsidP="00CE2E54">
            <w:pPr>
              <w:pStyle w:val="TableArial11"/>
              <w:rPr>
                <w:ins w:id="338" w:author="Stuart McLarnon (ESO)" w:date="2024-07-30T13:14:00Z"/>
                <w:rFonts w:cs="Arial"/>
              </w:rPr>
            </w:pPr>
            <w:ins w:id="339" w:author="Stuart McLarnon (ESO)" w:date="2024-07-30T13:14:00Z">
              <w:r w:rsidRPr="1FD6FC69">
                <w:rPr>
                  <w:noProof/>
                </w:rPr>
                <w:t xml:space="preserve">A document associated with a submission </w:t>
              </w:r>
              <w:r>
                <w:t xml:space="preserve">describing changes to the </w:t>
              </w:r>
              <w:r w:rsidRPr="1FD6FC69">
                <w:rPr>
                  <w:b/>
                  <w:bCs/>
                </w:rPr>
                <w:t>NETS</w:t>
              </w:r>
              <w:r>
                <w:t xml:space="preserve"> or </w:t>
              </w:r>
              <w:r w:rsidRPr="1FD6FC69">
                <w:rPr>
                  <w:b/>
                  <w:bCs/>
                </w:rPr>
                <w:t>Network Operator’s</w:t>
              </w:r>
              <w:r>
                <w:t xml:space="preserve"> system or its operation and changes to the assumptions</w:t>
              </w:r>
            </w:ins>
            <w:ins w:id="340" w:author="Stuart McLarnon (NESO)" w:date="2025-02-28T10:12:00Z">
              <w:r>
                <w:t xml:space="preserve">, as described in the </w:t>
              </w:r>
              <w:r w:rsidRPr="1FD6FC69">
                <w:rPr>
                  <w:b/>
                  <w:bCs/>
                </w:rPr>
                <w:t>PSM Scenario Document</w:t>
              </w:r>
              <w:r>
                <w:t>,</w:t>
              </w:r>
            </w:ins>
            <w:ins w:id="341" w:author="Stuart McLarnon (ESO)" w:date="2024-07-30T13:14:00Z">
              <w:r>
                <w:t xml:space="preserve"> used in the creation of a </w:t>
              </w:r>
              <w:r w:rsidRPr="1FD6FC69">
                <w:rPr>
                  <w:b/>
                  <w:bCs/>
                </w:rPr>
                <w:t>Solved PSM</w:t>
              </w:r>
              <w:r>
                <w:t xml:space="preserve"> and/or the associated schedules forming part of the periodic information exchanges.  </w:t>
              </w:r>
              <w:r w:rsidRPr="1FD6FC69">
                <w:rPr>
                  <w:noProof/>
                </w:rPr>
                <w:t>Additional detail is provided in PC.G.</w:t>
              </w:r>
            </w:ins>
            <w:ins w:id="342" w:author="Stuart McLarnon (NESO)" w:date="2024-12-04T09:25:00Z">
              <w:r w:rsidRPr="1FD6FC69">
                <w:rPr>
                  <w:noProof/>
                </w:rPr>
                <w:t>6</w:t>
              </w:r>
            </w:ins>
            <w:ins w:id="343" w:author="Stuart McLarnon (NESO)" w:date="2025-02-20T15:59:00Z">
              <w:r w:rsidRPr="1FD6FC69">
                <w:rPr>
                  <w:noProof/>
                </w:rPr>
                <w:t>.</w:t>
              </w:r>
            </w:ins>
          </w:p>
        </w:tc>
      </w:tr>
      <w:tr w:rsidR="00CE2E54" w:rsidRPr="007E0B31" w14:paraId="34C516B3" w14:textId="77777777" w:rsidTr="00771070">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344" w:author="Stuart McLarnon (NESO)" w:date="2025-06-11T15:44:00Z" w16du:dateUtc="2025-06-11T14:4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345" w:author="Stuart McLarnon (ESO)" w:date="2024-07-30T13:14:00Z"/>
          <w:trPrChange w:id="346" w:author="Stuart McLarnon (NESO)" w:date="2025-06-11T15:44:00Z" w16du:dateUtc="2025-06-11T14:44:00Z">
            <w:trPr>
              <w:gridAfter w:val="0"/>
              <w:wAfter w:w="610" w:type="dxa"/>
              <w:cantSplit/>
            </w:trPr>
          </w:trPrChange>
        </w:trPr>
        <w:tc>
          <w:tcPr>
            <w:tcW w:w="2884" w:type="dxa"/>
            <w:tcBorders>
              <w:top w:val="single" w:sz="4" w:space="0" w:color="auto"/>
              <w:left w:val="single" w:sz="4" w:space="0" w:color="auto"/>
              <w:bottom w:val="single" w:sz="4" w:space="0" w:color="auto"/>
              <w:right w:val="single" w:sz="4" w:space="0" w:color="auto"/>
            </w:tcBorders>
            <w:tcPrChange w:id="347" w:author="Stuart McLarnon (NESO)" w:date="2025-06-11T15:44:00Z" w16du:dateUtc="2025-06-11T14:44:00Z">
              <w:tcPr>
                <w:tcW w:w="2884" w:type="dxa"/>
                <w:gridSpan w:val="5"/>
              </w:tcPr>
            </w:tcPrChange>
          </w:tcPr>
          <w:p w14:paraId="71BC2302" w14:textId="46D8CF81" w:rsidR="00CE2E54" w:rsidRPr="007E0B31" w:rsidRDefault="00CE2E54" w:rsidP="00CE2E54">
            <w:pPr>
              <w:pStyle w:val="Arial11Bold"/>
              <w:rPr>
                <w:ins w:id="348" w:author="Stuart McLarnon (ESO)" w:date="2024-07-30T13:14:00Z"/>
                <w:rFonts w:cs="Arial"/>
              </w:rPr>
            </w:pPr>
            <w:ins w:id="349" w:author="Stuart McLarnon (ESO)" w:date="2024-07-30T13:14:00Z">
              <w:r w:rsidRPr="009D62AD">
                <w:rPr>
                  <w:bCs/>
                </w:rPr>
                <w:t>PSM Implementation Date</w:t>
              </w:r>
            </w:ins>
          </w:p>
        </w:tc>
        <w:tc>
          <w:tcPr>
            <w:tcW w:w="6634" w:type="dxa"/>
            <w:tcBorders>
              <w:top w:val="single" w:sz="4" w:space="0" w:color="auto"/>
              <w:left w:val="single" w:sz="4" w:space="0" w:color="auto"/>
              <w:bottom w:val="single" w:sz="4" w:space="0" w:color="auto"/>
              <w:right w:val="single" w:sz="4" w:space="0" w:color="auto"/>
            </w:tcBorders>
            <w:tcPrChange w:id="350" w:author="Stuart McLarnon (NESO)" w:date="2025-06-11T15:44:00Z" w16du:dateUtc="2025-06-11T14:44:00Z">
              <w:tcPr>
                <w:tcW w:w="6634" w:type="dxa"/>
              </w:tcPr>
            </w:tcPrChange>
          </w:tcPr>
          <w:p w14:paraId="5997EF53" w14:textId="45D44508" w:rsidR="00CE2E54" w:rsidRPr="007E0B31" w:rsidRDefault="00CE2E54" w:rsidP="00CE2E54">
            <w:pPr>
              <w:pStyle w:val="TableArial11"/>
              <w:rPr>
                <w:ins w:id="351" w:author="Stuart McLarnon (ESO)" w:date="2024-07-30T13:14:00Z"/>
                <w:rFonts w:cs="Arial"/>
              </w:rPr>
            </w:pPr>
            <w:ins w:id="352" w:author="Stuart McLarnon (ESO)" w:date="2024-07-30T13:14:00Z">
              <w:r w:rsidRPr="00765F42">
                <w:rPr>
                  <w:rFonts w:cs="Arial"/>
                  <w:lang w:eastAsia="en-GB"/>
                </w:rPr>
                <w:t>1</w:t>
              </w:r>
              <w:r w:rsidRPr="00765F42">
                <w:rPr>
                  <w:rFonts w:cs="Arial"/>
                  <w:vertAlign w:val="superscript"/>
                  <w:lang w:eastAsia="en-GB"/>
                </w:rPr>
                <w:t>st</w:t>
              </w:r>
              <w:r w:rsidRPr="00765F42">
                <w:rPr>
                  <w:rFonts w:cs="Arial"/>
                  <w:lang w:eastAsia="en-GB"/>
                </w:rPr>
                <w:t xml:space="preserve"> January 202</w:t>
              </w:r>
              <w:del w:id="353" w:author="Stuart McLarnon (NESO)" w:date="2025-05-16T13:19:00Z" w16du:dateUtc="2025-05-16T12:19:00Z">
                <w:r w:rsidRPr="00765F42" w:rsidDel="00614601">
                  <w:rPr>
                    <w:rFonts w:cs="Arial"/>
                    <w:lang w:eastAsia="en-GB"/>
                  </w:rPr>
                  <w:delText>6</w:delText>
                </w:r>
              </w:del>
            </w:ins>
            <w:ins w:id="354" w:author="Stuart McLarnon (NESO)" w:date="2025-05-16T13:19:00Z" w16du:dateUtc="2025-05-16T12:19:00Z">
              <w:r w:rsidRPr="00765F42">
                <w:rPr>
                  <w:rFonts w:cs="Arial"/>
                  <w:lang w:eastAsia="en-GB"/>
                </w:rPr>
                <w:t>7</w:t>
              </w:r>
            </w:ins>
            <w:ins w:id="355" w:author="Stuart McLarnon (ESO)" w:date="2024-07-30T13:14:00Z">
              <w:r w:rsidRPr="1FD6FC69">
                <w:rPr>
                  <w:rFonts w:cs="Arial"/>
                  <w:lang w:eastAsia="en-GB"/>
                </w:rPr>
                <w:t xml:space="preserve"> unless otherwise agreed in accordance with PC</w:t>
              </w:r>
            </w:ins>
            <w:ins w:id="356" w:author="Stuart McLarnon (NESO)" w:date="2025-05-16T13:19:00Z" w16du:dateUtc="2025-05-16T12:19:00Z">
              <w:r>
                <w:rPr>
                  <w:rFonts w:cs="Arial"/>
                  <w:lang w:eastAsia="en-GB"/>
                </w:rPr>
                <w:t>.</w:t>
              </w:r>
            </w:ins>
            <w:ins w:id="357" w:author="Stuart McLarnon (ESO)" w:date="2024-07-30T13:14:00Z">
              <w:r w:rsidRPr="1FD6FC69">
                <w:rPr>
                  <w:rFonts w:cs="Arial"/>
                  <w:lang w:eastAsia="en-GB"/>
                </w:rPr>
                <w:t>3.1.</w:t>
              </w:r>
            </w:ins>
            <w:ins w:id="358" w:author="Stuart McLarnon (NESO)" w:date="2025-02-28T10:27:00Z">
              <w:r w:rsidRPr="1FD6FC69">
                <w:rPr>
                  <w:rFonts w:cs="Arial"/>
                  <w:lang w:eastAsia="en-GB"/>
                </w:rPr>
                <w:t>1.</w:t>
              </w:r>
            </w:ins>
            <w:ins w:id="359" w:author="Stuart McLarnon (ESO)" w:date="2024-07-30T13:14:00Z">
              <w:r w:rsidRPr="1FD6FC69">
                <w:rPr>
                  <w:rFonts w:cs="Arial"/>
                  <w:lang w:eastAsia="en-GB"/>
                </w:rPr>
                <w:t>2.</w:t>
              </w:r>
            </w:ins>
          </w:p>
        </w:tc>
      </w:tr>
      <w:tr w:rsidR="00CE2E54" w:rsidRPr="007E0B31" w14:paraId="266F419D" w14:textId="77777777" w:rsidTr="00771070">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360" w:author="Stuart McLarnon (NESO)" w:date="2025-06-11T15:44:00Z" w16du:dateUtc="2025-06-11T14:4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361" w:author="Stuart McLarnon (ESO)" w:date="2024-07-30T13:14:00Z"/>
          <w:trPrChange w:id="362" w:author="Stuart McLarnon (NESO)" w:date="2025-06-11T15:44:00Z" w16du:dateUtc="2025-06-11T14:44:00Z">
            <w:trPr>
              <w:gridAfter w:val="0"/>
              <w:wAfter w:w="610" w:type="dxa"/>
              <w:cantSplit/>
            </w:trPr>
          </w:trPrChange>
        </w:trPr>
        <w:tc>
          <w:tcPr>
            <w:tcW w:w="2884" w:type="dxa"/>
            <w:tcBorders>
              <w:top w:val="single" w:sz="4" w:space="0" w:color="auto"/>
              <w:left w:val="single" w:sz="4" w:space="0" w:color="auto"/>
              <w:bottom w:val="single" w:sz="4" w:space="0" w:color="auto"/>
              <w:right w:val="single" w:sz="4" w:space="0" w:color="auto"/>
            </w:tcBorders>
            <w:tcPrChange w:id="363" w:author="Stuart McLarnon (NESO)" w:date="2025-06-11T15:44:00Z" w16du:dateUtc="2025-06-11T14:44:00Z">
              <w:tcPr>
                <w:tcW w:w="2884" w:type="dxa"/>
                <w:gridSpan w:val="5"/>
              </w:tcPr>
            </w:tcPrChange>
          </w:tcPr>
          <w:p w14:paraId="38542D27" w14:textId="03F68A12" w:rsidR="00CE2E54" w:rsidRPr="007E0B31" w:rsidRDefault="00CE2E54" w:rsidP="00CE2E54">
            <w:pPr>
              <w:pStyle w:val="Arial11Bold"/>
              <w:rPr>
                <w:ins w:id="364" w:author="Stuart McLarnon (ESO)" w:date="2024-07-30T13:14:00Z"/>
                <w:rFonts w:cs="Arial"/>
              </w:rPr>
            </w:pPr>
            <w:ins w:id="365" w:author="Stuart McLarnon (ESO)" w:date="2024-07-30T13:14:00Z">
              <w:r w:rsidRPr="009D62AD">
                <w:rPr>
                  <w:bCs/>
                </w:rPr>
                <w:t>PSM Interface Node</w:t>
              </w:r>
            </w:ins>
          </w:p>
        </w:tc>
        <w:tc>
          <w:tcPr>
            <w:tcW w:w="6634" w:type="dxa"/>
            <w:tcBorders>
              <w:top w:val="single" w:sz="4" w:space="0" w:color="auto"/>
              <w:left w:val="single" w:sz="4" w:space="0" w:color="auto"/>
              <w:bottom w:val="single" w:sz="4" w:space="0" w:color="auto"/>
              <w:right w:val="single" w:sz="4" w:space="0" w:color="auto"/>
            </w:tcBorders>
            <w:tcPrChange w:id="366" w:author="Stuart McLarnon (NESO)" w:date="2025-06-11T15:44:00Z" w16du:dateUtc="2025-06-11T14:44:00Z">
              <w:tcPr>
                <w:tcW w:w="6634" w:type="dxa"/>
              </w:tcPr>
            </w:tcPrChange>
          </w:tcPr>
          <w:p w14:paraId="1054F608" w14:textId="241B979A" w:rsidR="00CE2E54" w:rsidRPr="007E0B31" w:rsidRDefault="00CE2E54" w:rsidP="00CE2E54">
            <w:pPr>
              <w:pStyle w:val="TableArial11"/>
              <w:rPr>
                <w:ins w:id="367" w:author="Stuart McLarnon (ESO)" w:date="2024-07-30T13:14:00Z"/>
                <w:rFonts w:cs="Arial"/>
              </w:rPr>
            </w:pPr>
            <w:ins w:id="368" w:author="Stuart McLarnon (ESO)" w:date="2024-07-30T13:14:00Z">
              <w:r w:rsidRPr="009D62AD">
                <w:t>A point in an interconnected electrical system model that defines the boundary either side of which different parties are responsible for data.</w:t>
              </w:r>
            </w:ins>
          </w:p>
        </w:tc>
      </w:tr>
      <w:tr w:rsidR="00CE2E54" w:rsidRPr="007E0B31" w14:paraId="6874A7E2" w14:textId="77777777" w:rsidTr="00771070">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369" w:author="Stuart McLarnon (NESO)" w:date="2025-06-11T15:44:00Z" w16du:dateUtc="2025-06-11T14:4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370" w:author="Stuart McLarnon (ESO)" w:date="2024-07-30T13:13:00Z"/>
          <w:trPrChange w:id="371" w:author="Stuart McLarnon (NESO)" w:date="2025-06-11T15:44:00Z" w16du:dateUtc="2025-06-11T14:44:00Z">
            <w:trPr>
              <w:gridAfter w:val="0"/>
              <w:wAfter w:w="610" w:type="dxa"/>
              <w:cantSplit/>
            </w:trPr>
          </w:trPrChange>
        </w:trPr>
        <w:tc>
          <w:tcPr>
            <w:tcW w:w="2884" w:type="dxa"/>
            <w:tcBorders>
              <w:top w:val="single" w:sz="4" w:space="0" w:color="auto"/>
              <w:left w:val="single" w:sz="4" w:space="0" w:color="auto"/>
              <w:bottom w:val="single" w:sz="4" w:space="0" w:color="auto"/>
              <w:right w:val="single" w:sz="4" w:space="0" w:color="auto"/>
            </w:tcBorders>
            <w:tcPrChange w:id="372" w:author="Stuart McLarnon (NESO)" w:date="2025-06-11T15:44:00Z" w16du:dateUtc="2025-06-11T14:44:00Z">
              <w:tcPr>
                <w:tcW w:w="2884" w:type="dxa"/>
                <w:gridSpan w:val="5"/>
              </w:tcPr>
            </w:tcPrChange>
          </w:tcPr>
          <w:p w14:paraId="376F8785" w14:textId="5193B839" w:rsidR="00CE2E54" w:rsidRPr="007E0B31" w:rsidRDefault="00CE2E54" w:rsidP="00CE2E54">
            <w:pPr>
              <w:pStyle w:val="Arial11Bold"/>
              <w:rPr>
                <w:ins w:id="373" w:author="Stuart McLarnon (ESO)" w:date="2024-07-30T13:13:00Z"/>
                <w:rFonts w:cs="Arial"/>
              </w:rPr>
            </w:pPr>
            <w:ins w:id="374" w:author="Stuart McLarnon (ESO)" w:date="2024-07-30T13:14:00Z">
              <w:r w:rsidRPr="009D62AD">
                <w:rPr>
                  <w:bCs/>
                  <w:noProof/>
                </w:rPr>
                <w:t>PSM Scenario Document</w:t>
              </w:r>
            </w:ins>
          </w:p>
        </w:tc>
        <w:tc>
          <w:tcPr>
            <w:tcW w:w="6634" w:type="dxa"/>
            <w:tcBorders>
              <w:top w:val="single" w:sz="4" w:space="0" w:color="auto"/>
              <w:left w:val="single" w:sz="4" w:space="0" w:color="auto"/>
              <w:bottom w:val="single" w:sz="4" w:space="0" w:color="auto"/>
              <w:right w:val="single" w:sz="4" w:space="0" w:color="auto"/>
            </w:tcBorders>
            <w:tcPrChange w:id="375" w:author="Stuart McLarnon (NESO)" w:date="2025-06-11T15:44:00Z" w16du:dateUtc="2025-06-11T14:44:00Z">
              <w:tcPr>
                <w:tcW w:w="6634" w:type="dxa"/>
              </w:tcPr>
            </w:tcPrChange>
          </w:tcPr>
          <w:p w14:paraId="4CAEC97D" w14:textId="6514C522" w:rsidR="00CE2E54" w:rsidRPr="007E0B31" w:rsidRDefault="00CE2E54" w:rsidP="00CE2E54">
            <w:pPr>
              <w:pStyle w:val="TableArial11"/>
              <w:rPr>
                <w:ins w:id="376" w:author="Stuart McLarnon (ESO)" w:date="2024-07-30T13:13:00Z"/>
                <w:rFonts w:cs="Arial"/>
              </w:rPr>
            </w:pPr>
            <w:ins w:id="377" w:author="Stuart McLarnon (ESO)" w:date="2024-07-30T13:14:00Z">
              <w:r w:rsidRPr="57E8CC90">
                <w:rPr>
                  <w:noProof/>
                </w:rPr>
                <w:t>A document associated with a submission which provides</w:t>
              </w:r>
              <w:r>
                <w:t xml:space="preserve"> information relating to the assumptions used in preparation of the </w:t>
              </w:r>
            </w:ins>
            <w:ins w:id="378" w:author="Stuart McLarnon (NESO)" w:date="2025-02-20T15:59:00Z" w16du:dateUtc="2025-02-20T15:59:00Z">
              <w:r>
                <w:rPr>
                  <w:b/>
                  <w:bCs/>
                </w:rPr>
                <w:t>S</w:t>
              </w:r>
            </w:ins>
            <w:ins w:id="379" w:author="Stuart McLarnon (ESO)" w:date="2024-07-30T13:14:00Z">
              <w:del w:id="380" w:author="Stuart McLarnon (NESO)" w:date="2025-02-20T15:59:00Z" w16du:dateUtc="2025-02-20T15:59:00Z">
                <w:r w:rsidRPr="00A85CFB" w:rsidDel="00A85CFB">
                  <w:rPr>
                    <w:b/>
                    <w:bCs/>
                    <w:rPrChange w:id="381" w:author="Stuart McLarnon (NESO)" w:date="2025-02-20T15:59:00Z" w16du:dateUtc="2025-02-20T15:59:00Z">
                      <w:rPr/>
                    </w:rPrChange>
                  </w:rPr>
                  <w:delText>s</w:delText>
                </w:r>
              </w:del>
              <w:r w:rsidRPr="00A85CFB">
                <w:rPr>
                  <w:b/>
                  <w:bCs/>
                  <w:rPrChange w:id="382" w:author="Stuart McLarnon (NESO)" w:date="2025-02-20T15:59:00Z" w16du:dateUtc="2025-02-20T15:59:00Z">
                    <w:rPr/>
                  </w:rPrChange>
                </w:rPr>
                <w:t>olved</w:t>
              </w:r>
              <w:r>
                <w:t xml:space="preserve"> </w:t>
              </w:r>
              <w:r w:rsidRPr="57E8CC90">
                <w:rPr>
                  <w:b/>
                  <w:bCs/>
                </w:rPr>
                <w:t>PSM</w:t>
              </w:r>
              <w:r>
                <w:t xml:space="preserve"> and the associated schedules. Additional detail is provided in PC.G.</w:t>
              </w:r>
            </w:ins>
            <w:ins w:id="383" w:author="Stuart McLarnon (NESO)" w:date="2024-12-04T09:26:00Z">
              <w:r>
                <w:t>5</w:t>
              </w:r>
            </w:ins>
            <w:ins w:id="384" w:author="Stuart McLarnon (ESO)" w:date="2024-07-30T13:14:00Z">
              <w:r w:rsidRPr="57E8CC90">
                <w:rPr>
                  <w:noProof/>
                </w:rPr>
                <w:t>.</w:t>
              </w:r>
            </w:ins>
          </w:p>
        </w:tc>
      </w:tr>
      <w:tr w:rsidR="00CE2E54" w:rsidRPr="007E0B31" w14:paraId="0D949FA8" w14:textId="77777777" w:rsidTr="56B5777B">
        <w:trPr>
          <w:cantSplit/>
        </w:trPr>
        <w:tc>
          <w:tcPr>
            <w:tcW w:w="2884" w:type="dxa"/>
          </w:tcPr>
          <w:p w14:paraId="5ABFB0B8" w14:textId="1B073C6D" w:rsidR="00CE2E54" w:rsidRPr="007E0B31" w:rsidRDefault="00CE2E54" w:rsidP="00CE2E54">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479C89EA" w:rsidR="00CE2E54" w:rsidRPr="007E0B31" w:rsidRDefault="00CE2E54" w:rsidP="00CE2E54">
            <w:pPr>
              <w:pStyle w:val="TableArial11"/>
              <w:rPr>
                <w:rFonts w:cs="Arial"/>
              </w:rPr>
            </w:pPr>
            <w:r w:rsidRPr="57E8CC90">
              <w:rPr>
                <w:rFonts w:cs="Arial"/>
              </w:rPr>
              <w:t>A hydro unit in which water can be raised by means of pumps and stored to be used for the generation of electrical energy</w:t>
            </w:r>
            <w:del w:id="385" w:author="Stuart McLarnon (NESO)" w:date="2024-12-04T09:26:00Z">
              <w:r w:rsidRPr="57E8CC90" w:rsidDel="00F01E2A">
                <w:rPr>
                  <w:rFonts w:cs="Arial"/>
                </w:rPr>
                <w:delText>;</w:delText>
              </w:r>
            </w:del>
            <w:ins w:id="386" w:author="Stuart McLarnon (NESO)" w:date="2024-12-04T09:26:00Z">
              <w:r>
                <w:rPr>
                  <w:rFonts w:cs="Arial"/>
                </w:rPr>
                <w:t>.</w:t>
              </w:r>
            </w:ins>
          </w:p>
        </w:tc>
      </w:tr>
      <w:tr w:rsidR="00CE2E54" w:rsidRPr="007E0B31" w14:paraId="763F95A9" w14:textId="77777777" w:rsidTr="56B5777B">
        <w:trPr>
          <w:cantSplit/>
        </w:trPr>
        <w:tc>
          <w:tcPr>
            <w:tcW w:w="2884" w:type="dxa"/>
          </w:tcPr>
          <w:p w14:paraId="3489E2F3" w14:textId="4937B4CF" w:rsidR="00CE2E54" w:rsidRPr="007E0B31" w:rsidRDefault="00CE2E54" w:rsidP="00CE2E54">
            <w:pPr>
              <w:pStyle w:val="Arial11Bold"/>
              <w:rPr>
                <w:rFonts w:cs="Arial"/>
              </w:rPr>
            </w:pPr>
            <w:r>
              <w:t>Pumped Storage Generating Unit</w:t>
            </w:r>
          </w:p>
        </w:tc>
        <w:tc>
          <w:tcPr>
            <w:tcW w:w="6634" w:type="dxa"/>
          </w:tcPr>
          <w:p w14:paraId="28D45EA5" w14:textId="7D9D302F" w:rsidR="00CE2E54" w:rsidRPr="00F01E2A" w:rsidRDefault="00CE2E54" w:rsidP="00CE2E54">
            <w:pPr>
              <w:pStyle w:val="TableArial11"/>
              <w:rPr>
                <w:rFonts w:cs="Arial"/>
              </w:rPr>
            </w:pPr>
            <w:r>
              <w:t xml:space="preserve">A </w:t>
            </w:r>
            <w:r w:rsidRPr="57E8CC90">
              <w:rPr>
                <w:b/>
                <w:bCs/>
              </w:rPr>
              <w:t>Generating Unit</w:t>
            </w:r>
            <w:r>
              <w:t xml:space="preserve"> at a </w:t>
            </w:r>
            <w:r w:rsidRPr="57E8CC90">
              <w:rPr>
                <w:b/>
                <w:bCs/>
              </w:rPr>
              <w:t>Pumped Storage Plant</w:t>
            </w:r>
            <w:ins w:id="387" w:author="Stuart McLarnon (NESO)" w:date="2024-12-04T09:27:00Z">
              <w:r>
                <w:t>.</w:t>
              </w:r>
            </w:ins>
          </w:p>
        </w:tc>
      </w:tr>
      <w:tr w:rsidR="00CE2E54" w:rsidRPr="007E0B31" w14:paraId="1F4EB396" w14:textId="77777777" w:rsidTr="56B5777B">
        <w:trPr>
          <w:cantSplit/>
        </w:trPr>
        <w:tc>
          <w:tcPr>
            <w:tcW w:w="2884" w:type="dxa"/>
          </w:tcPr>
          <w:p w14:paraId="19BDA263" w14:textId="77777777" w:rsidR="00CE2E54" w:rsidRPr="007E0B31" w:rsidRDefault="00CE2E54" w:rsidP="00CE2E54">
            <w:pPr>
              <w:pStyle w:val="Arial11Bold"/>
              <w:rPr>
                <w:rFonts w:cs="Arial"/>
              </w:rPr>
            </w:pPr>
            <w:r w:rsidRPr="007E0B31">
              <w:rPr>
                <w:rFonts w:cs="Arial"/>
              </w:rPr>
              <w:t>Pumped Storage Generator</w:t>
            </w:r>
          </w:p>
        </w:tc>
        <w:tc>
          <w:tcPr>
            <w:tcW w:w="6634" w:type="dxa"/>
          </w:tcPr>
          <w:p w14:paraId="1B0B65D7" w14:textId="77777777" w:rsidR="00CE2E54" w:rsidRPr="007E0B31" w:rsidRDefault="00CE2E54" w:rsidP="00CE2E54">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CE2E54" w:rsidRPr="007E0B31" w14:paraId="5C5DE0C2" w14:textId="77777777" w:rsidTr="56B5777B">
        <w:trPr>
          <w:cantSplit/>
        </w:trPr>
        <w:tc>
          <w:tcPr>
            <w:tcW w:w="2884" w:type="dxa"/>
          </w:tcPr>
          <w:p w14:paraId="294C4A19" w14:textId="77777777" w:rsidR="00CE2E54" w:rsidRPr="007E0B31" w:rsidRDefault="00CE2E54" w:rsidP="00CE2E54">
            <w:pPr>
              <w:pStyle w:val="Arial11Bold"/>
              <w:rPr>
                <w:rFonts w:cs="Arial"/>
              </w:rPr>
            </w:pPr>
            <w:r w:rsidRPr="007E0B31">
              <w:rPr>
                <w:rFonts w:cs="Arial"/>
              </w:rPr>
              <w:lastRenderedPageBreak/>
              <w:t>Pumped Storage Plant</w:t>
            </w:r>
          </w:p>
        </w:tc>
        <w:tc>
          <w:tcPr>
            <w:tcW w:w="6634" w:type="dxa"/>
          </w:tcPr>
          <w:p w14:paraId="6EC37B4B" w14:textId="3205A98B" w:rsidR="00CE2E54" w:rsidRPr="007E0B31" w:rsidRDefault="00CE2E54" w:rsidP="00CE2E54">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CE2E54" w:rsidRPr="007E0B31" w14:paraId="374B3C1B" w14:textId="77777777" w:rsidTr="56B5777B">
        <w:trPr>
          <w:cantSplit/>
        </w:trPr>
        <w:tc>
          <w:tcPr>
            <w:tcW w:w="2884" w:type="dxa"/>
          </w:tcPr>
          <w:p w14:paraId="18845DB4" w14:textId="77777777" w:rsidR="00CE2E54" w:rsidRPr="007E0B31" w:rsidRDefault="00CE2E54" w:rsidP="00CE2E54">
            <w:pPr>
              <w:pStyle w:val="Arial11Bold"/>
              <w:rPr>
                <w:rFonts w:cs="Arial"/>
              </w:rPr>
            </w:pPr>
            <w:r w:rsidRPr="007E0B31">
              <w:rPr>
                <w:rFonts w:cs="Arial"/>
              </w:rPr>
              <w:t>Pumped Storage Unit</w:t>
            </w:r>
          </w:p>
        </w:tc>
        <w:tc>
          <w:tcPr>
            <w:tcW w:w="6634" w:type="dxa"/>
          </w:tcPr>
          <w:p w14:paraId="290B7319" w14:textId="7CE3B4C0" w:rsidR="00CE2E54" w:rsidRPr="007E0B31" w:rsidRDefault="00CE2E54" w:rsidP="00CE2E54">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CE2E54" w:rsidRPr="007E0B31" w14:paraId="449CBA4A" w14:textId="77777777" w:rsidTr="56B5777B">
        <w:trPr>
          <w:cantSplit/>
        </w:trPr>
        <w:tc>
          <w:tcPr>
            <w:tcW w:w="2884" w:type="dxa"/>
          </w:tcPr>
          <w:p w14:paraId="5C4DB039" w14:textId="77777777" w:rsidR="00CE2E54" w:rsidRPr="007E0B31" w:rsidRDefault="00CE2E54" w:rsidP="00CE2E54">
            <w:pPr>
              <w:pStyle w:val="Arial11Bold"/>
              <w:rPr>
                <w:rFonts w:cs="Arial"/>
              </w:rPr>
            </w:pPr>
            <w:r w:rsidRPr="007E0B31">
              <w:rPr>
                <w:rFonts w:cs="Arial"/>
              </w:rPr>
              <w:t>Purchase Contracts</w:t>
            </w:r>
          </w:p>
        </w:tc>
        <w:tc>
          <w:tcPr>
            <w:tcW w:w="6634" w:type="dxa"/>
          </w:tcPr>
          <w:p w14:paraId="2B6E616F" w14:textId="77777777" w:rsidR="00CE2E54" w:rsidRPr="007E0B31" w:rsidRDefault="00CE2E54" w:rsidP="00CE2E54">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CE2E54" w:rsidRPr="007E0B31" w14:paraId="169C7FAB" w14:textId="77777777" w:rsidTr="56B5777B">
        <w:trPr>
          <w:cantSplit/>
        </w:trPr>
        <w:tc>
          <w:tcPr>
            <w:tcW w:w="2884" w:type="dxa"/>
          </w:tcPr>
          <w:p w14:paraId="4BA36FFD" w14:textId="77777777" w:rsidR="00CE2E54" w:rsidRPr="007E0B31" w:rsidRDefault="00CE2E54" w:rsidP="00CE2E54">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CE2E54" w:rsidRPr="007E0B31" w:rsidRDefault="00CE2E54" w:rsidP="00CE2E54">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CE2E54" w:rsidRPr="007E0B31" w:rsidRDefault="00CE2E54" w:rsidP="00CE2E54">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CE2E54" w:rsidRPr="007E0B31" w:rsidRDefault="00CE2E54" w:rsidP="00CE2E54">
            <w:pPr>
              <w:pStyle w:val="Level1Text"/>
              <w:tabs>
                <w:tab w:val="left" w:pos="0"/>
              </w:tabs>
              <w:ind w:left="0" w:firstLine="0"/>
              <w:rPr>
                <w:rFonts w:cs="Arial"/>
                <w:color w:val="auto"/>
              </w:rPr>
            </w:pPr>
          </w:p>
          <w:p w14:paraId="3CF8247C" w14:textId="77777777" w:rsidR="00CE2E54" w:rsidRPr="007E0B31" w:rsidDel="00FD6436" w:rsidRDefault="00CE2E54" w:rsidP="00CE2E54">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CE2E54" w:rsidRPr="007E0B31" w14:paraId="7C2E6242" w14:textId="77777777" w:rsidTr="56B5777B">
        <w:trPr>
          <w:cantSplit/>
        </w:trPr>
        <w:tc>
          <w:tcPr>
            <w:tcW w:w="2884" w:type="dxa"/>
          </w:tcPr>
          <w:p w14:paraId="68D71726" w14:textId="238986E0" w:rsidR="00CE2E54" w:rsidRPr="000B675D" w:rsidRDefault="00CE2E54" w:rsidP="00CE2E54">
            <w:pPr>
              <w:pStyle w:val="Level1Text"/>
              <w:tabs>
                <w:tab w:val="left" w:pos="0"/>
              </w:tabs>
              <w:ind w:left="0" w:firstLine="0"/>
              <w:rPr>
                <w:bCs/>
              </w:rPr>
            </w:pPr>
            <w:r w:rsidRPr="005C20E3">
              <w:rPr>
                <w:b/>
                <w:bCs/>
              </w:rPr>
              <w:t>Quick Resynchronisation Capability</w:t>
            </w:r>
          </w:p>
        </w:tc>
        <w:tc>
          <w:tcPr>
            <w:tcW w:w="6634" w:type="dxa"/>
          </w:tcPr>
          <w:p w14:paraId="1EA006B7" w14:textId="6C521691" w:rsidR="00CE2E54" w:rsidRPr="000B675D" w:rsidRDefault="00CE2E54" w:rsidP="00CE2E54">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CE2E54" w:rsidRPr="007E0B31" w14:paraId="2E8D30AC" w14:textId="77777777" w:rsidTr="56B5777B">
        <w:trPr>
          <w:cantSplit/>
        </w:trPr>
        <w:tc>
          <w:tcPr>
            <w:tcW w:w="2884" w:type="dxa"/>
          </w:tcPr>
          <w:p w14:paraId="2AB6F035" w14:textId="5D123789" w:rsidR="00CE2E54" w:rsidRPr="000B675D" w:rsidRDefault="00CE2E54" w:rsidP="00CE2E54">
            <w:pPr>
              <w:pStyle w:val="Level1Text"/>
              <w:tabs>
                <w:tab w:val="left" w:pos="0"/>
              </w:tabs>
              <w:ind w:left="0" w:firstLine="0"/>
              <w:rPr>
                <w:bCs/>
              </w:rPr>
            </w:pPr>
            <w:r w:rsidRPr="005C20E3">
              <w:rPr>
                <w:b/>
                <w:bCs/>
              </w:rPr>
              <w:t>Quick Resynchronisation Unit Test</w:t>
            </w:r>
          </w:p>
        </w:tc>
        <w:tc>
          <w:tcPr>
            <w:tcW w:w="6634" w:type="dxa"/>
          </w:tcPr>
          <w:p w14:paraId="4729ED9B" w14:textId="2438A912" w:rsidR="00CE2E54" w:rsidRPr="000B675D" w:rsidRDefault="00CE2E54" w:rsidP="00CE2E54">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CE2E54" w:rsidRPr="007E0B31" w14:paraId="42E6F9C6" w14:textId="77777777" w:rsidTr="56B5777B">
        <w:trPr>
          <w:cantSplit/>
        </w:trPr>
        <w:tc>
          <w:tcPr>
            <w:tcW w:w="2884" w:type="dxa"/>
          </w:tcPr>
          <w:p w14:paraId="07A05229" w14:textId="77777777" w:rsidR="00CE2E54" w:rsidRPr="007E0B31" w:rsidRDefault="00CE2E54" w:rsidP="00CE2E54">
            <w:pPr>
              <w:pStyle w:val="Arial11Bold"/>
              <w:rPr>
                <w:rFonts w:cs="Arial"/>
              </w:rPr>
            </w:pPr>
            <w:r w:rsidRPr="007E0B31">
              <w:rPr>
                <w:rFonts w:cs="Arial"/>
              </w:rPr>
              <w:t>Range CCGT Module</w:t>
            </w:r>
          </w:p>
        </w:tc>
        <w:tc>
          <w:tcPr>
            <w:tcW w:w="6634" w:type="dxa"/>
          </w:tcPr>
          <w:p w14:paraId="2C7C982E" w14:textId="77777777" w:rsidR="00CE2E54" w:rsidRPr="007E0B31" w:rsidRDefault="00CE2E54" w:rsidP="00CE2E54">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CE2E54" w:rsidRPr="007E0B31" w14:paraId="7556AD12" w14:textId="77777777" w:rsidTr="56B5777B">
        <w:trPr>
          <w:cantSplit/>
        </w:trPr>
        <w:tc>
          <w:tcPr>
            <w:tcW w:w="2884" w:type="dxa"/>
          </w:tcPr>
          <w:p w14:paraId="3208EB56" w14:textId="77777777" w:rsidR="00CE2E54" w:rsidRPr="007E0B31" w:rsidRDefault="00CE2E54" w:rsidP="00CE2E54">
            <w:pPr>
              <w:pStyle w:val="Arial11Bold"/>
              <w:rPr>
                <w:rFonts w:cs="Arial"/>
              </w:rPr>
            </w:pPr>
            <w:r w:rsidRPr="007E0B31">
              <w:rPr>
                <w:rFonts w:cs="Arial"/>
              </w:rPr>
              <w:t>Rated Field Voltage</w:t>
            </w:r>
          </w:p>
        </w:tc>
        <w:tc>
          <w:tcPr>
            <w:tcW w:w="6634" w:type="dxa"/>
          </w:tcPr>
          <w:p w14:paraId="1B3903E2" w14:textId="26BE47F5" w:rsidR="00CE2E54" w:rsidRPr="007E0B31" w:rsidRDefault="00CE2E54" w:rsidP="00CE2E54">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CE2E54" w:rsidRPr="007E0B31" w14:paraId="51D42A6E" w14:textId="77777777" w:rsidTr="56B5777B">
        <w:trPr>
          <w:cantSplit/>
        </w:trPr>
        <w:tc>
          <w:tcPr>
            <w:tcW w:w="2884" w:type="dxa"/>
          </w:tcPr>
          <w:p w14:paraId="193A7FAE" w14:textId="77777777" w:rsidR="00CE2E54" w:rsidRPr="007E0B31" w:rsidRDefault="00CE2E54" w:rsidP="00CE2E54">
            <w:pPr>
              <w:pStyle w:val="Arial11Bold"/>
              <w:rPr>
                <w:rFonts w:cs="Arial"/>
              </w:rPr>
            </w:pPr>
            <w:r w:rsidRPr="007E0B31">
              <w:rPr>
                <w:rFonts w:cs="Arial"/>
              </w:rPr>
              <w:lastRenderedPageBreak/>
              <w:t>Rated MW</w:t>
            </w:r>
          </w:p>
        </w:tc>
        <w:tc>
          <w:tcPr>
            <w:tcW w:w="6634" w:type="dxa"/>
          </w:tcPr>
          <w:p w14:paraId="7440FEAA" w14:textId="5AE0AD7F" w:rsidR="00CE2E54" w:rsidRPr="007E0B31" w:rsidRDefault="00CE2E54" w:rsidP="00CE2E54">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CE2E54" w:rsidRPr="007E0B31" w:rsidRDefault="00CE2E54" w:rsidP="00CE2E54">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CE2E54" w:rsidRPr="007E0B31" w:rsidRDefault="00CE2E54" w:rsidP="00CE2E54">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CE2E54" w:rsidRDefault="00CE2E54" w:rsidP="00CE2E54">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CE2E54" w:rsidRDefault="00CE2E54" w:rsidP="00CE2E54">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CE2E54" w:rsidRDefault="00CE2E54" w:rsidP="00CE2E54">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CE2E54" w:rsidRPr="007E0B31" w:rsidRDefault="00CE2E54" w:rsidP="00CE2E54">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CE2E54" w:rsidRPr="007E0B31" w14:paraId="273F78B3" w14:textId="77777777" w:rsidTr="56B5777B">
        <w:trPr>
          <w:cantSplit/>
        </w:trPr>
        <w:tc>
          <w:tcPr>
            <w:tcW w:w="2884" w:type="dxa"/>
          </w:tcPr>
          <w:p w14:paraId="536CA4E9" w14:textId="77777777" w:rsidR="00CE2E54" w:rsidRPr="007E0B31" w:rsidRDefault="00CE2E54" w:rsidP="00CE2E54">
            <w:pPr>
              <w:pStyle w:val="Arial11Bold"/>
              <w:rPr>
                <w:rFonts w:cs="Arial"/>
              </w:rPr>
            </w:pPr>
            <w:r w:rsidRPr="007E0B31">
              <w:rPr>
                <w:rFonts w:cs="Arial"/>
              </w:rPr>
              <w:t>Reactive Despatch Instruction</w:t>
            </w:r>
          </w:p>
        </w:tc>
        <w:tc>
          <w:tcPr>
            <w:tcW w:w="6634" w:type="dxa"/>
          </w:tcPr>
          <w:p w14:paraId="09FF6E84" w14:textId="77777777" w:rsidR="00CE2E54" w:rsidRPr="007E0B31" w:rsidRDefault="00CE2E54" w:rsidP="00CE2E54">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CE2E54" w:rsidRPr="007E0B31" w14:paraId="109CC66C" w14:textId="77777777" w:rsidTr="56B5777B">
        <w:trPr>
          <w:cantSplit/>
        </w:trPr>
        <w:tc>
          <w:tcPr>
            <w:tcW w:w="2884" w:type="dxa"/>
          </w:tcPr>
          <w:p w14:paraId="49062E17" w14:textId="77777777" w:rsidR="00CE2E54" w:rsidRPr="007E0B31" w:rsidRDefault="00CE2E54" w:rsidP="00CE2E54">
            <w:pPr>
              <w:pStyle w:val="Arial11Bold"/>
              <w:rPr>
                <w:rFonts w:cs="Arial"/>
              </w:rPr>
            </w:pPr>
            <w:r w:rsidRPr="007E0B31">
              <w:rPr>
                <w:rFonts w:cs="Arial"/>
              </w:rPr>
              <w:t>Reactive Despatch Network Restriction</w:t>
            </w:r>
          </w:p>
        </w:tc>
        <w:tc>
          <w:tcPr>
            <w:tcW w:w="6634" w:type="dxa"/>
          </w:tcPr>
          <w:p w14:paraId="0D22F1A4" w14:textId="6CDB39AC" w:rsidR="00CE2E54" w:rsidRPr="007E0B31" w:rsidRDefault="00CE2E54" w:rsidP="00CE2E54">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CE2E54" w:rsidRPr="0079139F" w14:paraId="41F1D243" w14:textId="77777777" w:rsidTr="56B5777B">
        <w:trPr>
          <w:cantSplit/>
        </w:trPr>
        <w:tc>
          <w:tcPr>
            <w:tcW w:w="2884" w:type="dxa"/>
          </w:tcPr>
          <w:p w14:paraId="09E990EB" w14:textId="53E66CB7" w:rsidR="00CE2E54" w:rsidRPr="0079139F" w:rsidRDefault="00CE2E54" w:rsidP="00CE2E54">
            <w:pPr>
              <w:pStyle w:val="Arial11Bold"/>
              <w:rPr>
                <w:rFonts w:cs="Arial"/>
              </w:rPr>
            </w:pPr>
            <w:r>
              <w:rPr>
                <w:rFonts w:cs="Arial"/>
              </w:rPr>
              <w:t>Reactive Despatch to Zero Mvar Network Restriction</w:t>
            </w:r>
          </w:p>
        </w:tc>
        <w:tc>
          <w:tcPr>
            <w:tcW w:w="6634" w:type="dxa"/>
          </w:tcPr>
          <w:p w14:paraId="606947BC" w14:textId="0AF66AB6" w:rsidR="00CE2E54" w:rsidRPr="0079139F" w:rsidRDefault="00CE2E54" w:rsidP="00CE2E54">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CE2E54" w:rsidRPr="007E0B31" w14:paraId="46314AF8" w14:textId="77777777" w:rsidTr="56B5777B">
        <w:trPr>
          <w:cantSplit/>
        </w:trPr>
        <w:tc>
          <w:tcPr>
            <w:tcW w:w="2884" w:type="dxa"/>
          </w:tcPr>
          <w:p w14:paraId="6974C64B" w14:textId="77777777" w:rsidR="00CE2E54" w:rsidRPr="007E0B31" w:rsidRDefault="00CE2E54" w:rsidP="00CE2E54">
            <w:pPr>
              <w:pStyle w:val="Arial11Bold"/>
              <w:rPr>
                <w:rFonts w:cs="Arial"/>
              </w:rPr>
            </w:pPr>
            <w:r w:rsidRPr="007E0B31">
              <w:rPr>
                <w:rFonts w:cs="Arial"/>
              </w:rPr>
              <w:t>Reactive Energy</w:t>
            </w:r>
          </w:p>
        </w:tc>
        <w:tc>
          <w:tcPr>
            <w:tcW w:w="6634" w:type="dxa"/>
          </w:tcPr>
          <w:p w14:paraId="3FE819C4" w14:textId="77777777" w:rsidR="00CE2E54" w:rsidRPr="007E0B31" w:rsidRDefault="00CE2E54" w:rsidP="00CE2E54">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CE2E54" w:rsidRPr="007E0B31" w14:paraId="4C6A9206" w14:textId="77777777" w:rsidTr="56B5777B">
        <w:trPr>
          <w:cantSplit/>
        </w:trPr>
        <w:tc>
          <w:tcPr>
            <w:tcW w:w="2884" w:type="dxa"/>
          </w:tcPr>
          <w:p w14:paraId="6C15F2F8" w14:textId="77777777" w:rsidR="00CE2E54" w:rsidRPr="007E0B31" w:rsidRDefault="00CE2E54" w:rsidP="00CE2E54">
            <w:pPr>
              <w:pStyle w:val="Arial11Bold"/>
              <w:rPr>
                <w:rFonts w:cs="Arial"/>
              </w:rPr>
            </w:pPr>
            <w:r w:rsidRPr="007E0B31">
              <w:rPr>
                <w:rFonts w:cs="Arial"/>
              </w:rPr>
              <w:lastRenderedPageBreak/>
              <w:t>Reactive Power</w:t>
            </w:r>
          </w:p>
        </w:tc>
        <w:tc>
          <w:tcPr>
            <w:tcW w:w="6634" w:type="dxa"/>
          </w:tcPr>
          <w:p w14:paraId="2116FCFF" w14:textId="77777777" w:rsidR="00CE2E54" w:rsidRPr="007E0B31" w:rsidRDefault="00CE2E54" w:rsidP="00CE2E54">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CE2E54" w:rsidRPr="007E0B31" w:rsidRDefault="00CE2E54" w:rsidP="00CE2E54">
            <w:pPr>
              <w:pStyle w:val="TableArial11"/>
              <w:rPr>
                <w:rFonts w:cs="Arial"/>
              </w:rPr>
            </w:pPr>
            <w:r w:rsidRPr="007E0B31">
              <w:rPr>
                <w:rFonts w:cs="Arial"/>
              </w:rPr>
              <w:t>1000 VAr = 1 kVAr</w:t>
            </w:r>
          </w:p>
          <w:p w14:paraId="0418F48E" w14:textId="31407A1D" w:rsidR="00CE2E54" w:rsidRPr="007E0B31" w:rsidRDefault="00CE2E54" w:rsidP="00CE2E54">
            <w:pPr>
              <w:pStyle w:val="TableArial11"/>
              <w:rPr>
                <w:rFonts w:cs="Arial"/>
              </w:rPr>
            </w:pPr>
            <w:r w:rsidRPr="007E0B31">
              <w:rPr>
                <w:rFonts w:cs="Arial"/>
              </w:rPr>
              <w:t xml:space="preserve">1000 kVAr = 1 </w:t>
            </w:r>
            <w:r w:rsidRPr="0079139F">
              <w:rPr>
                <w:rFonts w:cs="Arial"/>
              </w:rPr>
              <w:t>MVAr</w:t>
            </w:r>
          </w:p>
        </w:tc>
      </w:tr>
      <w:tr w:rsidR="00CE2E54" w:rsidRPr="007E0B31" w14:paraId="3CD853A2" w14:textId="77777777" w:rsidTr="56B5777B">
        <w:trPr>
          <w:cantSplit/>
        </w:trPr>
        <w:tc>
          <w:tcPr>
            <w:tcW w:w="2884" w:type="dxa"/>
          </w:tcPr>
          <w:p w14:paraId="2F70D0FD" w14:textId="77777777" w:rsidR="00CE2E54" w:rsidRPr="007E0B31" w:rsidRDefault="00CE2E54" w:rsidP="00CE2E54">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CE2E54" w:rsidRPr="007E0B31" w:rsidRDefault="00CE2E54" w:rsidP="00CE2E54">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CE2E54" w:rsidRPr="007E0B31" w14:paraId="0FE2CCF3" w14:textId="77777777" w:rsidTr="56B5777B">
        <w:trPr>
          <w:cantSplit/>
        </w:trPr>
        <w:tc>
          <w:tcPr>
            <w:tcW w:w="2884" w:type="dxa"/>
          </w:tcPr>
          <w:p w14:paraId="4CA01335" w14:textId="11F1E4DD" w:rsidR="00CE2E54" w:rsidRPr="007E0B31" w:rsidRDefault="00CE2E54" w:rsidP="00CE2E54">
            <w:pPr>
              <w:pStyle w:val="Arial11Bold"/>
              <w:rPr>
                <w:rFonts w:cs="Arial"/>
              </w:rPr>
            </w:pPr>
            <w:r>
              <w:t>Regenerative Braking</w:t>
            </w:r>
          </w:p>
        </w:tc>
        <w:tc>
          <w:tcPr>
            <w:tcW w:w="6634" w:type="dxa"/>
          </w:tcPr>
          <w:p w14:paraId="340DC8F2" w14:textId="18ACDBC8" w:rsidR="00CE2E54" w:rsidRPr="007E0B31" w:rsidRDefault="00CE2E54" w:rsidP="00CE2E54">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CE2E54" w:rsidRPr="007E0B31" w14:paraId="02810D1E" w14:textId="77777777" w:rsidTr="56B5777B">
        <w:trPr>
          <w:cantSplit/>
        </w:trPr>
        <w:tc>
          <w:tcPr>
            <w:tcW w:w="2884" w:type="dxa"/>
          </w:tcPr>
          <w:p w14:paraId="520D388E" w14:textId="77777777" w:rsidR="00CE2E54" w:rsidRPr="007E0B31" w:rsidRDefault="00CE2E54" w:rsidP="00CE2E54">
            <w:pPr>
              <w:pStyle w:val="Arial11Bold"/>
              <w:rPr>
                <w:rFonts w:cs="Arial"/>
              </w:rPr>
            </w:pPr>
            <w:r w:rsidRPr="007E0B31">
              <w:rPr>
                <w:rFonts w:cs="Arial"/>
              </w:rPr>
              <w:lastRenderedPageBreak/>
              <w:t>Registered Capacity</w:t>
            </w:r>
          </w:p>
        </w:tc>
        <w:tc>
          <w:tcPr>
            <w:tcW w:w="6634" w:type="dxa"/>
          </w:tcPr>
          <w:p w14:paraId="603F7D18" w14:textId="77777777" w:rsidR="00CE2E54" w:rsidRPr="007E0B31" w:rsidRDefault="00CE2E54" w:rsidP="00CE2E54">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CE2E54" w:rsidRPr="007E0B31" w:rsidRDefault="00CE2E54" w:rsidP="00CE2E54">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CE2E54" w:rsidRPr="007E0B31" w:rsidRDefault="00CE2E54" w:rsidP="00CE2E54">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CE2E54" w:rsidRPr="007E0B31" w:rsidRDefault="00CE2E54" w:rsidP="00CE2E54">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CE2E54" w:rsidRDefault="00CE2E54" w:rsidP="00CE2E54">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CE2E54" w:rsidRPr="007E0B31" w:rsidRDefault="00CE2E54" w:rsidP="00CE2E54">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CE2E54" w:rsidRPr="007E0B31" w14:paraId="28E3B2E3" w14:textId="77777777" w:rsidTr="56B5777B">
        <w:trPr>
          <w:cantSplit/>
        </w:trPr>
        <w:tc>
          <w:tcPr>
            <w:tcW w:w="2884" w:type="dxa"/>
          </w:tcPr>
          <w:p w14:paraId="2BE0DBDE" w14:textId="77777777" w:rsidR="00CE2E54" w:rsidRPr="007E0B31" w:rsidRDefault="00CE2E54" w:rsidP="00CE2E54">
            <w:pPr>
              <w:pStyle w:val="Arial11Bold"/>
              <w:rPr>
                <w:rFonts w:cs="Arial"/>
              </w:rPr>
            </w:pPr>
            <w:r w:rsidRPr="007E0B31">
              <w:rPr>
                <w:rFonts w:cs="Arial"/>
              </w:rPr>
              <w:lastRenderedPageBreak/>
              <w:t>Registered Data</w:t>
            </w:r>
          </w:p>
        </w:tc>
        <w:tc>
          <w:tcPr>
            <w:tcW w:w="6634" w:type="dxa"/>
          </w:tcPr>
          <w:p w14:paraId="6C5F8E51" w14:textId="77777777" w:rsidR="00CE2E54" w:rsidRPr="007E0B31" w:rsidRDefault="00CE2E54" w:rsidP="00CE2E54">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CE2E54" w:rsidRPr="007E0B31" w14:paraId="6D4F3B34" w14:textId="77777777" w:rsidTr="56B5777B">
        <w:trPr>
          <w:cantSplit/>
        </w:trPr>
        <w:tc>
          <w:tcPr>
            <w:tcW w:w="2884" w:type="dxa"/>
          </w:tcPr>
          <w:p w14:paraId="425272E0" w14:textId="77777777" w:rsidR="00CE2E54" w:rsidRPr="007E0B31" w:rsidRDefault="00CE2E54" w:rsidP="00CE2E54">
            <w:pPr>
              <w:pStyle w:val="Arial11Bold"/>
              <w:rPr>
                <w:rFonts w:cs="Arial"/>
              </w:rPr>
            </w:pPr>
            <w:r w:rsidRPr="007E0B31">
              <w:rPr>
                <w:rFonts w:cs="Arial"/>
              </w:rPr>
              <w:t>Registered Import Capability</w:t>
            </w:r>
          </w:p>
        </w:tc>
        <w:tc>
          <w:tcPr>
            <w:tcW w:w="6634" w:type="dxa"/>
          </w:tcPr>
          <w:p w14:paraId="700DCEFE" w14:textId="77777777" w:rsidR="00CE2E54" w:rsidRPr="007E0B31" w:rsidRDefault="00CE2E54" w:rsidP="00CE2E54">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CE2E54" w:rsidRDefault="00CE2E54" w:rsidP="00CE2E54">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CE2E54" w:rsidRPr="007E0B31" w:rsidRDefault="00CE2E54" w:rsidP="00CE2E54">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CE2E54" w:rsidRPr="007E0B31" w14:paraId="2F4B1BA2" w14:textId="77777777" w:rsidTr="56B5777B">
        <w:trPr>
          <w:cantSplit/>
        </w:trPr>
        <w:tc>
          <w:tcPr>
            <w:tcW w:w="2884" w:type="dxa"/>
          </w:tcPr>
          <w:p w14:paraId="139F3CB8" w14:textId="77777777" w:rsidR="00CE2E54" w:rsidRPr="007E0B31" w:rsidRDefault="00CE2E54" w:rsidP="00CE2E54">
            <w:pPr>
              <w:pStyle w:val="Arial11Bold"/>
              <w:rPr>
                <w:rFonts w:cs="Arial"/>
              </w:rPr>
            </w:pPr>
            <w:r w:rsidRPr="007E0B31">
              <w:rPr>
                <w:rFonts w:cs="Arial"/>
              </w:rPr>
              <w:t>Regulations</w:t>
            </w:r>
          </w:p>
        </w:tc>
        <w:tc>
          <w:tcPr>
            <w:tcW w:w="6634" w:type="dxa"/>
          </w:tcPr>
          <w:p w14:paraId="5EE91803" w14:textId="77777777" w:rsidR="00CE2E54" w:rsidRPr="007E0B31" w:rsidRDefault="00CE2E54" w:rsidP="00CE2E54">
            <w:pPr>
              <w:pStyle w:val="TableArial11"/>
              <w:rPr>
                <w:rFonts w:cs="Arial"/>
              </w:rPr>
            </w:pPr>
            <w:r w:rsidRPr="007E0B31">
              <w:rPr>
                <w:rFonts w:cs="Arial"/>
              </w:rPr>
              <w:t>The Utilities Contracts Regulations 1996, as amended from time to time.</w:t>
            </w:r>
          </w:p>
        </w:tc>
      </w:tr>
      <w:tr w:rsidR="00CE2E54" w:rsidRPr="00DE788D" w14:paraId="2B2A16BA" w14:textId="77777777" w:rsidTr="56B5777B">
        <w:trPr>
          <w:cantSplit/>
        </w:trPr>
        <w:tc>
          <w:tcPr>
            <w:tcW w:w="2884" w:type="dxa"/>
          </w:tcPr>
          <w:p w14:paraId="07E0207E" w14:textId="00F1704F" w:rsidR="00CE2E54" w:rsidRPr="00845BD2" w:rsidRDefault="00CE2E54" w:rsidP="00CE2E54">
            <w:pPr>
              <w:pStyle w:val="Arial11Bold"/>
              <w:rPr>
                <w:rFonts w:cs="Arial"/>
              </w:rPr>
            </w:pPr>
            <w:r w:rsidRPr="00845BD2">
              <w:rPr>
                <w:rFonts w:cs="Arial"/>
                <w:snapToGrid/>
                <w:lang w:val="x-none" w:eastAsia="en-GB"/>
              </w:rPr>
              <w:t>Regulated Sections</w:t>
            </w:r>
          </w:p>
        </w:tc>
        <w:tc>
          <w:tcPr>
            <w:tcW w:w="6634" w:type="dxa"/>
          </w:tcPr>
          <w:p w14:paraId="198AE7F5" w14:textId="77777777" w:rsidR="00CE2E54" w:rsidRPr="00845BD2" w:rsidRDefault="00CE2E54" w:rsidP="00CE2E54">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CE2E54" w:rsidRPr="00845BD2" w:rsidRDefault="00CE2E54" w:rsidP="00CE2E54">
            <w:pPr>
              <w:widowControl/>
              <w:autoSpaceDE w:val="0"/>
              <w:autoSpaceDN w:val="0"/>
              <w:adjustRightInd w:val="0"/>
              <w:snapToGrid w:val="0"/>
              <w:rPr>
                <w:rFonts w:cs="Arial"/>
              </w:rPr>
            </w:pPr>
          </w:p>
        </w:tc>
      </w:tr>
      <w:tr w:rsidR="00CE2E54" w:rsidRPr="00DE788D" w14:paraId="7DFB31AF" w14:textId="77777777" w:rsidTr="56B5777B">
        <w:trPr>
          <w:cantSplit/>
        </w:trPr>
        <w:tc>
          <w:tcPr>
            <w:tcW w:w="2884" w:type="dxa"/>
          </w:tcPr>
          <w:p w14:paraId="6F6FE8F2" w14:textId="77777777" w:rsidR="00CE2E54" w:rsidRPr="00DE788D" w:rsidRDefault="00CE2E54" w:rsidP="00CE2E54">
            <w:pPr>
              <w:pStyle w:val="Arial11Bold"/>
              <w:rPr>
                <w:rFonts w:cs="Arial"/>
              </w:rPr>
            </w:pPr>
            <w:r w:rsidRPr="00DE788D">
              <w:rPr>
                <w:rFonts w:cs="Arial"/>
              </w:rPr>
              <w:t>Reheater Time Constant</w:t>
            </w:r>
          </w:p>
        </w:tc>
        <w:tc>
          <w:tcPr>
            <w:tcW w:w="6634" w:type="dxa"/>
          </w:tcPr>
          <w:p w14:paraId="3348769D" w14:textId="77777777" w:rsidR="00CE2E54" w:rsidRPr="00DE788D" w:rsidRDefault="00CE2E54" w:rsidP="00CE2E54">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CE2E54" w:rsidRPr="007E0B31" w14:paraId="23631208" w14:textId="77777777" w:rsidTr="56B5777B">
        <w:trPr>
          <w:cantSplit/>
        </w:trPr>
        <w:tc>
          <w:tcPr>
            <w:tcW w:w="2884" w:type="dxa"/>
          </w:tcPr>
          <w:p w14:paraId="28ADFFCF" w14:textId="77777777" w:rsidR="00CE2E54" w:rsidRPr="007E0B31" w:rsidRDefault="00CE2E54" w:rsidP="00CE2E54">
            <w:pPr>
              <w:pStyle w:val="Arial11Bold"/>
              <w:rPr>
                <w:rFonts w:cs="Arial"/>
              </w:rPr>
            </w:pPr>
            <w:r w:rsidRPr="007E0B31">
              <w:rPr>
                <w:rFonts w:cs="Arial"/>
              </w:rPr>
              <w:t>Rejected Grid Code Modification Proposal</w:t>
            </w:r>
          </w:p>
        </w:tc>
        <w:tc>
          <w:tcPr>
            <w:tcW w:w="6634" w:type="dxa"/>
          </w:tcPr>
          <w:p w14:paraId="363B7E25" w14:textId="1D3851E4" w:rsidR="00CE2E54" w:rsidRPr="007E0B31" w:rsidRDefault="00CE2E54" w:rsidP="00CE2E5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Pr>
                <w:rFonts w:cs="Arial"/>
                <w:bCs/>
              </w:rPr>
              <w:t xml:space="preserve">the </w:t>
            </w:r>
            <w:r>
              <w:rPr>
                <w:rFonts w:cs="Arial"/>
                <w:b/>
              </w:rPr>
              <w:t xml:space="preserve">ESO </w:t>
            </w:r>
            <w:r w:rsidRPr="007E0B31">
              <w:rPr>
                <w:rFonts w:cs="Arial"/>
                <w:b/>
              </w:rPr>
              <w:t>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CE2E54" w:rsidRPr="007E0B31" w14:paraId="35CFBFAD" w14:textId="77777777" w:rsidTr="56B5777B">
        <w:trPr>
          <w:cantSplit/>
        </w:trPr>
        <w:tc>
          <w:tcPr>
            <w:tcW w:w="2884" w:type="dxa"/>
          </w:tcPr>
          <w:p w14:paraId="2AB7866A" w14:textId="77777777" w:rsidR="00CE2E54" w:rsidRPr="007E0B31" w:rsidRDefault="00CE2E54" w:rsidP="00CE2E54">
            <w:pPr>
              <w:pStyle w:val="Arial11Bold"/>
              <w:rPr>
                <w:rFonts w:cs="Arial"/>
              </w:rPr>
            </w:pPr>
            <w:r w:rsidRPr="007E0B31">
              <w:rPr>
                <w:rFonts w:cs="Arial"/>
              </w:rPr>
              <w:t>Related Person</w:t>
            </w:r>
          </w:p>
        </w:tc>
        <w:tc>
          <w:tcPr>
            <w:tcW w:w="6634" w:type="dxa"/>
          </w:tcPr>
          <w:p w14:paraId="5DAC4B40" w14:textId="088FFBC5" w:rsidR="00CE2E54" w:rsidRPr="007E0B31" w:rsidRDefault="00CE2E54" w:rsidP="00CE2E54">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CE2E54" w:rsidRPr="007E0B31" w14:paraId="09C3CE4E" w14:textId="77777777" w:rsidTr="56B5777B">
        <w:trPr>
          <w:cantSplit/>
        </w:trPr>
        <w:tc>
          <w:tcPr>
            <w:tcW w:w="2884" w:type="dxa"/>
          </w:tcPr>
          <w:p w14:paraId="7DF91920" w14:textId="77777777" w:rsidR="00CE2E54" w:rsidRPr="007E0B31" w:rsidRDefault="00CE2E54" w:rsidP="00CE2E54">
            <w:pPr>
              <w:pStyle w:val="Arial11Bold"/>
              <w:rPr>
                <w:rFonts w:cs="Arial"/>
              </w:rPr>
            </w:pPr>
            <w:r w:rsidRPr="007E0B31">
              <w:rPr>
                <w:rFonts w:cs="Arial"/>
              </w:rPr>
              <w:t>Relevant E&amp;W Transmission Licensee</w:t>
            </w:r>
          </w:p>
        </w:tc>
        <w:tc>
          <w:tcPr>
            <w:tcW w:w="6634" w:type="dxa"/>
          </w:tcPr>
          <w:p w14:paraId="5845D330" w14:textId="53912F58" w:rsidR="00CE2E54" w:rsidRPr="007E0B31" w:rsidRDefault="002C5972" w:rsidP="00CE2E54">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CE2E54" w:rsidRPr="007E0B31" w14:paraId="00495AD3" w14:textId="77777777" w:rsidTr="56B5777B">
        <w:trPr>
          <w:cantSplit/>
        </w:trPr>
        <w:tc>
          <w:tcPr>
            <w:tcW w:w="2884" w:type="dxa"/>
          </w:tcPr>
          <w:p w14:paraId="37CE2F19" w14:textId="77777777" w:rsidR="00CE2E54" w:rsidRPr="007E0B31" w:rsidRDefault="00CE2E54" w:rsidP="00CE2E54">
            <w:pPr>
              <w:pStyle w:val="Arial11Bold"/>
              <w:rPr>
                <w:rFonts w:cs="Arial"/>
              </w:rPr>
            </w:pPr>
            <w:r w:rsidRPr="007E0B31">
              <w:rPr>
                <w:rFonts w:cs="Arial"/>
              </w:rPr>
              <w:t>Relevant Party</w:t>
            </w:r>
          </w:p>
        </w:tc>
        <w:tc>
          <w:tcPr>
            <w:tcW w:w="6634" w:type="dxa"/>
          </w:tcPr>
          <w:p w14:paraId="7BF1A4B9" w14:textId="77777777" w:rsidR="00CE2E54" w:rsidRPr="007E0B31" w:rsidRDefault="00CE2E54" w:rsidP="00CE2E54">
            <w:pPr>
              <w:pStyle w:val="TableArial11"/>
              <w:rPr>
                <w:rFonts w:cs="Arial"/>
              </w:rPr>
            </w:pPr>
            <w:r w:rsidRPr="007E0B31">
              <w:rPr>
                <w:rFonts w:cs="Arial"/>
              </w:rPr>
              <w:t>Has the meaning given in GR15.10(a).</w:t>
            </w:r>
          </w:p>
        </w:tc>
      </w:tr>
      <w:tr w:rsidR="00DA3B07" w:rsidRPr="007E0B31" w14:paraId="0089BD19" w14:textId="77777777" w:rsidTr="56B5777B">
        <w:trPr>
          <w:cantSplit/>
        </w:trPr>
        <w:tc>
          <w:tcPr>
            <w:tcW w:w="2884" w:type="dxa"/>
          </w:tcPr>
          <w:p w14:paraId="192E0FD2" w14:textId="77777777" w:rsidR="00DA3B07" w:rsidRPr="007E0B31" w:rsidRDefault="00DA3B07" w:rsidP="00DA3B07">
            <w:pPr>
              <w:pStyle w:val="Arial11Bold"/>
              <w:rPr>
                <w:rFonts w:cs="Arial"/>
              </w:rPr>
            </w:pPr>
            <w:r w:rsidRPr="007E0B31">
              <w:rPr>
                <w:rFonts w:cs="Arial"/>
              </w:rPr>
              <w:lastRenderedPageBreak/>
              <w:t>Relevant Scottish Transmission Licensee</w:t>
            </w:r>
          </w:p>
        </w:tc>
        <w:tc>
          <w:tcPr>
            <w:tcW w:w="6634" w:type="dxa"/>
          </w:tcPr>
          <w:p w14:paraId="1721A37D" w14:textId="60EB8687" w:rsidR="00DA3B07" w:rsidRPr="007E0B31" w:rsidRDefault="00DA3B07" w:rsidP="00DA3B07">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DA3B07" w:rsidRPr="007E0B31" w14:paraId="1E25E753" w14:textId="77777777" w:rsidTr="56B5777B">
        <w:trPr>
          <w:cantSplit/>
        </w:trPr>
        <w:tc>
          <w:tcPr>
            <w:tcW w:w="2884" w:type="dxa"/>
          </w:tcPr>
          <w:p w14:paraId="3F282714" w14:textId="77777777" w:rsidR="00DA3B07" w:rsidRPr="007E0B31" w:rsidRDefault="00DA3B07" w:rsidP="00DA3B07">
            <w:pPr>
              <w:pStyle w:val="Arial11Bold"/>
              <w:rPr>
                <w:rFonts w:cs="Arial"/>
              </w:rPr>
            </w:pPr>
            <w:r w:rsidRPr="007E0B31">
              <w:rPr>
                <w:rFonts w:cs="Arial"/>
              </w:rPr>
              <w:t>Relevant Transmission Licensee</w:t>
            </w:r>
          </w:p>
        </w:tc>
        <w:tc>
          <w:tcPr>
            <w:tcW w:w="6634" w:type="dxa"/>
          </w:tcPr>
          <w:p w14:paraId="027002BE" w14:textId="211ADBFE" w:rsidR="00DA3B07" w:rsidRPr="007E0B31" w:rsidRDefault="00600AEF" w:rsidP="00DA3B07">
            <w:pPr>
              <w:pStyle w:val="TableArial11"/>
              <w:rPr>
                <w:rFonts w:cs="Arial"/>
              </w:rPr>
            </w:pPr>
            <w:r w:rsidRPr="00600AEF">
              <w:rPr>
                <w:rFonts w:cs="Arial"/>
              </w:rPr>
              <w:t>Means National Grid Electricity Transmission plc (</w:t>
            </w:r>
            <w:r w:rsidRPr="00600AEF">
              <w:rPr>
                <w:rFonts w:cs="Arial"/>
                <w:b/>
                <w:bCs/>
              </w:rPr>
              <w:t xml:space="preserve">NGET) </w:t>
            </w:r>
            <w:r w:rsidRPr="00600AEF">
              <w:rPr>
                <w:rFonts w:cs="Arial"/>
              </w:rPr>
              <w:t xml:space="preserve">in its </w:t>
            </w:r>
            <w:r w:rsidRPr="00600AEF">
              <w:rPr>
                <w:rFonts w:cs="Arial"/>
                <w:b/>
                <w:bCs/>
              </w:rPr>
              <w:t xml:space="preserve">Transmission Area </w:t>
            </w:r>
            <w:r w:rsidRPr="00600AEF">
              <w:rPr>
                <w:rFonts w:cs="Arial"/>
              </w:rPr>
              <w:t>or SP Transmission plc (</w:t>
            </w:r>
            <w:r w:rsidRPr="00600AEF">
              <w:rPr>
                <w:rFonts w:cs="Arial"/>
                <w:b/>
                <w:bCs/>
              </w:rPr>
              <w:t>SPT</w:t>
            </w:r>
            <w:r w:rsidRPr="00600AEF">
              <w:rPr>
                <w:rFonts w:cs="Arial"/>
              </w:rPr>
              <w:t xml:space="preserve">) in its </w:t>
            </w:r>
            <w:r w:rsidRPr="00600AEF">
              <w:rPr>
                <w:rFonts w:cs="Arial"/>
                <w:b/>
                <w:bCs/>
              </w:rPr>
              <w:t>Transmission Area</w:t>
            </w:r>
            <w:r w:rsidRPr="00600AEF">
              <w:rPr>
                <w:rFonts w:cs="Arial"/>
              </w:rPr>
              <w:t xml:space="preserve"> or Scottish Hydro-Electric Transmission Ltd (</w:t>
            </w:r>
            <w:r w:rsidRPr="00600AEF">
              <w:rPr>
                <w:rFonts w:cs="Arial"/>
                <w:b/>
                <w:bCs/>
              </w:rPr>
              <w:t>SHETL</w:t>
            </w:r>
            <w:r w:rsidRPr="00600AEF">
              <w:rPr>
                <w:rFonts w:cs="Arial"/>
              </w:rPr>
              <w:t xml:space="preserve">) in its </w:t>
            </w:r>
            <w:r w:rsidRPr="00600AEF">
              <w:rPr>
                <w:rFonts w:cs="Arial"/>
                <w:b/>
                <w:bCs/>
              </w:rPr>
              <w:t>Transmission Area</w:t>
            </w:r>
            <w:r w:rsidRPr="00600AEF">
              <w:rPr>
                <w:rFonts w:cs="Arial"/>
              </w:rPr>
              <w:t xml:space="preserve"> or any </w:t>
            </w:r>
            <w:r w:rsidRPr="00600AEF">
              <w:rPr>
                <w:rFonts w:cs="Arial"/>
                <w:b/>
                <w:bCs/>
              </w:rPr>
              <w:t>Offshore Transmission Licensee</w:t>
            </w:r>
            <w:r w:rsidRPr="00600AEF">
              <w:rPr>
                <w:rFonts w:cs="Arial"/>
              </w:rPr>
              <w:t xml:space="preserve"> in its </w:t>
            </w:r>
            <w:r w:rsidRPr="00600AEF">
              <w:rPr>
                <w:rFonts w:cs="Arial"/>
                <w:b/>
                <w:bCs/>
              </w:rPr>
              <w:t>Transmission Area</w:t>
            </w:r>
            <w:r w:rsidRPr="00600AEF">
              <w:rPr>
                <w:rFonts w:cs="Arial"/>
              </w:rPr>
              <w:t xml:space="preserve"> or any </w:t>
            </w:r>
            <w:r w:rsidRPr="00600AEF">
              <w:rPr>
                <w:rFonts w:cs="Arial"/>
                <w:b/>
                <w:bCs/>
              </w:rPr>
              <w:t>Competitively Appointed Transmission Licensee</w:t>
            </w:r>
            <w:r w:rsidRPr="00600AEF">
              <w:rPr>
                <w:rFonts w:cs="Arial"/>
              </w:rPr>
              <w:t xml:space="preserve"> with </w:t>
            </w:r>
            <w:r w:rsidRPr="00600AEF">
              <w:rPr>
                <w:rFonts w:cs="Arial"/>
                <w:b/>
                <w:bCs/>
              </w:rPr>
              <w:t>Plant</w:t>
            </w:r>
            <w:r w:rsidRPr="00600AEF">
              <w:rPr>
                <w:rFonts w:cs="Arial"/>
              </w:rPr>
              <w:t xml:space="preserve"> and </w:t>
            </w:r>
            <w:r w:rsidRPr="00600AEF">
              <w:rPr>
                <w:rFonts w:cs="Arial"/>
                <w:b/>
                <w:bCs/>
              </w:rPr>
              <w:t>Apparatus</w:t>
            </w:r>
            <w:r w:rsidRPr="00600AEF">
              <w:rPr>
                <w:rFonts w:cs="Arial"/>
              </w:rPr>
              <w:t xml:space="preserve"> located in </w:t>
            </w:r>
            <w:r w:rsidRPr="00600AEF">
              <w:rPr>
                <w:rFonts w:cs="Arial"/>
                <w:b/>
                <w:bCs/>
              </w:rPr>
              <w:t>NGET’s</w:t>
            </w:r>
            <w:r w:rsidRPr="00600AEF">
              <w:rPr>
                <w:rFonts w:cs="Arial"/>
              </w:rPr>
              <w:t xml:space="preserve">, </w:t>
            </w:r>
            <w:r w:rsidRPr="00600AEF">
              <w:rPr>
                <w:rFonts w:cs="Arial"/>
                <w:b/>
                <w:bCs/>
              </w:rPr>
              <w:t>SPT’s</w:t>
            </w:r>
            <w:r w:rsidRPr="00600AEF">
              <w:rPr>
                <w:rFonts w:cs="Arial"/>
              </w:rPr>
              <w:t xml:space="preserve"> or </w:t>
            </w:r>
            <w:r w:rsidRPr="00600AEF">
              <w:rPr>
                <w:rFonts w:cs="Arial"/>
                <w:b/>
                <w:bCs/>
              </w:rPr>
              <w:t>SHETL’s</w:t>
            </w:r>
            <w:r w:rsidRPr="00600AEF">
              <w:rPr>
                <w:rFonts w:cs="Arial"/>
              </w:rPr>
              <w:t xml:space="preserve"> </w:t>
            </w:r>
            <w:r w:rsidRPr="00600AEF">
              <w:rPr>
                <w:rFonts w:cs="Arial"/>
                <w:b/>
                <w:bCs/>
              </w:rPr>
              <w:t>Transmission Area</w:t>
            </w:r>
            <w:r w:rsidRPr="00600AEF">
              <w:rPr>
                <w:rFonts w:cs="Arial"/>
              </w:rPr>
              <w:t xml:space="preserve"> as appropriate.</w:t>
            </w:r>
          </w:p>
        </w:tc>
      </w:tr>
      <w:tr w:rsidR="00DA3B07" w:rsidRPr="007E0B31" w14:paraId="2C38A6A1" w14:textId="77777777" w:rsidTr="56B5777B">
        <w:trPr>
          <w:cantSplit/>
        </w:trPr>
        <w:tc>
          <w:tcPr>
            <w:tcW w:w="2884" w:type="dxa"/>
          </w:tcPr>
          <w:p w14:paraId="2F282CC1" w14:textId="77777777" w:rsidR="00DA3B07" w:rsidRPr="007E0B31" w:rsidRDefault="00DA3B07" w:rsidP="00DA3B07">
            <w:pPr>
              <w:pStyle w:val="Arial11Bold"/>
              <w:rPr>
                <w:rFonts w:cs="Arial"/>
              </w:rPr>
            </w:pPr>
            <w:r w:rsidRPr="007E0B31">
              <w:rPr>
                <w:rFonts w:cs="Arial"/>
              </w:rPr>
              <w:t>Relevant Unit</w:t>
            </w:r>
          </w:p>
        </w:tc>
        <w:tc>
          <w:tcPr>
            <w:tcW w:w="6634" w:type="dxa"/>
          </w:tcPr>
          <w:p w14:paraId="3349AB2D" w14:textId="77777777" w:rsidR="00DA3B07" w:rsidRPr="007E0B31" w:rsidRDefault="00DA3B07" w:rsidP="00DA3B07">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DA3B07" w:rsidRPr="007E0B31" w14:paraId="661512B9" w14:textId="77777777" w:rsidTr="56B5777B">
        <w:trPr>
          <w:cantSplit/>
        </w:trPr>
        <w:tc>
          <w:tcPr>
            <w:tcW w:w="2884" w:type="dxa"/>
          </w:tcPr>
          <w:p w14:paraId="145D3AB1" w14:textId="77777777" w:rsidR="00DA3B07" w:rsidRPr="007E0B31" w:rsidRDefault="00DA3B07" w:rsidP="00DA3B07">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DA3B07" w:rsidRPr="007E0B31" w:rsidRDefault="00DA3B07" w:rsidP="00DA3B07">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DA3B07" w:rsidRPr="007E0B31" w14:paraId="0FC4184C" w14:textId="77777777" w:rsidTr="56B5777B">
        <w:trPr>
          <w:cantSplit/>
        </w:trPr>
        <w:tc>
          <w:tcPr>
            <w:tcW w:w="2884" w:type="dxa"/>
          </w:tcPr>
          <w:p w14:paraId="517C4056" w14:textId="77777777" w:rsidR="00DA3B07" w:rsidRPr="007E0B31" w:rsidRDefault="00DA3B07" w:rsidP="00DA3B07">
            <w:pPr>
              <w:pStyle w:val="Arial11Bold"/>
              <w:rPr>
                <w:rFonts w:cs="Arial"/>
              </w:rPr>
            </w:pPr>
            <w:r w:rsidRPr="007E0B31">
              <w:rPr>
                <w:rFonts w:cs="Arial"/>
              </w:rPr>
              <w:t>Remote Transmission Assets</w:t>
            </w:r>
          </w:p>
        </w:tc>
        <w:tc>
          <w:tcPr>
            <w:tcW w:w="6634" w:type="dxa"/>
          </w:tcPr>
          <w:p w14:paraId="26BD0A1F" w14:textId="402ED181" w:rsidR="00DA3B07" w:rsidRPr="007E0B31" w:rsidRDefault="00DA3B07" w:rsidP="00DA3B07">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DA3B07" w:rsidRPr="007E0B31" w:rsidRDefault="00DA3B07" w:rsidP="00DA3B07">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DA3B07" w:rsidRPr="007E0B31" w:rsidRDefault="00DA3B07" w:rsidP="00DA3B07">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DA3B07" w:rsidRPr="007E0B31" w14:paraId="4A5E7BA6" w14:textId="77777777" w:rsidTr="56B5777B">
        <w:trPr>
          <w:cantSplit/>
        </w:trPr>
        <w:tc>
          <w:tcPr>
            <w:tcW w:w="2884" w:type="dxa"/>
          </w:tcPr>
          <w:p w14:paraId="57C0BDFF" w14:textId="339174F7" w:rsidR="00DA3B07" w:rsidRPr="007E0B31" w:rsidRDefault="00DA3B07" w:rsidP="00DA3B07">
            <w:pPr>
              <w:pStyle w:val="Arial11Bold"/>
              <w:rPr>
                <w:rFonts w:cs="Arial"/>
              </w:rPr>
            </w:pPr>
            <w:r>
              <w:rPr>
                <w:rFonts w:cs="Arial"/>
              </w:rPr>
              <w:t>Replacement Reserves (RR)</w:t>
            </w:r>
          </w:p>
        </w:tc>
        <w:tc>
          <w:tcPr>
            <w:tcW w:w="6634" w:type="dxa"/>
          </w:tcPr>
          <w:p w14:paraId="1845D73A" w14:textId="2F61E8A5" w:rsidR="00DA3B07" w:rsidRPr="007E0B31" w:rsidRDefault="00DA3B07" w:rsidP="00DA3B07">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DA3B07" w:rsidRPr="007E0B31" w14:paraId="3E793E1A" w14:textId="77777777" w:rsidTr="56B5777B">
        <w:trPr>
          <w:cantSplit/>
        </w:trPr>
        <w:tc>
          <w:tcPr>
            <w:tcW w:w="2884" w:type="dxa"/>
          </w:tcPr>
          <w:p w14:paraId="70E4C232" w14:textId="77777777" w:rsidR="00DA3B07" w:rsidRPr="007E0B31" w:rsidRDefault="00DA3B07" w:rsidP="00DA3B07">
            <w:pPr>
              <w:pStyle w:val="Arial11Bold"/>
              <w:rPr>
                <w:rFonts w:cs="Arial"/>
              </w:rPr>
            </w:pPr>
            <w:r w:rsidRPr="007E0B31">
              <w:rPr>
                <w:rFonts w:cs="Arial"/>
              </w:rPr>
              <w:t>Requesting Safety Co-ordinator</w:t>
            </w:r>
          </w:p>
        </w:tc>
        <w:tc>
          <w:tcPr>
            <w:tcW w:w="6634" w:type="dxa"/>
          </w:tcPr>
          <w:p w14:paraId="12FAE6E9" w14:textId="77777777" w:rsidR="00DA3B07" w:rsidRPr="007E0B31" w:rsidRDefault="00DA3B07" w:rsidP="00DA3B07">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DA3B07" w:rsidRPr="007E0B31" w14:paraId="221B80DF" w14:textId="77777777" w:rsidTr="56B5777B">
        <w:trPr>
          <w:cantSplit/>
        </w:trPr>
        <w:tc>
          <w:tcPr>
            <w:tcW w:w="2884" w:type="dxa"/>
          </w:tcPr>
          <w:p w14:paraId="4C5053E5" w14:textId="77777777" w:rsidR="00DA3B07" w:rsidRPr="007E0B31" w:rsidRDefault="00DA3B07" w:rsidP="00DA3B07">
            <w:pPr>
              <w:pStyle w:val="Arial11Bold"/>
              <w:rPr>
                <w:rFonts w:cs="Arial"/>
              </w:rPr>
            </w:pPr>
            <w:r w:rsidRPr="007E0B31">
              <w:rPr>
                <w:rFonts w:cs="Arial"/>
              </w:rPr>
              <w:t>Responsible Engineer/ Operator</w:t>
            </w:r>
          </w:p>
        </w:tc>
        <w:tc>
          <w:tcPr>
            <w:tcW w:w="6634" w:type="dxa"/>
          </w:tcPr>
          <w:p w14:paraId="40AF59F9" w14:textId="77777777" w:rsidR="00DA3B07" w:rsidRPr="007E0B31" w:rsidRDefault="00DA3B07" w:rsidP="00DA3B07">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DA3B07" w:rsidRPr="007E0B31" w14:paraId="43B07A92" w14:textId="77777777" w:rsidTr="56B5777B">
        <w:trPr>
          <w:cantSplit/>
        </w:trPr>
        <w:tc>
          <w:tcPr>
            <w:tcW w:w="2884" w:type="dxa"/>
          </w:tcPr>
          <w:p w14:paraId="142BB592" w14:textId="77777777" w:rsidR="00DA3B07" w:rsidRPr="007E0B31" w:rsidRDefault="00DA3B07" w:rsidP="00DA3B07">
            <w:pPr>
              <w:pStyle w:val="Arial11Bold"/>
              <w:rPr>
                <w:rFonts w:cs="Arial"/>
              </w:rPr>
            </w:pPr>
            <w:r w:rsidRPr="007E0B31">
              <w:rPr>
                <w:rFonts w:cs="Arial"/>
              </w:rPr>
              <w:t>Responsible Manager</w:t>
            </w:r>
          </w:p>
        </w:tc>
        <w:tc>
          <w:tcPr>
            <w:tcW w:w="6634" w:type="dxa"/>
          </w:tcPr>
          <w:p w14:paraId="3D10AC58" w14:textId="010E800C" w:rsidR="00DA3B07" w:rsidRPr="007E0B31" w:rsidRDefault="00DA3B07" w:rsidP="00DA3B07">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DA3B07" w:rsidRPr="007E0B31" w14:paraId="6833C556" w14:textId="77777777" w:rsidTr="56B5777B">
        <w:trPr>
          <w:cantSplit/>
        </w:trPr>
        <w:tc>
          <w:tcPr>
            <w:tcW w:w="2884" w:type="dxa"/>
          </w:tcPr>
          <w:p w14:paraId="78C5A95A" w14:textId="03432A01" w:rsidR="00DA3B07" w:rsidRPr="007E0B31" w:rsidRDefault="00DA3B07" w:rsidP="00DA3B07">
            <w:pPr>
              <w:pStyle w:val="Arial11Bold"/>
              <w:rPr>
                <w:rFonts w:cs="Arial"/>
              </w:rPr>
            </w:pPr>
            <w:r>
              <w:rPr>
                <w:rFonts w:cs="Arial"/>
              </w:rPr>
              <w:t>Restoration Contractor</w:t>
            </w:r>
          </w:p>
        </w:tc>
        <w:tc>
          <w:tcPr>
            <w:tcW w:w="6634" w:type="dxa"/>
          </w:tcPr>
          <w:p w14:paraId="51FEE20C" w14:textId="73B0FBED" w:rsidR="00DA3B07" w:rsidRPr="007E0B31" w:rsidRDefault="00DA3B07" w:rsidP="00DA3B07">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DA3B07" w:rsidRPr="007E0B31" w14:paraId="06F23606" w14:textId="77777777" w:rsidTr="56B5777B">
        <w:trPr>
          <w:cantSplit/>
        </w:trPr>
        <w:tc>
          <w:tcPr>
            <w:tcW w:w="2884" w:type="dxa"/>
          </w:tcPr>
          <w:p w14:paraId="40195733" w14:textId="7E5F900B" w:rsidR="00DA3B07" w:rsidRPr="007E0B31" w:rsidRDefault="00DA3B07" w:rsidP="00DA3B07">
            <w:pPr>
              <w:pStyle w:val="Arial11Bold"/>
              <w:rPr>
                <w:rFonts w:cs="Arial"/>
              </w:rPr>
            </w:pPr>
            <w:r>
              <w:rPr>
                <w:rFonts w:cs="Arial"/>
              </w:rPr>
              <w:t>Restoration Plan</w:t>
            </w:r>
          </w:p>
        </w:tc>
        <w:tc>
          <w:tcPr>
            <w:tcW w:w="6634" w:type="dxa"/>
          </w:tcPr>
          <w:p w14:paraId="27330630" w14:textId="2932C2DD" w:rsidR="00DA3B07" w:rsidRPr="007E0B31" w:rsidRDefault="00DA3B07" w:rsidP="00DA3B07">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DA3B07" w:rsidRPr="007E0B31" w14:paraId="359C52EC" w14:textId="77777777" w:rsidTr="56B5777B">
        <w:trPr>
          <w:cantSplit/>
        </w:trPr>
        <w:tc>
          <w:tcPr>
            <w:tcW w:w="2884" w:type="dxa"/>
          </w:tcPr>
          <w:p w14:paraId="600D70C7" w14:textId="2CA36F4C" w:rsidR="00DA3B07" w:rsidRPr="007E0B31" w:rsidRDefault="00DA3B07" w:rsidP="00DA3B07">
            <w:pPr>
              <w:pStyle w:val="Arial11Bold"/>
              <w:rPr>
                <w:rFonts w:cs="Arial"/>
              </w:rPr>
            </w:pPr>
            <w:r w:rsidRPr="00C95F94">
              <w:rPr>
                <w:rFonts w:cs="Arial"/>
              </w:rPr>
              <w:t>Restoration Service Provider</w:t>
            </w:r>
          </w:p>
        </w:tc>
        <w:tc>
          <w:tcPr>
            <w:tcW w:w="6634" w:type="dxa"/>
          </w:tcPr>
          <w:p w14:paraId="7EAC5DED" w14:textId="41096B5E" w:rsidR="00DA3B07" w:rsidRPr="00A87826" w:rsidRDefault="00DA3B07" w:rsidP="00DA3B07">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DA3B07" w:rsidRPr="007E0B31" w14:paraId="7A57EE5C" w14:textId="77777777" w:rsidTr="56B5777B">
        <w:trPr>
          <w:cantSplit/>
        </w:trPr>
        <w:tc>
          <w:tcPr>
            <w:tcW w:w="2884" w:type="dxa"/>
          </w:tcPr>
          <w:p w14:paraId="31F5E0E2" w14:textId="0C4C577D" w:rsidR="00DA3B07" w:rsidRPr="007E0B31" w:rsidRDefault="00DA3B07" w:rsidP="00DA3B07">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DA3B07" w:rsidRPr="007E0B31" w:rsidRDefault="00DA3B07" w:rsidP="00DA3B07">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DA3B07" w:rsidRPr="007E0B31" w14:paraId="200F923B" w14:textId="77777777" w:rsidTr="56B5777B">
        <w:trPr>
          <w:cantSplit/>
        </w:trPr>
        <w:tc>
          <w:tcPr>
            <w:tcW w:w="2884" w:type="dxa"/>
          </w:tcPr>
          <w:p w14:paraId="645AFB45" w14:textId="77777777" w:rsidR="00DA3B07" w:rsidRPr="007E0B31" w:rsidRDefault="00DA3B07" w:rsidP="00DA3B07">
            <w:pPr>
              <w:pStyle w:val="Arial11Bold"/>
              <w:rPr>
                <w:rFonts w:cs="Arial"/>
              </w:rPr>
            </w:pPr>
            <w:r w:rsidRPr="008B64D0">
              <w:rPr>
                <w:rFonts w:cs="Arial"/>
              </w:rPr>
              <w:lastRenderedPageBreak/>
              <w:t>Re-synchronisation</w:t>
            </w:r>
          </w:p>
        </w:tc>
        <w:tc>
          <w:tcPr>
            <w:tcW w:w="6634" w:type="dxa"/>
          </w:tcPr>
          <w:p w14:paraId="116663CE" w14:textId="77777777" w:rsidR="00DA3B07" w:rsidRPr="007E0B31" w:rsidRDefault="00DA3B07" w:rsidP="00DA3B07">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DA3B07" w:rsidRPr="007E0B31" w14:paraId="6CA184A0" w14:textId="77777777" w:rsidTr="56B5777B">
        <w:trPr>
          <w:cantSplit/>
        </w:trPr>
        <w:tc>
          <w:tcPr>
            <w:tcW w:w="2884" w:type="dxa"/>
          </w:tcPr>
          <w:p w14:paraId="0F616CE0" w14:textId="68331982" w:rsidR="00DA3B07" w:rsidRPr="007E0B31" w:rsidRDefault="00DA3B07" w:rsidP="00DA3B07">
            <w:pPr>
              <w:pStyle w:val="Arial11Bold"/>
              <w:rPr>
                <w:rFonts w:cs="Arial"/>
              </w:rPr>
            </w:pPr>
            <w:r>
              <w:rPr>
                <w:rFonts w:cs="Arial"/>
              </w:rPr>
              <w:t>RR Acceptance</w:t>
            </w:r>
          </w:p>
        </w:tc>
        <w:tc>
          <w:tcPr>
            <w:tcW w:w="6634" w:type="dxa"/>
          </w:tcPr>
          <w:p w14:paraId="279A7C5B" w14:textId="3CF00C6B" w:rsidR="00DA3B07" w:rsidRPr="007E0B31" w:rsidRDefault="00DA3B07" w:rsidP="00DA3B07">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DA3B07" w:rsidRPr="007E0B31" w14:paraId="375C4E00" w14:textId="77777777" w:rsidTr="56B5777B">
        <w:trPr>
          <w:cantSplit/>
        </w:trPr>
        <w:tc>
          <w:tcPr>
            <w:tcW w:w="2884" w:type="dxa"/>
          </w:tcPr>
          <w:p w14:paraId="1EAC68C5" w14:textId="2FCFB406" w:rsidR="00DA3B07" w:rsidRDefault="00DA3B07" w:rsidP="00DA3B07">
            <w:pPr>
              <w:pStyle w:val="Arial11Bold"/>
              <w:rPr>
                <w:rFonts w:cs="Arial"/>
              </w:rPr>
            </w:pPr>
            <w:r>
              <w:rPr>
                <w:rFonts w:cs="Arial"/>
              </w:rPr>
              <w:t>Restricted</w:t>
            </w:r>
          </w:p>
        </w:tc>
        <w:tc>
          <w:tcPr>
            <w:tcW w:w="6634" w:type="dxa"/>
          </w:tcPr>
          <w:p w14:paraId="573C1772" w14:textId="01CB4CF7" w:rsidR="00DA3B07" w:rsidRPr="008D5BEE" w:rsidRDefault="00DA3B07" w:rsidP="00DA3B07">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DA3B07" w:rsidRPr="007E0B31" w14:paraId="43440108" w14:textId="77777777" w:rsidTr="56B5777B">
        <w:trPr>
          <w:cantSplit/>
        </w:trPr>
        <w:tc>
          <w:tcPr>
            <w:tcW w:w="2884" w:type="dxa"/>
          </w:tcPr>
          <w:p w14:paraId="2D0B4C2D" w14:textId="026534D0" w:rsidR="00DA3B07" w:rsidRPr="000B7208" w:rsidRDefault="00DA3B07" w:rsidP="00DA3B07">
            <w:pPr>
              <w:pStyle w:val="Arial11Bold"/>
              <w:rPr>
                <w:rFonts w:cs="Arial"/>
              </w:rPr>
            </w:pPr>
            <w:r w:rsidRPr="002510FF">
              <w:rPr>
                <w:rFonts w:cs="Arial"/>
                <w:bCs/>
              </w:rPr>
              <w:t>ROCOF</w:t>
            </w:r>
          </w:p>
        </w:tc>
        <w:tc>
          <w:tcPr>
            <w:tcW w:w="6634" w:type="dxa"/>
          </w:tcPr>
          <w:p w14:paraId="257637B6" w14:textId="7FA7C548" w:rsidR="00DA3B07" w:rsidRPr="000B7208" w:rsidRDefault="00DA3B07" w:rsidP="00DA3B07">
            <w:pPr>
              <w:pStyle w:val="TableArial11"/>
              <w:rPr>
                <w:rFonts w:cs="Arial"/>
                <w:b/>
              </w:rPr>
            </w:pPr>
            <w:r w:rsidRPr="002510FF">
              <w:rPr>
                <w:rFonts w:cs="Arial"/>
                <w:b/>
              </w:rPr>
              <w:t>Rate of Change of Frequency</w:t>
            </w:r>
          </w:p>
        </w:tc>
      </w:tr>
      <w:tr w:rsidR="00DA3B07" w:rsidRPr="007E0B31" w14:paraId="724EBAD0" w14:textId="77777777" w:rsidTr="56B5777B">
        <w:trPr>
          <w:cantSplit/>
        </w:trPr>
        <w:tc>
          <w:tcPr>
            <w:tcW w:w="2884" w:type="dxa"/>
          </w:tcPr>
          <w:p w14:paraId="389CD79A" w14:textId="38EDBFB4" w:rsidR="00DA3B07" w:rsidRDefault="00DA3B07" w:rsidP="00DA3B07">
            <w:pPr>
              <w:pStyle w:val="Arial11Bold"/>
              <w:rPr>
                <w:rFonts w:cs="Arial"/>
              </w:rPr>
            </w:pPr>
            <w:r>
              <w:rPr>
                <w:rFonts w:cs="Arial"/>
              </w:rPr>
              <w:t>RR Instruction</w:t>
            </w:r>
          </w:p>
        </w:tc>
        <w:tc>
          <w:tcPr>
            <w:tcW w:w="6634" w:type="dxa"/>
          </w:tcPr>
          <w:p w14:paraId="74080257" w14:textId="66AE87CD" w:rsidR="00DA3B07" w:rsidRPr="008D5BEE" w:rsidRDefault="00DA3B07" w:rsidP="00DA3B07">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DA3B07" w:rsidRPr="007E0B31" w14:paraId="0F2AB24C" w14:textId="77777777" w:rsidTr="56B5777B">
        <w:trPr>
          <w:cantSplit/>
        </w:trPr>
        <w:tc>
          <w:tcPr>
            <w:tcW w:w="2884" w:type="dxa"/>
          </w:tcPr>
          <w:p w14:paraId="1069A459" w14:textId="77777777" w:rsidR="00DA3B07" w:rsidRPr="007E0B31" w:rsidRDefault="00DA3B07" w:rsidP="00DA3B07">
            <w:pPr>
              <w:pStyle w:val="Arial11Bold"/>
              <w:rPr>
                <w:rFonts w:cs="Arial"/>
              </w:rPr>
            </w:pPr>
            <w:r w:rsidRPr="007E0B31">
              <w:rPr>
                <w:rFonts w:cs="Arial"/>
              </w:rPr>
              <w:t>Safety Co-ordinator</w:t>
            </w:r>
          </w:p>
        </w:tc>
        <w:tc>
          <w:tcPr>
            <w:tcW w:w="6634" w:type="dxa"/>
          </w:tcPr>
          <w:p w14:paraId="3FD2A5AD" w14:textId="77777777" w:rsidR="00DA3B07" w:rsidRPr="007E0B31" w:rsidRDefault="00DA3B07" w:rsidP="00DA3B07">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DA3B07" w:rsidRPr="007E0B31" w14:paraId="3A1DC384" w14:textId="77777777" w:rsidTr="56B5777B">
        <w:trPr>
          <w:cantSplit/>
        </w:trPr>
        <w:tc>
          <w:tcPr>
            <w:tcW w:w="2884" w:type="dxa"/>
          </w:tcPr>
          <w:p w14:paraId="7406B5EB" w14:textId="77777777" w:rsidR="00DA3B07" w:rsidRPr="007E0B31" w:rsidRDefault="00DA3B07" w:rsidP="00DA3B07">
            <w:pPr>
              <w:pStyle w:val="Arial11Bold"/>
              <w:rPr>
                <w:rFonts w:cs="Arial"/>
              </w:rPr>
            </w:pPr>
            <w:r w:rsidRPr="007E0B31">
              <w:rPr>
                <w:rFonts w:cs="Arial"/>
              </w:rPr>
              <w:t>Safety From The System</w:t>
            </w:r>
          </w:p>
        </w:tc>
        <w:tc>
          <w:tcPr>
            <w:tcW w:w="6634" w:type="dxa"/>
          </w:tcPr>
          <w:p w14:paraId="407DEDEF" w14:textId="77777777" w:rsidR="00DA3B07" w:rsidRPr="007E0B31" w:rsidRDefault="00DA3B07" w:rsidP="00DA3B07">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DA3B07" w:rsidRPr="007E0B31" w14:paraId="70243D83" w14:textId="77777777" w:rsidTr="56B5777B">
        <w:trPr>
          <w:cantSplit/>
        </w:trPr>
        <w:tc>
          <w:tcPr>
            <w:tcW w:w="2884" w:type="dxa"/>
          </w:tcPr>
          <w:p w14:paraId="22E262B1" w14:textId="77777777" w:rsidR="00DA3B07" w:rsidRPr="007E0B31" w:rsidRDefault="00DA3B07" w:rsidP="00DA3B07">
            <w:pPr>
              <w:pStyle w:val="Arial11Bold"/>
              <w:rPr>
                <w:rFonts w:cs="Arial"/>
              </w:rPr>
            </w:pPr>
            <w:r w:rsidRPr="007E0B31">
              <w:rPr>
                <w:rFonts w:cs="Arial"/>
              </w:rPr>
              <w:t xml:space="preserve">Safety Key </w:t>
            </w:r>
          </w:p>
        </w:tc>
        <w:tc>
          <w:tcPr>
            <w:tcW w:w="6634" w:type="dxa"/>
          </w:tcPr>
          <w:p w14:paraId="61F0DB91" w14:textId="77777777" w:rsidR="00DA3B07" w:rsidRPr="007E0B31" w:rsidRDefault="00DA3B07" w:rsidP="00DA3B07">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DA3B07" w:rsidRPr="007E0B31" w14:paraId="30E0A369" w14:textId="77777777" w:rsidTr="56B5777B">
        <w:trPr>
          <w:cantSplit/>
        </w:trPr>
        <w:tc>
          <w:tcPr>
            <w:tcW w:w="2884" w:type="dxa"/>
          </w:tcPr>
          <w:p w14:paraId="3958C3C0" w14:textId="77777777" w:rsidR="00DA3B07" w:rsidRPr="007E0B31" w:rsidRDefault="00DA3B07" w:rsidP="00DA3B07">
            <w:pPr>
              <w:pStyle w:val="Arial11Bold"/>
              <w:rPr>
                <w:rFonts w:cs="Arial"/>
              </w:rPr>
            </w:pPr>
            <w:r w:rsidRPr="007E0B31">
              <w:rPr>
                <w:rFonts w:cs="Arial"/>
              </w:rPr>
              <w:t>Safety Log</w:t>
            </w:r>
          </w:p>
        </w:tc>
        <w:tc>
          <w:tcPr>
            <w:tcW w:w="6634" w:type="dxa"/>
          </w:tcPr>
          <w:p w14:paraId="1D5A6BA7" w14:textId="77777777" w:rsidR="00DA3B07" w:rsidRPr="007E0B31" w:rsidRDefault="00DA3B07" w:rsidP="00DA3B07">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DA3B07" w:rsidRPr="007E0B31" w14:paraId="7B8B0D19" w14:textId="77777777" w:rsidTr="56B5777B">
        <w:trPr>
          <w:cantSplit/>
        </w:trPr>
        <w:tc>
          <w:tcPr>
            <w:tcW w:w="2884" w:type="dxa"/>
          </w:tcPr>
          <w:p w14:paraId="34E9C066" w14:textId="77777777" w:rsidR="00DA3B07" w:rsidRPr="007E0B31" w:rsidRDefault="00DA3B07" w:rsidP="00DA3B07">
            <w:pPr>
              <w:pStyle w:val="Arial11Bold"/>
              <w:rPr>
                <w:rFonts w:cs="Arial"/>
              </w:rPr>
            </w:pPr>
            <w:r w:rsidRPr="007E0B31">
              <w:rPr>
                <w:rFonts w:cs="Arial"/>
              </w:rPr>
              <w:t>Safety Precautions</w:t>
            </w:r>
          </w:p>
        </w:tc>
        <w:tc>
          <w:tcPr>
            <w:tcW w:w="6634" w:type="dxa"/>
          </w:tcPr>
          <w:p w14:paraId="0686C6F3" w14:textId="77777777" w:rsidR="00DA3B07" w:rsidRPr="007E0B31" w:rsidRDefault="00DA3B07" w:rsidP="00DA3B07">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DA3B07" w:rsidRPr="007E0B31" w14:paraId="5883E205" w14:textId="77777777" w:rsidTr="56B5777B">
        <w:trPr>
          <w:cantSplit/>
        </w:trPr>
        <w:tc>
          <w:tcPr>
            <w:tcW w:w="2884" w:type="dxa"/>
          </w:tcPr>
          <w:p w14:paraId="20827A76" w14:textId="77777777" w:rsidR="00DA3B07" w:rsidRPr="007E0B31" w:rsidRDefault="00DA3B07" w:rsidP="00DA3B07">
            <w:pPr>
              <w:pStyle w:val="Arial11Bold"/>
              <w:rPr>
                <w:rFonts w:cs="Arial"/>
              </w:rPr>
            </w:pPr>
            <w:r w:rsidRPr="007E0B31">
              <w:rPr>
                <w:rFonts w:cs="Arial"/>
              </w:rPr>
              <w:t>Safety Rules</w:t>
            </w:r>
          </w:p>
        </w:tc>
        <w:tc>
          <w:tcPr>
            <w:tcW w:w="6634" w:type="dxa"/>
          </w:tcPr>
          <w:p w14:paraId="48A0B671" w14:textId="174D5A7A" w:rsidR="00DA3B07" w:rsidRPr="007E0B31" w:rsidRDefault="00DA3B07" w:rsidP="00DA3B07">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DA3B07" w:rsidRPr="007E0B31" w14:paraId="44AE80E0" w14:textId="77777777" w:rsidTr="56B5777B">
        <w:trPr>
          <w:cantSplit/>
        </w:trPr>
        <w:tc>
          <w:tcPr>
            <w:tcW w:w="2884" w:type="dxa"/>
          </w:tcPr>
          <w:p w14:paraId="5682B2E8" w14:textId="77777777" w:rsidR="00DA3B07" w:rsidRPr="007E0B31" w:rsidRDefault="00DA3B07" w:rsidP="00DA3B07">
            <w:pPr>
              <w:pStyle w:val="Arial11Bold"/>
              <w:rPr>
                <w:rFonts w:cs="Arial"/>
              </w:rPr>
            </w:pPr>
            <w:r w:rsidRPr="007E0B31">
              <w:rPr>
                <w:rFonts w:cs="Arial"/>
              </w:rPr>
              <w:t>Scottish Offshore Transmission System</w:t>
            </w:r>
          </w:p>
        </w:tc>
        <w:tc>
          <w:tcPr>
            <w:tcW w:w="6634" w:type="dxa"/>
          </w:tcPr>
          <w:p w14:paraId="6F1646FE" w14:textId="77777777" w:rsidR="00DA3B07" w:rsidRPr="007E0B31" w:rsidRDefault="00DA3B07" w:rsidP="00DA3B07">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DA3B07" w:rsidRPr="007E0B31" w14:paraId="4EC37483" w14:textId="77777777" w:rsidTr="56B5777B">
        <w:trPr>
          <w:cantSplit/>
        </w:trPr>
        <w:tc>
          <w:tcPr>
            <w:tcW w:w="2884" w:type="dxa"/>
          </w:tcPr>
          <w:p w14:paraId="7592DBED" w14:textId="77777777" w:rsidR="00DA3B07" w:rsidRPr="007E0B31" w:rsidRDefault="00DA3B07" w:rsidP="00DA3B07">
            <w:pPr>
              <w:pStyle w:val="Arial11Bold"/>
              <w:rPr>
                <w:rFonts w:cs="Arial"/>
              </w:rPr>
            </w:pPr>
            <w:r w:rsidRPr="007E0B31">
              <w:rPr>
                <w:rFonts w:cs="Arial"/>
              </w:rPr>
              <w:t>Scottish Offshore Transmission Licensee</w:t>
            </w:r>
          </w:p>
        </w:tc>
        <w:tc>
          <w:tcPr>
            <w:tcW w:w="6634" w:type="dxa"/>
          </w:tcPr>
          <w:p w14:paraId="1E0C090A" w14:textId="77777777" w:rsidR="00DA3B07" w:rsidRPr="007E0B31" w:rsidRDefault="00DA3B07" w:rsidP="00DA3B07">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DA3B07" w:rsidRPr="007E0B31" w14:paraId="46996A6A" w14:textId="77777777" w:rsidTr="56B5777B">
        <w:trPr>
          <w:cantSplit/>
        </w:trPr>
        <w:tc>
          <w:tcPr>
            <w:tcW w:w="2884" w:type="dxa"/>
          </w:tcPr>
          <w:p w14:paraId="3B59A20D" w14:textId="77777777" w:rsidR="00DA3B07" w:rsidRPr="007E0B31" w:rsidRDefault="00DA3B07" w:rsidP="00DA3B07">
            <w:pPr>
              <w:pStyle w:val="Arial11Bold"/>
              <w:rPr>
                <w:rFonts w:cs="Arial"/>
              </w:rPr>
            </w:pPr>
            <w:r w:rsidRPr="007E0B31">
              <w:rPr>
                <w:rFonts w:cs="Arial"/>
              </w:rPr>
              <w:lastRenderedPageBreak/>
              <w:t>Scottish Transmission System</w:t>
            </w:r>
          </w:p>
        </w:tc>
        <w:tc>
          <w:tcPr>
            <w:tcW w:w="6634" w:type="dxa"/>
          </w:tcPr>
          <w:p w14:paraId="78AAAC1A" w14:textId="4DF0A8EF" w:rsidR="00DA3B07" w:rsidRPr="007E0B31" w:rsidRDefault="001B7756" w:rsidP="00DA3B07">
            <w:pPr>
              <w:pStyle w:val="TableArial11"/>
              <w:rPr>
                <w:rFonts w:cs="Arial"/>
              </w:rPr>
            </w:pPr>
            <w:r w:rsidRPr="001B7756">
              <w:rPr>
                <w:rFonts w:cs="Arial"/>
              </w:rPr>
              <w:t xml:space="preserve">Collectively </w:t>
            </w:r>
            <w:r w:rsidRPr="001B7756">
              <w:rPr>
                <w:rFonts w:cs="Arial"/>
                <w:b/>
                <w:bCs/>
              </w:rPr>
              <w:t>SPT’s Transmission System</w:t>
            </w:r>
            <w:r w:rsidRPr="001B7756">
              <w:rPr>
                <w:rFonts w:cs="Arial"/>
              </w:rPr>
              <w:t xml:space="preserve"> and </w:t>
            </w:r>
            <w:r w:rsidRPr="001B7756">
              <w:rPr>
                <w:rFonts w:cs="Arial"/>
                <w:b/>
                <w:bCs/>
              </w:rPr>
              <w:t>SHETL’s Transmission System</w:t>
            </w:r>
            <w:r w:rsidRPr="001B7756">
              <w:rPr>
                <w:rFonts w:cs="Arial"/>
              </w:rPr>
              <w:t>, any</w:t>
            </w:r>
            <w:r w:rsidRPr="001B7756">
              <w:rPr>
                <w:rFonts w:cs="Arial"/>
                <w:b/>
                <w:bCs/>
              </w:rPr>
              <w:t> Competitively Appointed Transmission Licensee’s Transmission System</w:t>
            </w:r>
            <w:r w:rsidRPr="001B7756">
              <w:rPr>
                <w:rFonts w:cs="Arial"/>
              </w:rPr>
              <w:t xml:space="preserve"> with</w:t>
            </w:r>
            <w:r w:rsidRPr="001B7756">
              <w:rPr>
                <w:rFonts w:cs="Arial"/>
                <w:b/>
                <w:bCs/>
              </w:rPr>
              <w:t xml:space="preserve"> Plant </w:t>
            </w:r>
            <w:r w:rsidRPr="001B7756">
              <w:rPr>
                <w:rFonts w:cs="Arial"/>
              </w:rPr>
              <w:t xml:space="preserve">and </w:t>
            </w:r>
            <w:r w:rsidRPr="001B7756">
              <w:rPr>
                <w:rFonts w:cs="Arial"/>
                <w:b/>
                <w:bCs/>
              </w:rPr>
              <w:t xml:space="preserve">Apparatus </w:t>
            </w:r>
            <w:r w:rsidRPr="001B7756">
              <w:rPr>
                <w:rFonts w:cs="Arial"/>
              </w:rPr>
              <w:t>located in</w:t>
            </w:r>
            <w:r w:rsidRPr="001B7756">
              <w:rPr>
                <w:rFonts w:cs="Arial"/>
                <w:b/>
                <w:bCs/>
              </w:rPr>
              <w:t xml:space="preserve"> SPT’s </w:t>
            </w:r>
            <w:r w:rsidRPr="001B7756">
              <w:rPr>
                <w:rFonts w:cs="Arial"/>
              </w:rPr>
              <w:t>or</w:t>
            </w:r>
            <w:r w:rsidRPr="001B7756">
              <w:rPr>
                <w:rFonts w:cs="Arial"/>
                <w:b/>
                <w:bCs/>
              </w:rPr>
              <w:t xml:space="preserve"> SHETL's Transmission Area</w:t>
            </w:r>
            <w:r w:rsidRPr="001B7756">
              <w:rPr>
                <w:rFonts w:cs="Arial"/>
              </w:rPr>
              <w:t xml:space="preserve"> and any </w:t>
            </w:r>
            <w:r w:rsidRPr="001B7756">
              <w:rPr>
                <w:rFonts w:cs="Arial"/>
                <w:b/>
                <w:bCs/>
              </w:rPr>
              <w:t>Scottish Offshore Transmission Systems</w:t>
            </w:r>
            <w:r w:rsidRPr="001B7756">
              <w:rPr>
                <w:rFonts w:cs="Arial"/>
              </w:rPr>
              <w:t>. </w:t>
            </w:r>
          </w:p>
        </w:tc>
      </w:tr>
      <w:tr w:rsidR="00DA3B07" w:rsidRPr="007E0B31" w14:paraId="51287B91" w14:textId="77777777" w:rsidTr="56B5777B">
        <w:trPr>
          <w:cantSplit/>
        </w:trPr>
        <w:tc>
          <w:tcPr>
            <w:tcW w:w="2884" w:type="dxa"/>
          </w:tcPr>
          <w:p w14:paraId="06943FD9" w14:textId="77777777" w:rsidR="00DA3B07" w:rsidRPr="007E0B31" w:rsidRDefault="00DA3B07" w:rsidP="00DA3B07">
            <w:pPr>
              <w:pStyle w:val="Arial11Bold"/>
              <w:rPr>
                <w:rFonts w:cs="Arial"/>
              </w:rPr>
            </w:pPr>
            <w:r w:rsidRPr="007E0B31">
              <w:rPr>
                <w:rFonts w:cs="Arial"/>
              </w:rPr>
              <w:t>Scottish User</w:t>
            </w:r>
          </w:p>
        </w:tc>
        <w:tc>
          <w:tcPr>
            <w:tcW w:w="6634" w:type="dxa"/>
          </w:tcPr>
          <w:p w14:paraId="00622B6C" w14:textId="77777777" w:rsidR="00DA3B07" w:rsidRPr="007E0B31" w:rsidRDefault="00DA3B07" w:rsidP="00DA3B07">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DA3B07" w:rsidRPr="007E0B31" w14:paraId="3C0B3E03" w14:textId="77777777" w:rsidTr="56B5777B">
        <w:trPr>
          <w:cantSplit/>
        </w:trPr>
        <w:tc>
          <w:tcPr>
            <w:tcW w:w="2884" w:type="dxa"/>
          </w:tcPr>
          <w:p w14:paraId="0790467A" w14:textId="0FEE74A2" w:rsidR="00DA3B07" w:rsidRPr="007E0B31" w:rsidRDefault="00DA3B07" w:rsidP="00DA3B07">
            <w:pPr>
              <w:pStyle w:val="Arial11Bold"/>
              <w:rPr>
                <w:rFonts w:cs="Arial"/>
              </w:rPr>
            </w:pPr>
            <w:r>
              <w:rPr>
                <w:rFonts w:cs="Arial"/>
              </w:rPr>
              <w:t>Secondary BM Unit</w:t>
            </w:r>
          </w:p>
        </w:tc>
        <w:tc>
          <w:tcPr>
            <w:tcW w:w="6634" w:type="dxa"/>
          </w:tcPr>
          <w:p w14:paraId="44EC65D4" w14:textId="2371A3C1" w:rsidR="00DA3B07" w:rsidRPr="007E0B31" w:rsidRDefault="00DA3B07" w:rsidP="00DA3B07">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DA3B07" w:rsidRPr="007E0B31" w14:paraId="76062AB2" w14:textId="77777777" w:rsidTr="56B5777B">
        <w:trPr>
          <w:cantSplit/>
        </w:trPr>
        <w:tc>
          <w:tcPr>
            <w:tcW w:w="2884" w:type="dxa"/>
          </w:tcPr>
          <w:p w14:paraId="19193F66" w14:textId="77777777" w:rsidR="00DA3B07" w:rsidRPr="007E0B31" w:rsidRDefault="00DA3B07" w:rsidP="00DA3B07">
            <w:pPr>
              <w:pStyle w:val="Arial11Bold"/>
              <w:rPr>
                <w:rFonts w:cs="Arial"/>
              </w:rPr>
            </w:pPr>
            <w:r w:rsidRPr="007E0B31">
              <w:rPr>
                <w:rFonts w:cs="Arial"/>
              </w:rPr>
              <w:t>Secondary Response</w:t>
            </w:r>
          </w:p>
        </w:tc>
        <w:tc>
          <w:tcPr>
            <w:tcW w:w="6634" w:type="dxa"/>
          </w:tcPr>
          <w:p w14:paraId="78A1E61F" w14:textId="77777777" w:rsidR="00DA3B07" w:rsidRPr="007E0B31" w:rsidRDefault="00DA3B07" w:rsidP="00DA3B07">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DA3B07" w:rsidRPr="007E0B31" w14:paraId="564540DA" w14:textId="77777777" w:rsidTr="56B5777B">
        <w:trPr>
          <w:cantSplit/>
        </w:trPr>
        <w:tc>
          <w:tcPr>
            <w:tcW w:w="2884" w:type="dxa"/>
          </w:tcPr>
          <w:p w14:paraId="65A0DD2E" w14:textId="77777777" w:rsidR="00DA3B07" w:rsidRPr="007E0B31" w:rsidRDefault="00DA3B07" w:rsidP="00DA3B07">
            <w:pPr>
              <w:pStyle w:val="Arial11Bold"/>
              <w:rPr>
                <w:rFonts w:cs="Arial"/>
              </w:rPr>
            </w:pPr>
            <w:r w:rsidRPr="007E0B31">
              <w:rPr>
                <w:rFonts w:cs="Arial"/>
              </w:rPr>
              <w:t>Secretary of State</w:t>
            </w:r>
          </w:p>
        </w:tc>
        <w:tc>
          <w:tcPr>
            <w:tcW w:w="6634" w:type="dxa"/>
          </w:tcPr>
          <w:p w14:paraId="67522AEA" w14:textId="77777777" w:rsidR="00DA3B07" w:rsidRPr="007E0B31" w:rsidRDefault="00DA3B07" w:rsidP="00DA3B07">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DA3B07" w:rsidRPr="007E0B31" w14:paraId="240349FB" w14:textId="77777777" w:rsidTr="56B5777B">
        <w:trPr>
          <w:cantSplit/>
        </w:trPr>
        <w:tc>
          <w:tcPr>
            <w:tcW w:w="2884" w:type="dxa"/>
          </w:tcPr>
          <w:p w14:paraId="39D5CFF9" w14:textId="77777777" w:rsidR="00DA3B07" w:rsidRPr="007E0B31" w:rsidRDefault="00DA3B07" w:rsidP="00DA3B07">
            <w:pPr>
              <w:pStyle w:val="Arial11Bold"/>
              <w:rPr>
                <w:rFonts w:cs="Arial"/>
              </w:rPr>
            </w:pPr>
            <w:r w:rsidRPr="007E0B31">
              <w:rPr>
                <w:rFonts w:cs="Arial"/>
              </w:rPr>
              <w:t>Secured Event</w:t>
            </w:r>
          </w:p>
        </w:tc>
        <w:tc>
          <w:tcPr>
            <w:tcW w:w="6634" w:type="dxa"/>
          </w:tcPr>
          <w:p w14:paraId="5A98690F" w14:textId="77777777" w:rsidR="00DA3B07" w:rsidRPr="007E0B31" w:rsidRDefault="00DA3B07" w:rsidP="00DA3B07">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DA3B07" w:rsidRPr="007E0B31" w14:paraId="646622AD" w14:textId="77777777" w:rsidTr="56B5777B">
        <w:trPr>
          <w:cantSplit/>
        </w:trPr>
        <w:tc>
          <w:tcPr>
            <w:tcW w:w="2884" w:type="dxa"/>
          </w:tcPr>
          <w:p w14:paraId="2D39DA62" w14:textId="77777777" w:rsidR="00DA3B07" w:rsidRPr="007E0B31" w:rsidRDefault="00DA3B07" w:rsidP="00DA3B07">
            <w:pPr>
              <w:pStyle w:val="Arial11Bold"/>
              <w:rPr>
                <w:rFonts w:cs="Arial"/>
              </w:rPr>
            </w:pPr>
            <w:r w:rsidRPr="007E0B31">
              <w:rPr>
                <w:rFonts w:cs="Arial"/>
              </w:rPr>
              <w:t>Security and Quality of Supply Standard (SQSS)</w:t>
            </w:r>
          </w:p>
        </w:tc>
        <w:tc>
          <w:tcPr>
            <w:tcW w:w="6634" w:type="dxa"/>
          </w:tcPr>
          <w:p w14:paraId="1F7B9DEC" w14:textId="2AF3787A" w:rsidR="00DA3B07" w:rsidRPr="007E0B31" w:rsidRDefault="00DA3B07" w:rsidP="00DA3B07">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Pr>
                <w:rFonts w:cs="Arial"/>
                <w:bCs/>
              </w:rPr>
              <w:t xml:space="preserve"> and the </w:t>
            </w:r>
            <w:r>
              <w:rPr>
                <w:rFonts w:cs="Arial"/>
                <w:b/>
              </w:rPr>
              <w:t>ESO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DA3B07" w:rsidRPr="007E0B31" w14:paraId="6D1F96AD" w14:textId="77777777" w:rsidTr="56B5777B">
        <w:trPr>
          <w:cantSplit/>
        </w:trPr>
        <w:tc>
          <w:tcPr>
            <w:tcW w:w="2884" w:type="dxa"/>
          </w:tcPr>
          <w:p w14:paraId="3D4D2CAD" w14:textId="77777777" w:rsidR="00DA3B07" w:rsidRPr="007E0B31" w:rsidRDefault="00DA3B07" w:rsidP="00DA3B07">
            <w:pPr>
              <w:pStyle w:val="Arial11Bold"/>
              <w:rPr>
                <w:rFonts w:cs="Arial"/>
              </w:rPr>
            </w:pPr>
            <w:r w:rsidRPr="007E0B31">
              <w:rPr>
                <w:rFonts w:cs="Arial"/>
              </w:rPr>
              <w:t>Self-Governance Criteria</w:t>
            </w:r>
          </w:p>
        </w:tc>
        <w:tc>
          <w:tcPr>
            <w:tcW w:w="6634" w:type="dxa"/>
          </w:tcPr>
          <w:p w14:paraId="54B7BCEB" w14:textId="77777777" w:rsidR="00DA3B07" w:rsidRPr="007E0B31" w:rsidRDefault="00DA3B07" w:rsidP="00DA3B07">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DA3B07" w:rsidRPr="007E0B31" w:rsidRDefault="00DA3B07" w:rsidP="00DA3B07">
            <w:pPr>
              <w:pStyle w:val="TableArial11"/>
              <w:numPr>
                <w:ilvl w:val="0"/>
                <w:numId w:val="8"/>
              </w:numPr>
              <w:rPr>
                <w:rFonts w:cs="Arial"/>
              </w:rPr>
            </w:pPr>
            <w:r w:rsidRPr="007E0B31">
              <w:rPr>
                <w:rFonts w:cs="Arial"/>
              </w:rPr>
              <w:t>is unlikely to have a material effect on:</w:t>
            </w:r>
          </w:p>
          <w:p w14:paraId="0AFA7F7C" w14:textId="77777777" w:rsidR="00DA3B07" w:rsidRPr="007E0B31" w:rsidRDefault="00DA3B07" w:rsidP="00DA3B07">
            <w:pPr>
              <w:pStyle w:val="TableArial11"/>
              <w:numPr>
                <w:ilvl w:val="0"/>
                <w:numId w:val="9"/>
              </w:numPr>
              <w:rPr>
                <w:rFonts w:cs="Arial"/>
              </w:rPr>
            </w:pPr>
            <w:r w:rsidRPr="007E0B31">
              <w:rPr>
                <w:rFonts w:cs="Arial"/>
              </w:rPr>
              <w:t>existing or future electricity consumers; and</w:t>
            </w:r>
          </w:p>
          <w:p w14:paraId="46F9696D" w14:textId="29B1C8A6" w:rsidR="00DA3B07" w:rsidRPr="007E0B31" w:rsidRDefault="00DA3B07" w:rsidP="00DA3B07">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DA3B07" w:rsidRPr="007E0B31" w:rsidRDefault="00DA3B07" w:rsidP="00DA3B07">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DA3B07" w:rsidRPr="007E0B31" w:rsidRDefault="00DA3B07" w:rsidP="00DA3B07">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DA3B07" w:rsidRPr="007E0B31" w:rsidRDefault="00DA3B07" w:rsidP="00DA3B07">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DA3B07" w:rsidRPr="00612E81" w:rsidRDefault="00DA3B07" w:rsidP="00DA3B07">
            <w:pPr>
              <w:pStyle w:val="TableArial11"/>
              <w:numPr>
                <w:ilvl w:val="0"/>
                <w:numId w:val="8"/>
              </w:numPr>
              <w:rPr>
                <w:rFonts w:cs="Arial"/>
              </w:rPr>
            </w:pPr>
            <w:r w:rsidRPr="00612E81">
              <w:rPr>
                <w:rFonts w:cs="Arial"/>
              </w:rPr>
              <w:t>is unlikely to discriminate between different classes of Users.</w:t>
            </w:r>
          </w:p>
          <w:p w14:paraId="766072C3" w14:textId="0AB255AC" w:rsidR="00DA3B07" w:rsidRPr="007E0B31" w:rsidRDefault="00DA3B07" w:rsidP="00DA3B07">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DA3B07" w:rsidRPr="007E0B31" w14:paraId="519D0516" w14:textId="77777777" w:rsidTr="56B5777B">
        <w:trPr>
          <w:cantSplit/>
        </w:trPr>
        <w:tc>
          <w:tcPr>
            <w:tcW w:w="2884" w:type="dxa"/>
          </w:tcPr>
          <w:p w14:paraId="6FE46427" w14:textId="77777777" w:rsidR="00DA3B07" w:rsidRPr="007E0B31" w:rsidRDefault="00DA3B07" w:rsidP="00DA3B07">
            <w:pPr>
              <w:pStyle w:val="Arial11Bold"/>
              <w:rPr>
                <w:rFonts w:cs="Arial"/>
              </w:rPr>
            </w:pPr>
            <w:r w:rsidRPr="007E0B31">
              <w:rPr>
                <w:rFonts w:cs="Arial"/>
              </w:rPr>
              <w:lastRenderedPageBreak/>
              <w:t>Self-Governance Modifications</w:t>
            </w:r>
          </w:p>
        </w:tc>
        <w:tc>
          <w:tcPr>
            <w:tcW w:w="6634" w:type="dxa"/>
          </w:tcPr>
          <w:p w14:paraId="27E32F5F" w14:textId="77777777" w:rsidR="00DA3B07" w:rsidRPr="007E0B31" w:rsidRDefault="00DA3B07" w:rsidP="00DA3B07">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DA3B07" w:rsidRPr="007E0B31" w14:paraId="6A0ED69B" w14:textId="77777777" w:rsidTr="56B5777B">
        <w:trPr>
          <w:cantSplit/>
        </w:trPr>
        <w:tc>
          <w:tcPr>
            <w:tcW w:w="2884" w:type="dxa"/>
          </w:tcPr>
          <w:p w14:paraId="0FD8F1F7" w14:textId="77777777" w:rsidR="00DA3B07" w:rsidRPr="007E0B31" w:rsidRDefault="00DA3B07" w:rsidP="00DA3B07">
            <w:pPr>
              <w:pStyle w:val="Arial11Bold"/>
              <w:rPr>
                <w:rFonts w:cs="Arial"/>
              </w:rPr>
            </w:pPr>
            <w:r w:rsidRPr="007E0B31">
              <w:rPr>
                <w:rFonts w:cs="Arial"/>
              </w:rPr>
              <w:t>Self-Governance Statement</w:t>
            </w:r>
          </w:p>
        </w:tc>
        <w:tc>
          <w:tcPr>
            <w:tcW w:w="6634" w:type="dxa"/>
          </w:tcPr>
          <w:p w14:paraId="10C74376" w14:textId="77777777" w:rsidR="00DA3B07" w:rsidRPr="007E0B31" w:rsidRDefault="00DA3B07" w:rsidP="00DA3B07">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DA3B07" w:rsidRPr="007E0B31" w:rsidRDefault="00DA3B07" w:rsidP="00DA3B07">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DA3B07" w:rsidRPr="007E0B31" w:rsidRDefault="00DA3B07" w:rsidP="00DA3B07">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DA3B07" w:rsidRPr="007E0B31" w14:paraId="136D3FE1" w14:textId="77777777" w:rsidTr="56B5777B">
        <w:trPr>
          <w:cantSplit/>
        </w:trPr>
        <w:tc>
          <w:tcPr>
            <w:tcW w:w="2884" w:type="dxa"/>
          </w:tcPr>
          <w:p w14:paraId="564BE747" w14:textId="77777777" w:rsidR="00DA3B07" w:rsidRPr="007E0B31" w:rsidRDefault="00DA3B07" w:rsidP="00DA3B07">
            <w:pPr>
              <w:pStyle w:val="Arial11Bold"/>
              <w:rPr>
                <w:rFonts w:cs="Arial"/>
              </w:rPr>
            </w:pPr>
            <w:r w:rsidRPr="007E0B31">
              <w:rPr>
                <w:rFonts w:cs="Arial"/>
              </w:rPr>
              <w:t>Setpoint Voltage</w:t>
            </w:r>
          </w:p>
        </w:tc>
        <w:tc>
          <w:tcPr>
            <w:tcW w:w="6634" w:type="dxa"/>
          </w:tcPr>
          <w:p w14:paraId="38F46902" w14:textId="77777777" w:rsidR="00DA3B07" w:rsidRPr="007E0B31" w:rsidRDefault="00DA3B07" w:rsidP="00DA3B07">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DA3B07" w:rsidRPr="007E0B31" w14:paraId="2C5B1DCD" w14:textId="77777777" w:rsidTr="56B5777B">
        <w:trPr>
          <w:cantSplit/>
        </w:trPr>
        <w:tc>
          <w:tcPr>
            <w:tcW w:w="2884" w:type="dxa"/>
          </w:tcPr>
          <w:p w14:paraId="61385F85" w14:textId="77777777" w:rsidR="00DA3B07" w:rsidRPr="007E0B31" w:rsidRDefault="00DA3B07" w:rsidP="00DA3B07">
            <w:pPr>
              <w:pStyle w:val="Arial11Bold"/>
              <w:rPr>
                <w:rFonts w:cs="Arial"/>
              </w:rPr>
            </w:pPr>
            <w:r w:rsidRPr="007E0B31">
              <w:rPr>
                <w:rFonts w:cs="Arial"/>
              </w:rPr>
              <w:t>Settlement Period</w:t>
            </w:r>
          </w:p>
        </w:tc>
        <w:tc>
          <w:tcPr>
            <w:tcW w:w="6634" w:type="dxa"/>
          </w:tcPr>
          <w:p w14:paraId="4AB567C7" w14:textId="77777777" w:rsidR="00DA3B07" w:rsidRPr="007E0B31" w:rsidRDefault="00DA3B07" w:rsidP="00DA3B07">
            <w:pPr>
              <w:pStyle w:val="TableArial11"/>
              <w:rPr>
                <w:rFonts w:cs="Arial"/>
              </w:rPr>
            </w:pPr>
            <w:r w:rsidRPr="007E0B31">
              <w:rPr>
                <w:rFonts w:cs="Arial"/>
              </w:rPr>
              <w:t>A period of 30 minutes ending on the hour and half-hour in each hour during a day.</w:t>
            </w:r>
          </w:p>
        </w:tc>
      </w:tr>
      <w:tr w:rsidR="00DA3B07" w:rsidRPr="007E0B31" w14:paraId="6A64B863" w14:textId="77777777" w:rsidTr="56B5777B">
        <w:trPr>
          <w:cantSplit/>
        </w:trPr>
        <w:tc>
          <w:tcPr>
            <w:tcW w:w="2884" w:type="dxa"/>
          </w:tcPr>
          <w:p w14:paraId="702BBF4B" w14:textId="77777777" w:rsidR="00DA3B07" w:rsidRPr="007E0B31" w:rsidRDefault="00DA3B07" w:rsidP="00DA3B07">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DA3B07" w:rsidRPr="007E0B31" w:rsidRDefault="00DA3B07" w:rsidP="00DA3B07">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DA3B07" w:rsidRPr="007E0B31" w14:paraId="510136CA" w14:textId="77777777" w:rsidTr="56B5777B">
        <w:trPr>
          <w:cantSplit/>
        </w:trPr>
        <w:tc>
          <w:tcPr>
            <w:tcW w:w="2884" w:type="dxa"/>
          </w:tcPr>
          <w:p w14:paraId="35028F39" w14:textId="77777777" w:rsidR="00DA3B07" w:rsidRPr="007E0B31" w:rsidRDefault="00DA3B07" w:rsidP="00DA3B07">
            <w:pPr>
              <w:pStyle w:val="Arial11Bold"/>
              <w:rPr>
                <w:rFonts w:cs="Arial"/>
                <w:lang w:val="en-US"/>
              </w:rPr>
            </w:pPr>
            <w:r w:rsidRPr="007E0B31">
              <w:rPr>
                <w:rFonts w:cs="Arial"/>
                <w:lang w:val="en-US"/>
              </w:rPr>
              <w:t>SHETL</w:t>
            </w:r>
          </w:p>
        </w:tc>
        <w:tc>
          <w:tcPr>
            <w:tcW w:w="6634" w:type="dxa"/>
          </w:tcPr>
          <w:p w14:paraId="3E3D4EB4" w14:textId="77777777" w:rsidR="00DA3B07" w:rsidRPr="007E0B31" w:rsidRDefault="00DA3B07" w:rsidP="00DA3B07">
            <w:pPr>
              <w:pStyle w:val="TableArial11"/>
              <w:rPr>
                <w:rFonts w:cs="Arial"/>
              </w:rPr>
            </w:pPr>
            <w:r w:rsidRPr="007E0B31">
              <w:rPr>
                <w:rFonts w:cs="Arial"/>
              </w:rPr>
              <w:t>Scottish Hydro-Electric Transmission Limited</w:t>
            </w:r>
            <w:r>
              <w:rPr>
                <w:rFonts w:cs="Arial"/>
              </w:rPr>
              <w:t>.</w:t>
            </w:r>
          </w:p>
        </w:tc>
      </w:tr>
      <w:tr w:rsidR="00DA3B07" w:rsidRPr="007E0B31" w14:paraId="67FED673" w14:textId="77777777" w:rsidTr="56B5777B">
        <w:trPr>
          <w:cantSplit/>
        </w:trPr>
        <w:tc>
          <w:tcPr>
            <w:tcW w:w="2884" w:type="dxa"/>
          </w:tcPr>
          <w:p w14:paraId="369FD6B3" w14:textId="77777777" w:rsidR="00DA3B07" w:rsidRPr="007E0B31" w:rsidRDefault="00DA3B07" w:rsidP="00DA3B07">
            <w:pPr>
              <w:pStyle w:val="Arial11Bold"/>
              <w:rPr>
                <w:rFonts w:cs="Arial"/>
              </w:rPr>
            </w:pPr>
            <w:r w:rsidRPr="007E0B31">
              <w:rPr>
                <w:rFonts w:cs="Arial"/>
              </w:rPr>
              <w:t>Shutdown</w:t>
            </w:r>
          </w:p>
        </w:tc>
        <w:tc>
          <w:tcPr>
            <w:tcW w:w="6634" w:type="dxa"/>
          </w:tcPr>
          <w:p w14:paraId="6E389810" w14:textId="39840711" w:rsidR="00DA3B07" w:rsidRPr="000B675D" w:rsidRDefault="00DA3B07" w:rsidP="00DA3B07">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DA3B07" w:rsidRPr="00105C6E" w:rsidRDefault="00DA3B07" w:rsidP="00DA3B07">
            <w:pPr>
              <w:pStyle w:val="Default"/>
              <w:jc w:val="both"/>
              <w:rPr>
                <w:sz w:val="20"/>
                <w:szCs w:val="20"/>
              </w:rPr>
            </w:pPr>
          </w:p>
          <w:p w14:paraId="15309EA0" w14:textId="77777777" w:rsidR="00DA3B07" w:rsidRDefault="00DA3B07" w:rsidP="00DA3B07">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DA3B07" w:rsidRDefault="00DA3B07" w:rsidP="00DA3B07">
            <w:pPr>
              <w:pStyle w:val="Default"/>
              <w:jc w:val="both"/>
              <w:rPr>
                <w:sz w:val="20"/>
                <w:szCs w:val="20"/>
              </w:rPr>
            </w:pPr>
          </w:p>
          <w:p w14:paraId="6125EFD5" w14:textId="77777777" w:rsidR="00DA3B07" w:rsidRDefault="00DA3B07" w:rsidP="00DA3B07">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DA3B07" w:rsidRPr="002A73E9" w:rsidRDefault="00DA3B07" w:rsidP="00DA3B07">
            <w:pPr>
              <w:pStyle w:val="Default"/>
              <w:jc w:val="both"/>
              <w:rPr>
                <w:sz w:val="20"/>
              </w:rPr>
            </w:pPr>
          </w:p>
        </w:tc>
      </w:tr>
      <w:tr w:rsidR="00DA3B07" w:rsidRPr="007E0B31" w14:paraId="7BC2DAF6" w14:textId="77777777" w:rsidTr="56B5777B">
        <w:trPr>
          <w:cantSplit/>
        </w:trPr>
        <w:tc>
          <w:tcPr>
            <w:tcW w:w="2884" w:type="dxa"/>
          </w:tcPr>
          <w:p w14:paraId="3675FAA8" w14:textId="77777777" w:rsidR="00DA3B07" w:rsidRPr="007E0B31" w:rsidRDefault="00DA3B07" w:rsidP="00DA3B07">
            <w:pPr>
              <w:pStyle w:val="Arial11Bold"/>
              <w:rPr>
                <w:rFonts w:cs="Arial"/>
                <w:lang w:val="en-US"/>
              </w:rPr>
            </w:pPr>
            <w:r w:rsidRPr="007E0B31">
              <w:rPr>
                <w:rFonts w:cs="Arial"/>
                <w:lang w:val="en-US"/>
              </w:rPr>
              <w:t>Significant Code Review</w:t>
            </w:r>
          </w:p>
        </w:tc>
        <w:tc>
          <w:tcPr>
            <w:tcW w:w="6634" w:type="dxa"/>
          </w:tcPr>
          <w:p w14:paraId="671DC2B0" w14:textId="77777777" w:rsidR="00DA3B07" w:rsidRPr="007E0B31" w:rsidRDefault="00DA3B07" w:rsidP="00DA3B07">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DA3B07" w:rsidRPr="007E0B31" w14:paraId="1B5DF07B" w14:textId="77777777" w:rsidTr="56B5777B">
        <w:trPr>
          <w:cantSplit/>
          <w:trHeight w:val="844"/>
        </w:trPr>
        <w:tc>
          <w:tcPr>
            <w:tcW w:w="2884" w:type="dxa"/>
          </w:tcPr>
          <w:p w14:paraId="7D570753" w14:textId="77777777" w:rsidR="00DA3B07" w:rsidRPr="007E0B31" w:rsidRDefault="00DA3B07" w:rsidP="00DA3B07">
            <w:pPr>
              <w:pStyle w:val="Arial11Bold"/>
              <w:rPr>
                <w:rFonts w:cs="Arial"/>
                <w:lang w:val="en-US"/>
              </w:rPr>
            </w:pPr>
            <w:r w:rsidRPr="007E0B31">
              <w:rPr>
                <w:rFonts w:cs="Arial"/>
                <w:lang w:val="en-US"/>
              </w:rPr>
              <w:t>Significant Code Review Phase</w:t>
            </w:r>
          </w:p>
        </w:tc>
        <w:tc>
          <w:tcPr>
            <w:tcW w:w="6634" w:type="dxa"/>
          </w:tcPr>
          <w:p w14:paraId="0EC0F404" w14:textId="77777777" w:rsidR="00DA3B07" w:rsidRPr="007E0B31" w:rsidRDefault="00DA3B07" w:rsidP="00DA3B07">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DA3B07" w:rsidRPr="007E0B31" w14:paraId="5ADB841A" w14:textId="77777777" w:rsidTr="56B5777B">
        <w:trPr>
          <w:cantSplit/>
          <w:trHeight w:val="391"/>
        </w:trPr>
        <w:tc>
          <w:tcPr>
            <w:tcW w:w="2884" w:type="dxa"/>
          </w:tcPr>
          <w:p w14:paraId="7F34926A" w14:textId="77777777" w:rsidR="00DA3B07" w:rsidRPr="005A3DF9" w:rsidRDefault="00DA3B07" w:rsidP="00DA3B07">
            <w:pPr>
              <w:rPr>
                <w:b/>
                <w:bCs/>
              </w:rPr>
            </w:pPr>
            <w:r w:rsidRPr="005A3DF9">
              <w:rPr>
                <w:b/>
                <w:bCs/>
              </w:rPr>
              <w:t>Significant Event</w:t>
            </w:r>
          </w:p>
        </w:tc>
        <w:tc>
          <w:tcPr>
            <w:tcW w:w="6634" w:type="dxa"/>
          </w:tcPr>
          <w:p w14:paraId="1EE1E359" w14:textId="77777777" w:rsidR="00DA3B07" w:rsidRPr="005A3DF9" w:rsidRDefault="00DA3B07" w:rsidP="00DA3B07">
            <w:r w:rsidRPr="005A3DF9">
              <w:t xml:space="preserve">An </w:t>
            </w:r>
            <w:r w:rsidRPr="005A3DF9">
              <w:rPr>
                <w:b/>
                <w:bCs/>
              </w:rPr>
              <w:t>Event</w:t>
            </w:r>
            <w:r w:rsidRPr="005A3DF9">
              <w:t>, as defined in OC3.4.1.</w:t>
            </w:r>
          </w:p>
        </w:tc>
      </w:tr>
      <w:tr w:rsidR="00DA3B07" w:rsidRPr="007E0B31" w14:paraId="1BEA81BE" w14:textId="77777777" w:rsidTr="56B5777B">
        <w:trPr>
          <w:cantSplit/>
        </w:trPr>
        <w:tc>
          <w:tcPr>
            <w:tcW w:w="2884" w:type="dxa"/>
          </w:tcPr>
          <w:p w14:paraId="7DDF6CE8" w14:textId="77777777" w:rsidR="00DA3B07" w:rsidRPr="007E0B31" w:rsidRDefault="00DA3B07" w:rsidP="00DA3B07">
            <w:pPr>
              <w:pStyle w:val="Arial11Bold"/>
              <w:rPr>
                <w:rFonts w:cs="Arial"/>
              </w:rPr>
            </w:pPr>
            <w:r w:rsidRPr="007E0B31">
              <w:rPr>
                <w:rFonts w:cs="Arial"/>
              </w:rPr>
              <w:lastRenderedPageBreak/>
              <w:t>Significant Incident</w:t>
            </w:r>
          </w:p>
        </w:tc>
        <w:tc>
          <w:tcPr>
            <w:tcW w:w="6634" w:type="dxa"/>
          </w:tcPr>
          <w:p w14:paraId="7F61F265" w14:textId="77777777" w:rsidR="00DA3B07" w:rsidRPr="007E0B31" w:rsidRDefault="00DA3B07" w:rsidP="00DA3B07">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DA3B07" w:rsidRPr="007E0B31" w:rsidRDefault="00DA3B07" w:rsidP="00DA3B07">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DA3B07" w:rsidRPr="007E0B31" w:rsidRDefault="00DA3B07" w:rsidP="00DA3B07">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DA3B07" w:rsidRPr="007E0B31" w14:paraId="3E055DF2" w14:textId="77777777" w:rsidTr="56B5777B">
        <w:trPr>
          <w:cantSplit/>
        </w:trPr>
        <w:tc>
          <w:tcPr>
            <w:tcW w:w="2884" w:type="dxa"/>
          </w:tcPr>
          <w:p w14:paraId="0E800888" w14:textId="77777777" w:rsidR="00DA3B07" w:rsidRPr="007E0B31" w:rsidRDefault="00DA3B07" w:rsidP="00DA3B07">
            <w:pPr>
              <w:pStyle w:val="Arial11Bold"/>
              <w:rPr>
                <w:rFonts w:cs="Arial"/>
              </w:rPr>
            </w:pPr>
            <w:r w:rsidRPr="007E0B31">
              <w:rPr>
                <w:rFonts w:cs="Arial"/>
              </w:rPr>
              <w:t>Simultaneous Tap Change</w:t>
            </w:r>
          </w:p>
        </w:tc>
        <w:tc>
          <w:tcPr>
            <w:tcW w:w="6634" w:type="dxa"/>
          </w:tcPr>
          <w:p w14:paraId="60D3F25A" w14:textId="2377F85E" w:rsidR="00DA3B07" w:rsidRPr="007E0B31" w:rsidRDefault="00DA3B07" w:rsidP="00DA3B07">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DA3B07" w:rsidRPr="007E0B31" w14:paraId="328E6979" w14:textId="77777777" w:rsidTr="56B5777B">
        <w:trPr>
          <w:cantSplit/>
        </w:trPr>
        <w:tc>
          <w:tcPr>
            <w:tcW w:w="2884" w:type="dxa"/>
          </w:tcPr>
          <w:p w14:paraId="7DB29454" w14:textId="260E372C" w:rsidR="00DA3B07" w:rsidRPr="009A551F" w:rsidRDefault="00DA3B07" w:rsidP="00DA3B07">
            <w:pPr>
              <w:pStyle w:val="Arial11Bold"/>
              <w:rPr>
                <w:rFonts w:cs="Arial"/>
              </w:rPr>
            </w:pPr>
            <w:r w:rsidRPr="009A551F">
              <w:rPr>
                <w:lang w:val="en-US"/>
              </w:rPr>
              <w:t>Single Intraday Coupling</w:t>
            </w:r>
          </w:p>
        </w:tc>
        <w:tc>
          <w:tcPr>
            <w:tcW w:w="6634" w:type="dxa"/>
          </w:tcPr>
          <w:p w14:paraId="46F14FC7" w14:textId="686B1D19" w:rsidR="00DA3B07" w:rsidRPr="009A551F" w:rsidRDefault="00DA3B07" w:rsidP="00DA3B07">
            <w:pPr>
              <w:pStyle w:val="TableArial11"/>
              <w:rPr>
                <w:rFonts w:cs="Arial"/>
              </w:rPr>
            </w:pPr>
            <w:r w:rsidRPr="009A551F">
              <w:t>The continuous process where collected orders are matched and cross-zonal capacity is allocated simultaneously for different bidding zones in the intraday market.</w:t>
            </w:r>
          </w:p>
        </w:tc>
      </w:tr>
      <w:tr w:rsidR="00DA3B07" w:rsidRPr="007E0B31" w14:paraId="5AFB48FD" w14:textId="77777777" w:rsidTr="56B5777B">
        <w:trPr>
          <w:cantSplit/>
        </w:trPr>
        <w:tc>
          <w:tcPr>
            <w:tcW w:w="2884" w:type="dxa"/>
          </w:tcPr>
          <w:p w14:paraId="6EF1D6A4" w14:textId="08994471" w:rsidR="00DA3B07" w:rsidRPr="007E0B31" w:rsidRDefault="00DA3B07" w:rsidP="00DA3B07">
            <w:pPr>
              <w:pStyle w:val="Arial11Bold"/>
              <w:rPr>
                <w:rFonts w:cs="Arial"/>
              </w:rPr>
            </w:pPr>
            <w:r w:rsidRPr="56B5777B">
              <w:rPr>
                <w:rFonts w:cs="Arial"/>
              </w:rPr>
              <w:t>Single Line Diagram</w:t>
            </w:r>
          </w:p>
        </w:tc>
        <w:tc>
          <w:tcPr>
            <w:tcW w:w="6634" w:type="dxa"/>
          </w:tcPr>
          <w:p w14:paraId="4EC44797" w14:textId="77777777" w:rsidR="00DA3B07" w:rsidRPr="007E0B31" w:rsidRDefault="00DA3B07" w:rsidP="00DA3B07">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DA3B07" w:rsidRPr="007E0B31" w14:paraId="465C7113" w14:textId="77777777" w:rsidTr="56B5777B">
        <w:trPr>
          <w:cantSplit/>
        </w:trPr>
        <w:tc>
          <w:tcPr>
            <w:tcW w:w="2884" w:type="dxa"/>
          </w:tcPr>
          <w:p w14:paraId="752C09A5" w14:textId="77777777" w:rsidR="00DA3B07" w:rsidRPr="007E0B31" w:rsidRDefault="00DA3B07" w:rsidP="00DA3B07">
            <w:pPr>
              <w:pStyle w:val="Arial11Bold"/>
              <w:rPr>
                <w:rFonts w:cs="Arial"/>
              </w:rPr>
            </w:pPr>
            <w:r w:rsidRPr="007E0B31">
              <w:rPr>
                <w:rFonts w:cs="Arial"/>
              </w:rPr>
              <w:t>Single Point of Connection</w:t>
            </w:r>
          </w:p>
        </w:tc>
        <w:tc>
          <w:tcPr>
            <w:tcW w:w="6634" w:type="dxa"/>
          </w:tcPr>
          <w:p w14:paraId="357AE2D2" w14:textId="77777777" w:rsidR="00DA3B07" w:rsidRPr="007E0B31" w:rsidRDefault="00DA3B07" w:rsidP="00DA3B07">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DA3B07" w:rsidRPr="007E0B31" w14:paraId="6F54CDA0" w14:textId="77777777" w:rsidTr="56B5777B">
        <w:trPr>
          <w:cantSplit/>
        </w:trPr>
        <w:tc>
          <w:tcPr>
            <w:tcW w:w="2884" w:type="dxa"/>
          </w:tcPr>
          <w:p w14:paraId="636AB71F" w14:textId="77777777" w:rsidR="00DA3B07" w:rsidRPr="007E0B31" w:rsidRDefault="00DA3B07" w:rsidP="00DA3B07">
            <w:pPr>
              <w:pStyle w:val="Arial11Bold"/>
              <w:rPr>
                <w:rFonts w:cs="Arial"/>
              </w:rPr>
            </w:pPr>
            <w:r w:rsidRPr="007E0B31">
              <w:rPr>
                <w:rFonts w:cs="Arial"/>
              </w:rPr>
              <w:t>Site Common Drawings</w:t>
            </w:r>
          </w:p>
        </w:tc>
        <w:tc>
          <w:tcPr>
            <w:tcW w:w="6634" w:type="dxa"/>
          </w:tcPr>
          <w:p w14:paraId="10001C92" w14:textId="77777777" w:rsidR="00DA3B07" w:rsidRPr="007E0B31" w:rsidRDefault="00DA3B07" w:rsidP="00DA3B07">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DA3B07" w:rsidRPr="007E0B31" w14:paraId="5735D188" w14:textId="77777777" w:rsidTr="56B5777B">
        <w:trPr>
          <w:cantSplit/>
        </w:trPr>
        <w:tc>
          <w:tcPr>
            <w:tcW w:w="2884" w:type="dxa"/>
          </w:tcPr>
          <w:p w14:paraId="236162FF" w14:textId="77777777" w:rsidR="00DA3B07" w:rsidRPr="007E0B31" w:rsidRDefault="00DA3B07" w:rsidP="00DA3B07">
            <w:pPr>
              <w:pStyle w:val="Arial11Bold"/>
              <w:rPr>
                <w:rFonts w:cs="Arial"/>
              </w:rPr>
            </w:pPr>
            <w:r w:rsidRPr="007E0B31">
              <w:rPr>
                <w:rFonts w:cs="Arial"/>
              </w:rPr>
              <w:t xml:space="preserve">Site Responsibility Schedule </w:t>
            </w:r>
          </w:p>
        </w:tc>
        <w:tc>
          <w:tcPr>
            <w:tcW w:w="6634" w:type="dxa"/>
          </w:tcPr>
          <w:p w14:paraId="6A1F8B74" w14:textId="77777777" w:rsidR="00DA3B07" w:rsidRPr="007E0B31" w:rsidRDefault="00DA3B07" w:rsidP="00DA3B07">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DA3B07" w:rsidRPr="007E0B31" w14:paraId="44F903ED" w14:textId="77777777" w:rsidTr="00771070">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388" w:author="Stuart McLarnon (NESO)" w:date="2025-06-11T15:44:00Z" w16du:dateUtc="2025-06-11T14:4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389" w:author="Stuart McLarnon (ESO)" w:date="2024-07-30T13:16:00Z"/>
          <w:trPrChange w:id="390" w:author="Stuart McLarnon (NESO)" w:date="2025-06-11T15:44:00Z" w16du:dateUtc="2025-06-11T14:44:00Z">
            <w:trPr>
              <w:gridAfter w:val="0"/>
              <w:wAfter w:w="610" w:type="dxa"/>
              <w:cantSplit/>
            </w:trPr>
          </w:trPrChange>
        </w:trPr>
        <w:tc>
          <w:tcPr>
            <w:tcW w:w="2884" w:type="dxa"/>
            <w:tcBorders>
              <w:top w:val="single" w:sz="4" w:space="0" w:color="auto"/>
              <w:left w:val="single" w:sz="4" w:space="0" w:color="auto"/>
              <w:bottom w:val="single" w:sz="4" w:space="0" w:color="auto"/>
              <w:right w:val="single" w:sz="4" w:space="0" w:color="auto"/>
            </w:tcBorders>
            <w:tcPrChange w:id="391" w:author="Stuart McLarnon (NESO)" w:date="2025-06-11T15:44:00Z" w16du:dateUtc="2025-06-11T14:44:00Z">
              <w:tcPr>
                <w:tcW w:w="2884" w:type="dxa"/>
                <w:gridSpan w:val="5"/>
              </w:tcPr>
            </w:tcPrChange>
          </w:tcPr>
          <w:p w14:paraId="5414AA24" w14:textId="4D9D656D" w:rsidR="00DA3B07" w:rsidRPr="007E0B31" w:rsidRDefault="00DA3B07" w:rsidP="00DA3B07">
            <w:pPr>
              <w:pStyle w:val="Arial11Bold"/>
              <w:rPr>
                <w:ins w:id="392" w:author="Stuart McLarnon (ESO)" w:date="2024-07-30T13:16:00Z"/>
                <w:rFonts w:cs="Arial"/>
              </w:rPr>
            </w:pPr>
            <w:ins w:id="393" w:author="Stuart McLarnon (ESO)" w:date="2024-07-30T13:16:00Z">
              <w:r w:rsidRPr="009D62AD">
                <w:rPr>
                  <w:bCs/>
                </w:rPr>
                <w:t>Situation Data</w:t>
              </w:r>
            </w:ins>
          </w:p>
        </w:tc>
        <w:tc>
          <w:tcPr>
            <w:tcW w:w="6634" w:type="dxa"/>
            <w:tcBorders>
              <w:top w:val="single" w:sz="4" w:space="0" w:color="auto"/>
              <w:left w:val="single" w:sz="4" w:space="0" w:color="auto"/>
              <w:bottom w:val="single" w:sz="4" w:space="0" w:color="auto"/>
              <w:right w:val="single" w:sz="4" w:space="0" w:color="auto"/>
            </w:tcBorders>
            <w:tcPrChange w:id="394" w:author="Stuart McLarnon (NESO)" w:date="2025-06-11T15:44:00Z" w16du:dateUtc="2025-06-11T14:44:00Z">
              <w:tcPr>
                <w:tcW w:w="6634" w:type="dxa"/>
              </w:tcPr>
            </w:tcPrChange>
          </w:tcPr>
          <w:p w14:paraId="37D0166C" w14:textId="23EBCB04" w:rsidR="00DA3B07" w:rsidRPr="007E0B31" w:rsidRDefault="00DA3B07" w:rsidP="00DA3B07">
            <w:pPr>
              <w:pStyle w:val="TableArial11"/>
              <w:rPr>
                <w:ins w:id="395" w:author="Stuart McLarnon (ESO)" w:date="2024-07-30T13:16:00Z"/>
                <w:rFonts w:cs="Arial"/>
              </w:rPr>
            </w:pPr>
            <w:ins w:id="396" w:author="Stuart McLarnon (ESO)" w:date="2024-07-30T13:16:00Z">
              <w:r>
                <w:t>Data</w:t>
              </w:r>
            </w:ins>
            <w:ins w:id="397" w:author="Stuart McLarnon (NESO)" w:date="2025-02-28T10:29:00Z">
              <w:r>
                <w:t xml:space="preserve"> in a </w:t>
              </w:r>
              <w:r w:rsidRPr="1FD6FC69">
                <w:rPr>
                  <w:b/>
                  <w:bCs/>
                  <w:rPrChange w:id="398" w:author="Stuart McLarnon (NESO)" w:date="2025-02-28T10:29:00Z">
                    <w:rPr/>
                  </w:rPrChange>
                </w:rPr>
                <w:t>PSM</w:t>
              </w:r>
            </w:ins>
            <w:ins w:id="399" w:author="Stuart McLarnon (ESO)" w:date="2024-07-30T13:16:00Z">
              <w:r>
                <w:t xml:space="preserve"> representing an operational state of an electricity system, including demand and generation output </w:t>
              </w:r>
            </w:ins>
            <w:ins w:id="400" w:author="Stuart McLarnon (NESO)" w:date="2025-02-28T10:44:00Z">
              <w:r w:rsidRPr="004A3B3C">
                <w:t>and the operational position of relevant switching devices.</w:t>
              </w:r>
            </w:ins>
            <w:ins w:id="401" w:author="Stuart McLarnon (ESO)" w:date="2024-07-30T13:16:00Z">
              <w:del w:id="402" w:author="Stuart McLarnon (NESO)" w:date="2025-02-28T10:44:00Z" w16du:dateUtc="2025-02-28T10:44:00Z">
                <w:r w:rsidDel="004A3B3C">
                  <w:delText>and switch positions.</w:delText>
                </w:r>
              </w:del>
            </w:ins>
          </w:p>
        </w:tc>
      </w:tr>
      <w:tr w:rsidR="00DA3B07" w:rsidRPr="007E0B31" w14:paraId="45E94789" w14:textId="77777777" w:rsidTr="56B5777B">
        <w:trPr>
          <w:cantSplit/>
        </w:trPr>
        <w:tc>
          <w:tcPr>
            <w:tcW w:w="2884" w:type="dxa"/>
          </w:tcPr>
          <w:p w14:paraId="46B439EE" w14:textId="77777777" w:rsidR="00DA3B07" w:rsidRPr="007E0B31" w:rsidRDefault="00DA3B07" w:rsidP="00DA3B07">
            <w:pPr>
              <w:pStyle w:val="Arial11Bold"/>
              <w:rPr>
                <w:rFonts w:cs="Arial"/>
              </w:rPr>
            </w:pPr>
            <w:r w:rsidRPr="007E0B31">
              <w:rPr>
                <w:rFonts w:cs="Arial"/>
              </w:rPr>
              <w:t>Slope</w:t>
            </w:r>
          </w:p>
        </w:tc>
        <w:tc>
          <w:tcPr>
            <w:tcW w:w="6634" w:type="dxa"/>
          </w:tcPr>
          <w:p w14:paraId="0B1F2C0B" w14:textId="77777777" w:rsidR="00DA3B07" w:rsidRPr="007E0B31" w:rsidRDefault="00DA3B07" w:rsidP="00DA3B07">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DA3B07" w:rsidRPr="007E0B31" w14:paraId="37CB2940" w14:textId="77777777" w:rsidTr="56B5777B">
        <w:trPr>
          <w:cantSplit/>
        </w:trPr>
        <w:tc>
          <w:tcPr>
            <w:tcW w:w="2884" w:type="dxa"/>
          </w:tcPr>
          <w:p w14:paraId="216A2CB0" w14:textId="77777777" w:rsidR="00DA3B07" w:rsidRPr="007E0B31" w:rsidRDefault="00DA3B07" w:rsidP="00DA3B07">
            <w:pPr>
              <w:pStyle w:val="Arial11Bold"/>
              <w:rPr>
                <w:rFonts w:cs="Arial"/>
              </w:rPr>
            </w:pPr>
            <w:r w:rsidRPr="007E0B31">
              <w:rPr>
                <w:rFonts w:cs="Arial"/>
              </w:rPr>
              <w:t>Small Participant</w:t>
            </w:r>
          </w:p>
        </w:tc>
        <w:tc>
          <w:tcPr>
            <w:tcW w:w="6634" w:type="dxa"/>
          </w:tcPr>
          <w:p w14:paraId="01410E38" w14:textId="77777777" w:rsidR="00DA3B07" w:rsidRPr="007E0B31" w:rsidRDefault="00DA3B07" w:rsidP="00DA3B07">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DA3B07" w:rsidRPr="007E0B31" w14:paraId="1F395979" w14:textId="77777777" w:rsidTr="56B5777B">
        <w:trPr>
          <w:cantSplit/>
        </w:trPr>
        <w:tc>
          <w:tcPr>
            <w:tcW w:w="2884" w:type="dxa"/>
          </w:tcPr>
          <w:p w14:paraId="07FA4ADB" w14:textId="77777777" w:rsidR="00DA3B07" w:rsidRPr="007E0B31" w:rsidRDefault="00DA3B07" w:rsidP="00DA3B07">
            <w:pPr>
              <w:pStyle w:val="Arial11Bold"/>
              <w:rPr>
                <w:rFonts w:cs="Arial"/>
              </w:rPr>
            </w:pPr>
            <w:r w:rsidRPr="007E0B31">
              <w:rPr>
                <w:rFonts w:cs="Arial"/>
              </w:rPr>
              <w:lastRenderedPageBreak/>
              <w:t>Small Power Station</w:t>
            </w:r>
          </w:p>
        </w:tc>
        <w:tc>
          <w:tcPr>
            <w:tcW w:w="6634" w:type="dxa"/>
          </w:tcPr>
          <w:p w14:paraId="281660E4" w14:textId="77777777" w:rsidR="00DA3B07" w:rsidRPr="007E0B31" w:rsidRDefault="00DA3B07" w:rsidP="00DA3B07">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DA3B07" w:rsidRPr="007E0B31" w:rsidRDefault="00DA3B07" w:rsidP="00DA3B07">
            <w:pPr>
              <w:pStyle w:val="TableArial11"/>
              <w:ind w:left="567" w:hanging="567"/>
              <w:rPr>
                <w:rFonts w:cs="Arial"/>
              </w:rPr>
            </w:pPr>
            <w:r w:rsidRPr="007E0B31">
              <w:rPr>
                <w:rFonts w:cs="Arial"/>
              </w:rPr>
              <w:t>(a)</w:t>
            </w:r>
            <w:r w:rsidRPr="007E0B31">
              <w:rPr>
                <w:rFonts w:cs="Arial"/>
              </w:rPr>
              <w:tab/>
              <w:t>directly connected to:</w:t>
            </w:r>
          </w:p>
          <w:p w14:paraId="13A62CE9" w14:textId="4218E8A6" w:rsidR="00DA3B07" w:rsidRPr="007E0B31" w:rsidRDefault="00DA3B07" w:rsidP="00DA3B07">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DA3B07" w:rsidRPr="007E0B31" w:rsidRDefault="00DA3B07" w:rsidP="00DA3B0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DA3B07" w:rsidRPr="007E0B31" w:rsidRDefault="00DA3B07" w:rsidP="00DA3B0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DA3B07" w:rsidRPr="007E0B31" w:rsidRDefault="00DA3B07" w:rsidP="00DA3B07">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DA3B07" w:rsidRPr="007E0B31" w:rsidRDefault="00DA3B07" w:rsidP="00DA3B07">
            <w:pPr>
              <w:pStyle w:val="TableArial11"/>
              <w:ind w:left="567" w:hanging="567"/>
              <w:rPr>
                <w:rFonts w:cs="Arial"/>
              </w:rPr>
            </w:pPr>
            <w:r w:rsidRPr="007E0B31">
              <w:rPr>
                <w:rFonts w:cs="Arial"/>
              </w:rPr>
              <w:t>or,</w:t>
            </w:r>
          </w:p>
          <w:p w14:paraId="7EB0BBC3" w14:textId="77777777" w:rsidR="00DA3B07" w:rsidRPr="007E0B31" w:rsidRDefault="00DA3B07" w:rsidP="00DA3B0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DA3B07" w:rsidRPr="007E0B31" w:rsidRDefault="00DA3B07" w:rsidP="00DA3B07">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DA3B07" w:rsidRPr="007E0B31" w:rsidRDefault="00DA3B07" w:rsidP="00DA3B0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DA3B07" w:rsidRPr="007E0B31" w:rsidRDefault="00DA3B07" w:rsidP="00DA3B0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DA3B07" w:rsidRPr="007E0B31" w:rsidRDefault="00DA3B07" w:rsidP="00DA3B07">
            <w:pPr>
              <w:pStyle w:val="TableArial11"/>
              <w:ind w:left="567" w:hanging="567"/>
              <w:rPr>
                <w:rFonts w:cs="Arial"/>
              </w:rPr>
            </w:pPr>
            <w:r w:rsidRPr="007E0B31">
              <w:rPr>
                <w:rFonts w:cs="Arial"/>
              </w:rPr>
              <w:t>or,</w:t>
            </w:r>
          </w:p>
          <w:p w14:paraId="6997783A" w14:textId="77777777" w:rsidR="00DA3B07" w:rsidRPr="007E0B31" w:rsidRDefault="00DA3B07" w:rsidP="00DA3B0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DA3B07" w:rsidRPr="007E0B31" w:rsidRDefault="00DA3B07" w:rsidP="00DA3B07">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DA3B07" w:rsidRPr="007E0B31" w:rsidRDefault="00DA3B07" w:rsidP="00DA3B07">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DA3B07" w:rsidRPr="007E0B31" w:rsidRDefault="00DA3B07" w:rsidP="00DA3B07">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DA3B07" w:rsidRPr="007E0B31" w:rsidRDefault="00DA3B07" w:rsidP="00DA3B07">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DA3B07" w:rsidRPr="007E0B31" w14:paraId="74330F97" w14:textId="77777777" w:rsidTr="00771070">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403" w:author="Stuart McLarnon (NESO)" w:date="2025-06-11T15:44:00Z" w16du:dateUtc="2025-06-11T14:4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404" w:author="Stuart McLarnon (ESO)" w:date="2024-07-30T13:16:00Z"/>
          <w:trPrChange w:id="405" w:author="Stuart McLarnon (NESO)" w:date="2025-06-11T15:44:00Z" w16du:dateUtc="2025-06-11T14:44:00Z">
            <w:trPr>
              <w:gridAfter w:val="0"/>
              <w:wAfter w:w="610" w:type="dxa"/>
              <w:cantSplit/>
            </w:trPr>
          </w:trPrChange>
        </w:trPr>
        <w:tc>
          <w:tcPr>
            <w:tcW w:w="2884" w:type="dxa"/>
            <w:tcBorders>
              <w:top w:val="single" w:sz="4" w:space="0" w:color="auto"/>
              <w:left w:val="single" w:sz="4" w:space="0" w:color="auto"/>
              <w:bottom w:val="single" w:sz="4" w:space="0" w:color="auto"/>
              <w:right w:val="single" w:sz="4" w:space="0" w:color="auto"/>
            </w:tcBorders>
            <w:tcPrChange w:id="406" w:author="Stuart McLarnon (NESO)" w:date="2025-06-11T15:44:00Z" w16du:dateUtc="2025-06-11T14:44:00Z">
              <w:tcPr>
                <w:tcW w:w="2884" w:type="dxa"/>
                <w:gridSpan w:val="5"/>
              </w:tcPr>
            </w:tcPrChange>
          </w:tcPr>
          <w:p w14:paraId="5A5E140C" w14:textId="79818CF3" w:rsidR="00DA3B07" w:rsidRPr="007E0B31" w:rsidRDefault="00DA3B07" w:rsidP="00DA3B07">
            <w:pPr>
              <w:pStyle w:val="Arial11Bold"/>
              <w:rPr>
                <w:ins w:id="407" w:author="Stuart McLarnon (ESO)" w:date="2024-07-30T13:16:00Z"/>
                <w:rFonts w:cs="Arial"/>
              </w:rPr>
            </w:pPr>
            <w:ins w:id="408" w:author="Stuart McLarnon (ESO)" w:date="2024-07-30T13:16:00Z">
              <w:r w:rsidRPr="009D62AD">
                <w:rPr>
                  <w:bCs/>
                </w:rPr>
                <w:t>Solved PSM</w:t>
              </w:r>
            </w:ins>
          </w:p>
        </w:tc>
        <w:tc>
          <w:tcPr>
            <w:tcW w:w="6634" w:type="dxa"/>
            <w:tcBorders>
              <w:top w:val="single" w:sz="4" w:space="0" w:color="auto"/>
              <w:left w:val="single" w:sz="4" w:space="0" w:color="auto"/>
              <w:bottom w:val="single" w:sz="4" w:space="0" w:color="auto"/>
              <w:right w:val="single" w:sz="4" w:space="0" w:color="auto"/>
            </w:tcBorders>
            <w:tcPrChange w:id="409" w:author="Stuart McLarnon (NESO)" w:date="2025-06-11T15:44:00Z" w16du:dateUtc="2025-06-11T14:44:00Z">
              <w:tcPr>
                <w:tcW w:w="6634" w:type="dxa"/>
              </w:tcPr>
            </w:tcPrChange>
          </w:tcPr>
          <w:p w14:paraId="663401B9" w14:textId="7A0934B8" w:rsidR="00DA3B07" w:rsidRPr="007E0B31" w:rsidRDefault="00DA3B07" w:rsidP="00DA3B07">
            <w:pPr>
              <w:pStyle w:val="TableArial11"/>
              <w:jc w:val="left"/>
              <w:rPr>
                <w:ins w:id="410" w:author="Stuart McLarnon (ESO)" w:date="2024-07-30T13:16:00Z"/>
                <w:rFonts w:cs="Arial"/>
              </w:rPr>
            </w:pPr>
            <w:ins w:id="411" w:author="Stuart McLarnon (ESO)" w:date="2024-07-30T13:16:00Z">
              <w:r w:rsidRPr="009D62AD">
                <w:t xml:space="preserve">A </w:t>
              </w:r>
              <w:r w:rsidRPr="009D62AD">
                <w:rPr>
                  <w:b/>
                  <w:bCs/>
                </w:rPr>
                <w:t>PSM</w:t>
              </w:r>
              <w:r w:rsidRPr="009D62AD">
                <w:t xml:space="preserve"> which includes </w:t>
              </w:r>
              <w:r w:rsidRPr="009D62AD">
                <w:rPr>
                  <w:b/>
                  <w:bCs/>
                </w:rPr>
                <w:t>Structural Data</w:t>
              </w:r>
              <w:r w:rsidRPr="009D62AD">
                <w:t xml:space="preserve">, </w:t>
              </w:r>
              <w:r w:rsidRPr="009D62AD">
                <w:rPr>
                  <w:b/>
                  <w:bCs/>
                </w:rPr>
                <w:t>Situation Data</w:t>
              </w:r>
              <w:r w:rsidRPr="009D62AD">
                <w:t xml:space="preserve">, and </w:t>
              </w:r>
              <w:r w:rsidRPr="009D62AD">
                <w:rPr>
                  <w:b/>
                  <w:bCs/>
                </w:rPr>
                <w:t>Solution Data</w:t>
              </w:r>
              <w:r w:rsidRPr="009D62AD">
                <w:t>.</w:t>
              </w:r>
            </w:ins>
          </w:p>
        </w:tc>
      </w:tr>
      <w:tr w:rsidR="00DA3B07" w:rsidRPr="007E0B31" w14:paraId="21FC31E3" w14:textId="77777777" w:rsidTr="00771070">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412" w:author="Stuart McLarnon (NESO)" w:date="2025-06-11T15:44:00Z" w16du:dateUtc="2025-06-11T14:4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413" w:author="Stuart McLarnon (ESO)" w:date="2024-07-30T13:16:00Z"/>
          <w:trPrChange w:id="414" w:author="Stuart McLarnon (NESO)" w:date="2025-06-11T15:44:00Z" w16du:dateUtc="2025-06-11T14:44:00Z">
            <w:trPr>
              <w:gridAfter w:val="0"/>
              <w:wAfter w:w="610" w:type="dxa"/>
              <w:cantSplit/>
            </w:trPr>
          </w:trPrChange>
        </w:trPr>
        <w:tc>
          <w:tcPr>
            <w:tcW w:w="2884" w:type="dxa"/>
            <w:tcBorders>
              <w:top w:val="single" w:sz="4" w:space="0" w:color="auto"/>
              <w:left w:val="single" w:sz="4" w:space="0" w:color="auto"/>
              <w:bottom w:val="single" w:sz="4" w:space="0" w:color="auto"/>
              <w:right w:val="single" w:sz="4" w:space="0" w:color="auto"/>
            </w:tcBorders>
            <w:tcPrChange w:id="415" w:author="Stuart McLarnon (NESO)" w:date="2025-06-11T15:44:00Z" w16du:dateUtc="2025-06-11T14:44:00Z">
              <w:tcPr>
                <w:tcW w:w="2884" w:type="dxa"/>
                <w:gridSpan w:val="5"/>
              </w:tcPr>
            </w:tcPrChange>
          </w:tcPr>
          <w:p w14:paraId="5E8D86A0" w14:textId="5B20B7EB" w:rsidR="00DA3B07" w:rsidRPr="007E0B31" w:rsidRDefault="00DA3B07" w:rsidP="00DA3B07">
            <w:pPr>
              <w:pStyle w:val="Arial11Bold"/>
              <w:rPr>
                <w:ins w:id="416" w:author="Stuart McLarnon (ESO)" w:date="2024-07-30T13:16:00Z"/>
                <w:rFonts w:cs="Arial"/>
              </w:rPr>
            </w:pPr>
            <w:ins w:id="417" w:author="Stuart McLarnon (ESO)" w:date="2024-07-30T13:17:00Z">
              <w:r w:rsidRPr="009D62AD">
                <w:rPr>
                  <w:bCs/>
                </w:rPr>
                <w:t>Solution Data</w:t>
              </w:r>
            </w:ins>
          </w:p>
        </w:tc>
        <w:tc>
          <w:tcPr>
            <w:tcW w:w="6634" w:type="dxa"/>
            <w:tcBorders>
              <w:top w:val="single" w:sz="4" w:space="0" w:color="auto"/>
              <w:left w:val="single" w:sz="4" w:space="0" w:color="auto"/>
              <w:bottom w:val="single" w:sz="4" w:space="0" w:color="auto"/>
              <w:right w:val="single" w:sz="4" w:space="0" w:color="auto"/>
            </w:tcBorders>
            <w:tcPrChange w:id="418" w:author="Stuart McLarnon (NESO)" w:date="2025-06-11T15:44:00Z" w16du:dateUtc="2025-06-11T14:44:00Z">
              <w:tcPr>
                <w:tcW w:w="6634" w:type="dxa"/>
              </w:tcPr>
            </w:tcPrChange>
          </w:tcPr>
          <w:p w14:paraId="76728243" w14:textId="333528F0" w:rsidR="00DA3B07" w:rsidRPr="007E0B31" w:rsidRDefault="00DA3B07" w:rsidP="00DA3B07">
            <w:pPr>
              <w:pStyle w:val="TableArial11"/>
              <w:rPr>
                <w:ins w:id="419" w:author="Stuart McLarnon (ESO)" w:date="2024-07-30T13:16:00Z"/>
                <w:rFonts w:cs="Arial"/>
              </w:rPr>
            </w:pPr>
            <w:ins w:id="420" w:author="Stuart McLarnon (ESO)" w:date="2024-07-30T13:17:00Z">
              <w:r w:rsidRPr="009D62AD">
                <w:t>Data</w:t>
              </w:r>
            </w:ins>
            <w:ins w:id="421" w:author="Stuart McLarnon (NESO)" w:date="2025-02-28T10:44:00Z" w16du:dateUtc="2025-02-28T10:44:00Z">
              <w:r>
                <w:t xml:space="preserve"> in a </w:t>
              </w:r>
              <w:r>
                <w:rPr>
                  <w:b/>
                  <w:bCs/>
                </w:rPr>
                <w:t>PSM</w:t>
              </w:r>
            </w:ins>
            <w:ins w:id="422" w:author="Stuart McLarnon (ESO)" w:date="2024-07-30T13:17:00Z">
              <w:r w:rsidRPr="009D62AD">
                <w:t xml:space="preserve"> comprising the results of a steady-state power flow calculation and/or short circuit calculation, together with topology, voltage, and power flow data representing a steady-state solution using coordinated </w:t>
              </w:r>
              <w:r w:rsidRPr="009D62AD">
                <w:rPr>
                  <w:b/>
                  <w:bCs/>
                </w:rPr>
                <w:t>Structural Data</w:t>
              </w:r>
              <w:r w:rsidRPr="009D62AD">
                <w:t xml:space="preserve"> and </w:t>
              </w:r>
              <w:r w:rsidRPr="009D62AD">
                <w:rPr>
                  <w:b/>
                  <w:bCs/>
                </w:rPr>
                <w:t>Situation Data</w:t>
              </w:r>
              <w:r w:rsidRPr="009D62AD">
                <w:t>.</w:t>
              </w:r>
            </w:ins>
          </w:p>
        </w:tc>
      </w:tr>
      <w:tr w:rsidR="00DA3B07" w:rsidRPr="007E0B31" w14:paraId="7573FBB9" w14:textId="77777777" w:rsidTr="56B5777B">
        <w:trPr>
          <w:cantSplit/>
        </w:trPr>
        <w:tc>
          <w:tcPr>
            <w:tcW w:w="2884" w:type="dxa"/>
          </w:tcPr>
          <w:p w14:paraId="762A4B06" w14:textId="77777777" w:rsidR="00DA3B07" w:rsidRPr="007E0B31" w:rsidRDefault="00DA3B07" w:rsidP="00DA3B07">
            <w:pPr>
              <w:pStyle w:val="Arial11Bold"/>
              <w:rPr>
                <w:rFonts w:cs="Arial"/>
              </w:rPr>
            </w:pPr>
            <w:r w:rsidRPr="007E0B31">
              <w:rPr>
                <w:rFonts w:cs="Arial"/>
              </w:rPr>
              <w:t>Speeder Motor Setting Range</w:t>
            </w:r>
          </w:p>
        </w:tc>
        <w:tc>
          <w:tcPr>
            <w:tcW w:w="6634" w:type="dxa"/>
          </w:tcPr>
          <w:p w14:paraId="4F8D293D" w14:textId="77777777" w:rsidR="00DA3B07" w:rsidRPr="007E0B31" w:rsidRDefault="00DA3B07" w:rsidP="00DA3B07">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DA3B07" w:rsidRPr="007E0B31" w14:paraId="04280D98" w14:textId="77777777" w:rsidTr="56B5777B">
        <w:trPr>
          <w:cantSplit/>
        </w:trPr>
        <w:tc>
          <w:tcPr>
            <w:tcW w:w="2884" w:type="dxa"/>
          </w:tcPr>
          <w:p w14:paraId="7D8CDDFE" w14:textId="77777777" w:rsidR="00DA3B07" w:rsidRPr="007E0B31" w:rsidRDefault="00DA3B07" w:rsidP="00DA3B07">
            <w:pPr>
              <w:pStyle w:val="Arial11Bold"/>
              <w:rPr>
                <w:rFonts w:cs="Arial"/>
              </w:rPr>
            </w:pPr>
            <w:r w:rsidRPr="007E0B31">
              <w:rPr>
                <w:rFonts w:cs="Arial"/>
              </w:rPr>
              <w:t>SPT</w:t>
            </w:r>
          </w:p>
        </w:tc>
        <w:tc>
          <w:tcPr>
            <w:tcW w:w="6634" w:type="dxa"/>
          </w:tcPr>
          <w:p w14:paraId="202D47CC" w14:textId="77777777" w:rsidR="00DA3B07" w:rsidRPr="007E0B31" w:rsidRDefault="00DA3B07" w:rsidP="00DA3B07">
            <w:pPr>
              <w:pStyle w:val="TableArial11"/>
              <w:rPr>
                <w:rFonts w:cs="Arial"/>
              </w:rPr>
            </w:pPr>
            <w:r w:rsidRPr="007E0B31">
              <w:rPr>
                <w:rFonts w:cs="Arial"/>
              </w:rPr>
              <w:t>SP Transmission Limited</w:t>
            </w:r>
            <w:r>
              <w:rPr>
                <w:rFonts w:cs="Arial"/>
              </w:rPr>
              <w:t xml:space="preserve"> plc</w:t>
            </w:r>
          </w:p>
        </w:tc>
      </w:tr>
      <w:tr w:rsidR="00DA3B07" w:rsidRPr="007E0B31" w14:paraId="2DA67376" w14:textId="77777777" w:rsidTr="56B5777B">
        <w:trPr>
          <w:cantSplit/>
        </w:trPr>
        <w:tc>
          <w:tcPr>
            <w:tcW w:w="2884" w:type="dxa"/>
          </w:tcPr>
          <w:p w14:paraId="22F630E2" w14:textId="084D3F3B" w:rsidR="00DA3B07" w:rsidRPr="004F1DF0" w:rsidRDefault="00DA3B07" w:rsidP="00DA3B07">
            <w:pPr>
              <w:rPr>
                <w:b/>
              </w:rPr>
            </w:pPr>
            <w:r w:rsidRPr="004F1DF0">
              <w:rPr>
                <w:rFonts w:cs="Arial"/>
                <w:b/>
              </w:rPr>
              <w:lastRenderedPageBreak/>
              <w:t>Standard Contract Terms</w:t>
            </w:r>
          </w:p>
        </w:tc>
        <w:tc>
          <w:tcPr>
            <w:tcW w:w="6634" w:type="dxa"/>
          </w:tcPr>
          <w:p w14:paraId="5D840AFD" w14:textId="4E3A5439" w:rsidR="00DA3B07" w:rsidRPr="00DD7E1A" w:rsidRDefault="00DA3B07" w:rsidP="00DA3B07">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DA3B07" w:rsidRPr="007E0B31" w14:paraId="67A0366B" w14:textId="77777777" w:rsidTr="56B5777B">
        <w:trPr>
          <w:cantSplit/>
        </w:trPr>
        <w:tc>
          <w:tcPr>
            <w:tcW w:w="2884" w:type="dxa"/>
          </w:tcPr>
          <w:p w14:paraId="0F9E2157" w14:textId="5498E044" w:rsidR="00DA3B07" w:rsidRDefault="00DA3B07" w:rsidP="00DA3B07">
            <w:pPr>
              <w:pStyle w:val="Arial11Bold"/>
              <w:rPr>
                <w:rFonts w:cs="Arial"/>
              </w:rPr>
            </w:pPr>
            <w:r w:rsidRPr="007E0B31">
              <w:rPr>
                <w:rFonts w:cs="Arial"/>
              </w:rPr>
              <w:t>Standard Modifications</w:t>
            </w:r>
          </w:p>
          <w:p w14:paraId="07E084EC" w14:textId="7E4794BD" w:rsidR="00DA3B07" w:rsidRPr="00FB43E1" w:rsidRDefault="00DA3B07" w:rsidP="00DA3B07"/>
        </w:tc>
        <w:tc>
          <w:tcPr>
            <w:tcW w:w="6634" w:type="dxa"/>
          </w:tcPr>
          <w:p w14:paraId="46989946" w14:textId="77777777" w:rsidR="00DA3B07" w:rsidRPr="005C20E3" w:rsidRDefault="00DA3B07" w:rsidP="00DA3B07">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DA3B07" w:rsidRPr="007E0B31" w:rsidRDefault="00DA3B07" w:rsidP="00DA3B07">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DA3B07" w:rsidRPr="007E0B31" w14:paraId="0BE680B8" w14:textId="77777777" w:rsidTr="56B5777B">
        <w:trPr>
          <w:cantSplit/>
        </w:trPr>
        <w:tc>
          <w:tcPr>
            <w:tcW w:w="2884" w:type="dxa"/>
          </w:tcPr>
          <w:p w14:paraId="08548C67" w14:textId="77777777" w:rsidR="00DA3B07" w:rsidRPr="007E0B31" w:rsidRDefault="00DA3B07" w:rsidP="00DA3B07">
            <w:pPr>
              <w:pStyle w:val="Arial11Bold"/>
              <w:rPr>
                <w:rFonts w:cs="Arial"/>
              </w:rPr>
            </w:pPr>
            <w:r w:rsidRPr="007E0B31">
              <w:rPr>
                <w:rFonts w:cs="Arial"/>
              </w:rPr>
              <w:t>Standard Planning Data</w:t>
            </w:r>
          </w:p>
        </w:tc>
        <w:tc>
          <w:tcPr>
            <w:tcW w:w="6634" w:type="dxa"/>
          </w:tcPr>
          <w:p w14:paraId="2E9B039E" w14:textId="4F20BEE7" w:rsidR="00DA3B07" w:rsidRPr="007E0B31" w:rsidRDefault="00DA3B07" w:rsidP="00DA3B07">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DA3B07" w:rsidRPr="007E0B31" w14:paraId="50C48905" w14:textId="77777777" w:rsidTr="56B5777B">
        <w:trPr>
          <w:cantSplit/>
        </w:trPr>
        <w:tc>
          <w:tcPr>
            <w:tcW w:w="2884" w:type="dxa"/>
          </w:tcPr>
          <w:p w14:paraId="2AB06ACF" w14:textId="35A4C384" w:rsidR="00DA3B07" w:rsidRPr="007E0B31" w:rsidRDefault="00DA3B07" w:rsidP="00DA3B07">
            <w:pPr>
              <w:pStyle w:val="Arial11Bold"/>
              <w:rPr>
                <w:rFonts w:cs="Arial"/>
              </w:rPr>
            </w:pPr>
            <w:r>
              <w:rPr>
                <w:rFonts w:cs="Arial"/>
              </w:rPr>
              <w:t>Standard Product</w:t>
            </w:r>
          </w:p>
        </w:tc>
        <w:tc>
          <w:tcPr>
            <w:tcW w:w="6634" w:type="dxa"/>
          </w:tcPr>
          <w:p w14:paraId="4CFE3F05" w14:textId="3648906A" w:rsidR="00DA3B07" w:rsidRPr="007E0B31" w:rsidRDefault="00DA3B07" w:rsidP="00DA3B07">
            <w:pPr>
              <w:pStyle w:val="TableArial11"/>
              <w:rPr>
                <w:rFonts w:cs="Arial"/>
              </w:rPr>
            </w:pPr>
            <w:r>
              <w:rPr>
                <w:rFonts w:cs="Arial"/>
              </w:rPr>
              <w:t>Means a harmonised balancing product defined by all EU TSOs for the exchange of balance services.</w:t>
            </w:r>
          </w:p>
        </w:tc>
      </w:tr>
      <w:tr w:rsidR="00DA3B07" w:rsidRPr="007E0B31" w14:paraId="42E39F30" w14:textId="77777777" w:rsidTr="00771070">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423" w:author="Stuart McLarnon (NESO)" w:date="2025-06-11T15:44:00Z" w16du:dateUtc="2025-06-11T14:4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424" w:author="Stuart McLarnon (ESO)" w:date="2024-07-30T13:18:00Z"/>
          <w:trPrChange w:id="425" w:author="Stuart McLarnon (NESO)" w:date="2025-06-11T15:44:00Z" w16du:dateUtc="2025-06-11T14:44:00Z">
            <w:trPr>
              <w:gridAfter w:val="0"/>
              <w:wAfter w:w="610" w:type="dxa"/>
              <w:cantSplit/>
            </w:trPr>
          </w:trPrChange>
        </w:trPr>
        <w:tc>
          <w:tcPr>
            <w:tcW w:w="2884" w:type="dxa"/>
            <w:tcBorders>
              <w:top w:val="single" w:sz="4" w:space="0" w:color="auto"/>
              <w:left w:val="single" w:sz="4" w:space="0" w:color="auto"/>
              <w:bottom w:val="single" w:sz="4" w:space="0" w:color="auto"/>
              <w:right w:val="single" w:sz="4" w:space="0" w:color="auto"/>
            </w:tcBorders>
            <w:tcPrChange w:id="426" w:author="Stuart McLarnon (NESO)" w:date="2025-06-11T15:44:00Z" w16du:dateUtc="2025-06-11T14:44:00Z">
              <w:tcPr>
                <w:tcW w:w="2884" w:type="dxa"/>
                <w:gridSpan w:val="5"/>
              </w:tcPr>
            </w:tcPrChange>
          </w:tcPr>
          <w:p w14:paraId="0F76B896" w14:textId="23C3FFB4" w:rsidR="00DA3B07" w:rsidRDefault="00DA3B07" w:rsidP="00DA3B07">
            <w:pPr>
              <w:pStyle w:val="Arial11Bold"/>
              <w:rPr>
                <w:ins w:id="427" w:author="Stuart McLarnon (ESO)" w:date="2024-07-30T13:18:00Z"/>
                <w:rFonts w:cs="Arial"/>
              </w:rPr>
            </w:pPr>
            <w:ins w:id="428" w:author="Stuart McLarnon (ESO)" w:date="2024-07-30T13:18:00Z">
              <w:r w:rsidRPr="009D62AD">
                <w:rPr>
                  <w:bCs/>
                </w:rPr>
                <w:t>Structural Data</w:t>
              </w:r>
            </w:ins>
          </w:p>
        </w:tc>
        <w:tc>
          <w:tcPr>
            <w:tcW w:w="6634" w:type="dxa"/>
            <w:tcBorders>
              <w:top w:val="single" w:sz="4" w:space="0" w:color="auto"/>
              <w:left w:val="single" w:sz="4" w:space="0" w:color="auto"/>
              <w:bottom w:val="single" w:sz="4" w:space="0" w:color="auto"/>
              <w:right w:val="single" w:sz="4" w:space="0" w:color="auto"/>
            </w:tcBorders>
            <w:tcPrChange w:id="429" w:author="Stuart McLarnon (NESO)" w:date="2025-06-11T15:44:00Z" w16du:dateUtc="2025-06-11T14:44:00Z">
              <w:tcPr>
                <w:tcW w:w="6634" w:type="dxa"/>
              </w:tcPr>
            </w:tcPrChange>
          </w:tcPr>
          <w:p w14:paraId="58940DD6" w14:textId="32234785" w:rsidR="00DA3B07" w:rsidRDefault="00DA3B07" w:rsidP="00DA3B07">
            <w:pPr>
              <w:pStyle w:val="TableArial11"/>
              <w:rPr>
                <w:ins w:id="430" w:author="Stuart McLarnon (ESO)" w:date="2024-07-30T13:18:00Z"/>
                <w:rFonts w:cs="Arial"/>
              </w:rPr>
            </w:pPr>
            <w:ins w:id="431" w:author="Stuart McLarnon (ESO)" w:date="2024-07-30T13:18:00Z">
              <w:r>
                <w:t>Data</w:t>
              </w:r>
            </w:ins>
            <w:ins w:id="432" w:author="Stuart McLarnon (NESO)" w:date="2025-02-28T10:45:00Z" w16du:dateUtc="2025-02-28T10:45:00Z">
              <w:r>
                <w:t xml:space="preserve"> in a </w:t>
              </w:r>
              <w:r>
                <w:rPr>
                  <w:b/>
                  <w:bCs/>
                </w:rPr>
                <w:t>PSM</w:t>
              </w:r>
            </w:ins>
            <w:ins w:id="433" w:author="Stuart McLarnon (ESO)" w:date="2024-07-30T13:18:00Z">
              <w:r>
                <w:t xml:space="preserve"> representing the characteristics of electricity</w:t>
              </w:r>
            </w:ins>
            <w:ins w:id="434" w:author="Stuart McLarnon (NESO)" w:date="2024-12-04T09:28:00Z">
              <w:r>
                <w:t xml:space="preserve"> </w:t>
              </w:r>
            </w:ins>
            <w:ins w:id="435" w:author="Stuart McLarnon (ESO)" w:date="2024-07-30T13:18:00Z">
              <w:r>
                <w:t>system assets, including their capabilities and connectivity.</w:t>
              </w:r>
            </w:ins>
          </w:p>
        </w:tc>
      </w:tr>
      <w:tr w:rsidR="00DA3B07" w:rsidRPr="007E0B31" w14:paraId="4044E3F1" w14:textId="77777777" w:rsidTr="56B5777B">
        <w:trPr>
          <w:cantSplit/>
        </w:trPr>
        <w:tc>
          <w:tcPr>
            <w:tcW w:w="2884" w:type="dxa"/>
          </w:tcPr>
          <w:p w14:paraId="1595BA77" w14:textId="0A36263B" w:rsidR="00DA3B07" w:rsidRPr="007E0B31" w:rsidRDefault="00DA3B07" w:rsidP="00DA3B07">
            <w:pPr>
              <w:pStyle w:val="Arial11Bold"/>
              <w:rPr>
                <w:rFonts w:cs="Arial"/>
              </w:rPr>
            </w:pPr>
            <w:r>
              <w:rPr>
                <w:rFonts w:cs="Arial"/>
              </w:rPr>
              <w:t>Specific Product</w:t>
            </w:r>
          </w:p>
        </w:tc>
        <w:tc>
          <w:tcPr>
            <w:tcW w:w="6634" w:type="dxa"/>
          </w:tcPr>
          <w:p w14:paraId="2C1F1A68" w14:textId="18D90CF3" w:rsidR="00DA3B07" w:rsidRPr="007E0B31" w:rsidRDefault="00DA3B07" w:rsidP="00DA3B07">
            <w:pPr>
              <w:pStyle w:val="TableArial11"/>
              <w:rPr>
                <w:rFonts w:cs="Arial"/>
              </w:rPr>
            </w:pPr>
            <w:r>
              <w:rPr>
                <w:rFonts w:cs="Arial"/>
              </w:rPr>
              <w:t>Means in the context of Balancing Services a product that is not a standard product.</w:t>
            </w:r>
          </w:p>
        </w:tc>
      </w:tr>
      <w:tr w:rsidR="00DA3B07" w:rsidRPr="007E0B31" w14:paraId="72218AE6" w14:textId="77777777" w:rsidTr="56B5777B">
        <w:trPr>
          <w:cantSplit/>
        </w:trPr>
        <w:tc>
          <w:tcPr>
            <w:tcW w:w="2884" w:type="dxa"/>
          </w:tcPr>
          <w:p w14:paraId="24E4CECA" w14:textId="77777777" w:rsidR="00DA3B07" w:rsidRPr="007E0B31" w:rsidRDefault="00DA3B07" w:rsidP="00DA3B07">
            <w:pPr>
              <w:pStyle w:val="Arial11Bold"/>
              <w:rPr>
                <w:rFonts w:cs="Arial"/>
              </w:rPr>
            </w:pPr>
            <w:r w:rsidRPr="007E0B31">
              <w:rPr>
                <w:rFonts w:cs="Arial"/>
              </w:rPr>
              <w:t>Start Time</w:t>
            </w:r>
          </w:p>
        </w:tc>
        <w:tc>
          <w:tcPr>
            <w:tcW w:w="6634" w:type="dxa"/>
          </w:tcPr>
          <w:p w14:paraId="78DDDAD8" w14:textId="508DFE7C" w:rsidR="00DA3B07" w:rsidRPr="007E0B31" w:rsidRDefault="00DA3B07" w:rsidP="00DA3B07">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DA3B07" w:rsidRPr="007E0B31" w14:paraId="763B02FF" w14:textId="77777777" w:rsidTr="56B5777B">
        <w:trPr>
          <w:cantSplit/>
        </w:trPr>
        <w:tc>
          <w:tcPr>
            <w:tcW w:w="2884" w:type="dxa"/>
          </w:tcPr>
          <w:p w14:paraId="0BDA9245" w14:textId="77777777" w:rsidR="00DA3B07" w:rsidRPr="007E0B31" w:rsidRDefault="00DA3B07" w:rsidP="00DA3B07">
            <w:pPr>
              <w:pStyle w:val="Arial11Bold"/>
              <w:rPr>
                <w:rFonts w:cs="Arial"/>
              </w:rPr>
            </w:pPr>
            <w:r w:rsidRPr="007E0B31">
              <w:rPr>
                <w:rFonts w:cs="Arial"/>
              </w:rPr>
              <w:t>Start-Up</w:t>
            </w:r>
          </w:p>
        </w:tc>
        <w:tc>
          <w:tcPr>
            <w:tcW w:w="6634" w:type="dxa"/>
          </w:tcPr>
          <w:p w14:paraId="4FEE3525" w14:textId="0B945479" w:rsidR="00DA3B07" w:rsidRPr="000B675D" w:rsidRDefault="00DA3B07" w:rsidP="00DA3B07">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DA3B07" w:rsidRPr="00020048" w:rsidRDefault="00DA3B07" w:rsidP="00DA3B07">
            <w:pPr>
              <w:pStyle w:val="Default"/>
              <w:jc w:val="both"/>
              <w:rPr>
                <w:sz w:val="20"/>
                <w:szCs w:val="20"/>
              </w:rPr>
            </w:pPr>
          </w:p>
          <w:p w14:paraId="5B2A0628" w14:textId="4DE42AEA" w:rsidR="00DA3B07" w:rsidRPr="00020048" w:rsidRDefault="00DA3B07" w:rsidP="00DA3B07">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DA3B07" w:rsidRPr="007E0B31" w14:paraId="62345A33" w14:textId="77777777" w:rsidTr="56B5777B">
        <w:trPr>
          <w:cantSplit/>
        </w:trPr>
        <w:tc>
          <w:tcPr>
            <w:tcW w:w="2884" w:type="dxa"/>
          </w:tcPr>
          <w:p w14:paraId="50EEE201" w14:textId="77777777" w:rsidR="00DA3B07" w:rsidRPr="007E0B31" w:rsidRDefault="00DA3B07" w:rsidP="00DA3B07">
            <w:pPr>
              <w:pStyle w:val="Arial11Bold"/>
              <w:rPr>
                <w:rFonts w:cs="Arial"/>
              </w:rPr>
            </w:pPr>
            <w:r w:rsidRPr="007E0B31">
              <w:rPr>
                <w:rFonts w:cs="Arial"/>
              </w:rPr>
              <w:t>Statement of Readiness</w:t>
            </w:r>
          </w:p>
        </w:tc>
        <w:tc>
          <w:tcPr>
            <w:tcW w:w="6634" w:type="dxa"/>
          </w:tcPr>
          <w:p w14:paraId="77611375" w14:textId="77777777" w:rsidR="00DA3B07" w:rsidRPr="007E0B31" w:rsidRDefault="00DA3B07" w:rsidP="00DA3B07">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DA3B07" w:rsidRPr="007E0B31" w14:paraId="1419E7F2" w14:textId="77777777" w:rsidTr="56B5777B">
        <w:trPr>
          <w:cantSplit/>
        </w:trPr>
        <w:tc>
          <w:tcPr>
            <w:tcW w:w="2884" w:type="dxa"/>
          </w:tcPr>
          <w:p w14:paraId="0D75498C" w14:textId="77777777" w:rsidR="00DA3B07" w:rsidRPr="007E0B31" w:rsidRDefault="00DA3B07" w:rsidP="00DA3B07">
            <w:pPr>
              <w:pStyle w:val="Arial11Bold"/>
              <w:rPr>
                <w:rFonts w:cs="Arial"/>
              </w:rPr>
            </w:pPr>
            <w:r w:rsidRPr="007E0B31">
              <w:rPr>
                <w:rFonts w:cs="Arial"/>
              </w:rPr>
              <w:t>Station Board</w:t>
            </w:r>
          </w:p>
        </w:tc>
        <w:tc>
          <w:tcPr>
            <w:tcW w:w="6634" w:type="dxa"/>
          </w:tcPr>
          <w:p w14:paraId="67932C5D" w14:textId="77777777" w:rsidR="00DA3B07" w:rsidRPr="007E0B31" w:rsidRDefault="00DA3B07" w:rsidP="00DA3B07">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DA3B07" w:rsidRPr="007E0B31" w14:paraId="600D28C8" w14:textId="77777777" w:rsidTr="56B5777B">
        <w:trPr>
          <w:cantSplit/>
        </w:trPr>
        <w:tc>
          <w:tcPr>
            <w:tcW w:w="2884" w:type="dxa"/>
          </w:tcPr>
          <w:p w14:paraId="40E3E191" w14:textId="77777777" w:rsidR="00DA3B07" w:rsidRPr="007E0B31" w:rsidRDefault="00DA3B07" w:rsidP="00DA3B07">
            <w:pPr>
              <w:pStyle w:val="Arial11Bold"/>
              <w:rPr>
                <w:rFonts w:cs="Arial"/>
              </w:rPr>
            </w:pPr>
            <w:r w:rsidRPr="007E0B31">
              <w:rPr>
                <w:rFonts w:cs="Arial"/>
              </w:rPr>
              <w:t>Station Transformer</w:t>
            </w:r>
          </w:p>
        </w:tc>
        <w:tc>
          <w:tcPr>
            <w:tcW w:w="6634" w:type="dxa"/>
          </w:tcPr>
          <w:p w14:paraId="0151496D" w14:textId="77777777" w:rsidR="00DA3B07" w:rsidRPr="007E0B31" w:rsidRDefault="00DA3B07" w:rsidP="00DA3B07">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DA3B07" w:rsidRPr="007E0B31" w:rsidRDefault="00DA3B07" w:rsidP="00DA3B07">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DA3B07" w:rsidRPr="007E0B31" w:rsidRDefault="00DA3B07" w:rsidP="00DA3B07">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DA3B07" w:rsidRPr="007E0B31" w14:paraId="7EF10FB5" w14:textId="77777777" w:rsidTr="56B5777B">
        <w:trPr>
          <w:cantSplit/>
        </w:trPr>
        <w:tc>
          <w:tcPr>
            <w:tcW w:w="2884" w:type="dxa"/>
          </w:tcPr>
          <w:p w14:paraId="73E257B8" w14:textId="77777777" w:rsidR="00DA3B07" w:rsidRPr="007E0B31" w:rsidRDefault="00DA3B07" w:rsidP="00DA3B07">
            <w:pPr>
              <w:pStyle w:val="Arial11Bold"/>
              <w:rPr>
                <w:rFonts w:cs="Arial"/>
              </w:rPr>
            </w:pPr>
            <w:r w:rsidRPr="007E0B31">
              <w:rPr>
                <w:rFonts w:cs="Arial"/>
              </w:rPr>
              <w:t>STC Committee</w:t>
            </w:r>
          </w:p>
        </w:tc>
        <w:tc>
          <w:tcPr>
            <w:tcW w:w="6634" w:type="dxa"/>
          </w:tcPr>
          <w:p w14:paraId="4D4C3098" w14:textId="77777777" w:rsidR="00DA3B07" w:rsidRPr="007E0B31" w:rsidRDefault="00DA3B07" w:rsidP="00DA3B07">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DA3B07" w:rsidRPr="007E0B31" w14:paraId="2E35A53F" w14:textId="77777777" w:rsidTr="56B5777B">
        <w:trPr>
          <w:cantSplit/>
        </w:trPr>
        <w:tc>
          <w:tcPr>
            <w:tcW w:w="2884" w:type="dxa"/>
          </w:tcPr>
          <w:p w14:paraId="00F48074" w14:textId="77777777" w:rsidR="00DA3B07" w:rsidRPr="007E0B31" w:rsidRDefault="00DA3B07" w:rsidP="00DA3B07">
            <w:pPr>
              <w:pStyle w:val="Arial11Bold"/>
              <w:rPr>
                <w:rFonts w:cs="Arial"/>
              </w:rPr>
            </w:pPr>
            <w:r w:rsidRPr="007E0B31">
              <w:rPr>
                <w:rFonts w:cs="Arial"/>
              </w:rPr>
              <w:t>Steam Unit</w:t>
            </w:r>
          </w:p>
        </w:tc>
        <w:tc>
          <w:tcPr>
            <w:tcW w:w="6634" w:type="dxa"/>
          </w:tcPr>
          <w:p w14:paraId="3EF0929F" w14:textId="77777777" w:rsidR="00DA3B07" w:rsidRPr="007E0B31" w:rsidRDefault="00DA3B07" w:rsidP="00DA3B07">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DA3B07" w:rsidRPr="007E0B31" w14:paraId="79BC204A" w14:textId="77777777" w:rsidTr="56B5777B">
        <w:trPr>
          <w:cantSplit/>
        </w:trPr>
        <w:tc>
          <w:tcPr>
            <w:tcW w:w="2884" w:type="dxa"/>
          </w:tcPr>
          <w:p w14:paraId="6442283E" w14:textId="77777777" w:rsidR="00DA3B07" w:rsidRPr="007E0B31" w:rsidRDefault="00DA3B07" w:rsidP="00DA3B07">
            <w:pPr>
              <w:pStyle w:val="Arial11Bold"/>
              <w:rPr>
                <w:rFonts w:cs="Arial"/>
              </w:rPr>
            </w:pPr>
            <w:r>
              <w:lastRenderedPageBreak/>
              <w:t>Storage User</w:t>
            </w:r>
          </w:p>
        </w:tc>
        <w:tc>
          <w:tcPr>
            <w:tcW w:w="6634" w:type="dxa"/>
          </w:tcPr>
          <w:p w14:paraId="590EC982" w14:textId="77777777" w:rsidR="00DA3B07" w:rsidRDefault="00DA3B07" w:rsidP="00DA3B07">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20CD6E20" w:rsidR="00DA3B07" w:rsidRDefault="00DA3B07" w:rsidP="00DA3B07">
            <w:pPr>
              <w:pStyle w:val="TableArial11"/>
              <w:ind w:left="1195" w:hanging="475"/>
            </w:pPr>
            <w:r>
              <w:t xml:space="preserve">(a) </w:t>
            </w:r>
            <w:r>
              <w:tab/>
            </w:r>
            <w:r>
              <w:rPr>
                <w:b/>
              </w:rPr>
              <w:t>Assimilated</w:t>
            </w:r>
            <w:r w:rsidRPr="00586705">
              <w:rPr>
                <w:b/>
              </w:rPr>
              <w:t xml:space="preserve">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DA3B07" w:rsidRPr="007E0B31" w:rsidRDefault="00DA3B07" w:rsidP="00DA3B07">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DA3B07" w:rsidRPr="007E0B31" w14:paraId="4847315D" w14:textId="77777777" w:rsidTr="00771070">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436" w:author="Stuart McLarnon (NESO)" w:date="2025-06-11T15:44:00Z" w16du:dateUtc="2025-06-11T14:4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437" w:author="Stuart McLarnon (ESO)" w:date="2024-07-30T13:18:00Z"/>
          <w:trPrChange w:id="438" w:author="Stuart McLarnon (NESO)" w:date="2025-06-11T15:44:00Z" w16du:dateUtc="2025-06-11T14:44:00Z">
            <w:trPr>
              <w:gridAfter w:val="0"/>
              <w:wAfter w:w="610" w:type="dxa"/>
              <w:cantSplit/>
            </w:trPr>
          </w:trPrChange>
        </w:trPr>
        <w:tc>
          <w:tcPr>
            <w:tcW w:w="2884" w:type="dxa"/>
            <w:tcBorders>
              <w:top w:val="single" w:sz="4" w:space="0" w:color="auto"/>
              <w:left w:val="single" w:sz="4" w:space="0" w:color="auto"/>
              <w:bottom w:val="single" w:sz="4" w:space="0" w:color="auto"/>
              <w:right w:val="single" w:sz="4" w:space="0" w:color="auto"/>
            </w:tcBorders>
            <w:tcPrChange w:id="439" w:author="Stuart McLarnon (NESO)" w:date="2025-06-11T15:44:00Z" w16du:dateUtc="2025-06-11T14:44:00Z">
              <w:tcPr>
                <w:tcW w:w="2884" w:type="dxa"/>
                <w:gridSpan w:val="5"/>
              </w:tcPr>
            </w:tcPrChange>
          </w:tcPr>
          <w:p w14:paraId="57F6E09B" w14:textId="1BE71CA3" w:rsidR="00DA3B07" w:rsidRPr="007E0B31" w:rsidRDefault="00DA3B07" w:rsidP="00DA3B07">
            <w:pPr>
              <w:pStyle w:val="Arial11Bold"/>
              <w:rPr>
                <w:ins w:id="440" w:author="Stuart McLarnon (ESO)" w:date="2024-07-30T13:18:00Z"/>
                <w:rFonts w:cs="Arial"/>
              </w:rPr>
            </w:pPr>
            <w:ins w:id="441" w:author="Stuart McLarnon (ESO)" w:date="2024-07-30T13:18:00Z">
              <w:r w:rsidRPr="009D62AD">
                <w:rPr>
                  <w:rFonts w:cs="Arial"/>
                  <w:bCs/>
                </w:rPr>
                <w:t>Subtransmission PSM</w:t>
              </w:r>
            </w:ins>
          </w:p>
        </w:tc>
        <w:tc>
          <w:tcPr>
            <w:tcW w:w="6634" w:type="dxa"/>
            <w:tcBorders>
              <w:top w:val="single" w:sz="4" w:space="0" w:color="auto"/>
              <w:left w:val="single" w:sz="4" w:space="0" w:color="auto"/>
              <w:bottom w:val="single" w:sz="4" w:space="0" w:color="auto"/>
              <w:right w:val="single" w:sz="4" w:space="0" w:color="auto"/>
            </w:tcBorders>
            <w:tcPrChange w:id="442" w:author="Stuart McLarnon (NESO)" w:date="2025-06-11T15:44:00Z" w16du:dateUtc="2025-06-11T14:44:00Z">
              <w:tcPr>
                <w:tcW w:w="6634" w:type="dxa"/>
              </w:tcPr>
            </w:tcPrChange>
          </w:tcPr>
          <w:p w14:paraId="351380F6" w14:textId="0920B91A" w:rsidR="00DA3B07" w:rsidRPr="007E0B31" w:rsidRDefault="00DA3B07" w:rsidP="00DA3B07">
            <w:pPr>
              <w:pStyle w:val="TableArial11"/>
              <w:rPr>
                <w:ins w:id="443" w:author="Stuart McLarnon (ESO)" w:date="2024-07-30T13:18:00Z"/>
                <w:rFonts w:cs="Arial"/>
              </w:rPr>
            </w:pPr>
            <w:ins w:id="444" w:author="Stuart McLarnon (ESO)" w:date="2024-07-30T13:18:00Z">
              <w:r w:rsidRPr="009D62AD">
                <w:rPr>
                  <w:rFonts w:cs="Arial"/>
                </w:rPr>
                <w:t xml:space="preserve">A </w:t>
              </w:r>
              <w:r w:rsidRPr="009D62AD">
                <w:rPr>
                  <w:rFonts w:cs="Arial"/>
                  <w:b/>
                  <w:bCs/>
                </w:rPr>
                <w:t>PSM</w:t>
              </w:r>
              <w:r w:rsidRPr="009D62AD">
                <w:rPr>
                  <w:rFonts w:cs="Arial"/>
                </w:rPr>
                <w:t xml:space="preserve"> with the scope as set out in PC.9.</w:t>
              </w:r>
              <w:del w:id="445" w:author="Stuart McLarnon (NESO)" w:date="2025-02-28T10:47:00Z" w16du:dateUtc="2025-02-28T10:47:00Z">
                <w:r w:rsidRPr="009D62AD" w:rsidDel="00135521">
                  <w:rPr>
                    <w:rFonts w:cs="Arial"/>
                  </w:rPr>
                  <w:delText>5</w:delText>
                </w:r>
              </w:del>
            </w:ins>
            <w:ins w:id="446" w:author="Stuart McLarnon (NESO)" w:date="2025-02-28T10:47:00Z" w16du:dateUtc="2025-02-28T10:47:00Z">
              <w:r>
                <w:rPr>
                  <w:rFonts w:cs="Arial"/>
                </w:rPr>
                <w:t>4</w:t>
              </w:r>
            </w:ins>
            <w:ins w:id="447" w:author="Stuart McLarnon (ESO)" w:date="2024-07-30T13:18:00Z">
              <w:r w:rsidRPr="009D62AD">
                <w:rPr>
                  <w:rFonts w:cs="Arial"/>
                </w:rPr>
                <w:t>.1</w:t>
              </w:r>
            </w:ins>
            <w:ins w:id="448" w:author="Stuart McLarnon (NESO)" w:date="2025-02-20T16:00:00Z" w16du:dateUtc="2025-02-20T16:00:00Z">
              <w:r>
                <w:rPr>
                  <w:rFonts w:cs="Arial"/>
                </w:rPr>
                <w:t>.</w:t>
              </w:r>
            </w:ins>
          </w:p>
        </w:tc>
      </w:tr>
      <w:tr w:rsidR="00DA3B07" w:rsidRPr="007E0B31" w14:paraId="00A4A935" w14:textId="77777777" w:rsidTr="56B5777B">
        <w:trPr>
          <w:cantSplit/>
        </w:trPr>
        <w:tc>
          <w:tcPr>
            <w:tcW w:w="2884" w:type="dxa"/>
          </w:tcPr>
          <w:p w14:paraId="5B112BC4" w14:textId="77777777" w:rsidR="00DA3B07" w:rsidRPr="007E0B31" w:rsidRDefault="00DA3B07" w:rsidP="00DA3B07">
            <w:pPr>
              <w:pStyle w:val="Arial11Bold"/>
              <w:rPr>
                <w:rFonts w:cs="Arial"/>
              </w:rPr>
            </w:pPr>
            <w:r w:rsidRPr="007E0B31">
              <w:rPr>
                <w:rFonts w:cs="Arial"/>
              </w:rPr>
              <w:t>Subtransmission System</w:t>
            </w:r>
          </w:p>
        </w:tc>
        <w:tc>
          <w:tcPr>
            <w:tcW w:w="6634" w:type="dxa"/>
          </w:tcPr>
          <w:p w14:paraId="3CC8DBCA" w14:textId="77777777" w:rsidR="00DA3B07" w:rsidRPr="007E0B31" w:rsidRDefault="00DA3B07" w:rsidP="00DA3B07">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DA3B07" w:rsidRPr="007E0B31" w14:paraId="69833897" w14:textId="77777777" w:rsidTr="56B5777B">
        <w:trPr>
          <w:cantSplit/>
        </w:trPr>
        <w:tc>
          <w:tcPr>
            <w:tcW w:w="2884" w:type="dxa"/>
          </w:tcPr>
          <w:p w14:paraId="47FBFB0B" w14:textId="77777777" w:rsidR="00DA3B07" w:rsidRPr="007E0B31" w:rsidRDefault="00DA3B07" w:rsidP="00DA3B07">
            <w:pPr>
              <w:pStyle w:val="Arial11Bold"/>
              <w:rPr>
                <w:rFonts w:cs="Arial"/>
              </w:rPr>
            </w:pPr>
            <w:r w:rsidRPr="007E0B31">
              <w:rPr>
                <w:rFonts w:cs="Arial"/>
              </w:rPr>
              <w:t>Substantial Modification</w:t>
            </w:r>
          </w:p>
        </w:tc>
        <w:tc>
          <w:tcPr>
            <w:tcW w:w="6634" w:type="dxa"/>
          </w:tcPr>
          <w:p w14:paraId="28DAB5F5" w14:textId="1B8D727B" w:rsidR="00DA3B07" w:rsidRPr="007E0B31" w:rsidRDefault="00DA3B07" w:rsidP="00DA3B07">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DA3B07" w:rsidRPr="007E0B31" w14:paraId="3B41007D" w14:textId="77777777" w:rsidTr="56B5777B">
        <w:trPr>
          <w:cantSplit/>
        </w:trPr>
        <w:tc>
          <w:tcPr>
            <w:tcW w:w="2884" w:type="dxa"/>
          </w:tcPr>
          <w:p w14:paraId="6A1EE8B9" w14:textId="77777777" w:rsidR="00DA3B07" w:rsidRPr="007E0B31" w:rsidRDefault="00DA3B07" w:rsidP="00DA3B07">
            <w:pPr>
              <w:pStyle w:val="Arial11Bold"/>
              <w:rPr>
                <w:rFonts w:cs="Arial"/>
              </w:rPr>
            </w:pPr>
            <w:r w:rsidRPr="007E0B31">
              <w:rPr>
                <w:rFonts w:cs="Arial"/>
              </w:rPr>
              <w:t>Supergrid Voltage</w:t>
            </w:r>
          </w:p>
        </w:tc>
        <w:tc>
          <w:tcPr>
            <w:tcW w:w="6634" w:type="dxa"/>
          </w:tcPr>
          <w:p w14:paraId="3ED2E251" w14:textId="77777777" w:rsidR="00DA3B07" w:rsidRPr="007E0B31" w:rsidRDefault="00DA3B07" w:rsidP="00DA3B07">
            <w:pPr>
              <w:pStyle w:val="TableArial11"/>
              <w:rPr>
                <w:rFonts w:cs="Arial"/>
              </w:rPr>
            </w:pPr>
            <w:r w:rsidRPr="007E0B31">
              <w:rPr>
                <w:rFonts w:cs="Arial"/>
              </w:rPr>
              <w:t>Any voltage greater than 200kV.</w:t>
            </w:r>
          </w:p>
        </w:tc>
      </w:tr>
      <w:tr w:rsidR="00DA3B07" w:rsidRPr="007E0B31" w14:paraId="207CFB67" w14:textId="77777777" w:rsidTr="56B5777B">
        <w:trPr>
          <w:cantSplit/>
        </w:trPr>
        <w:tc>
          <w:tcPr>
            <w:tcW w:w="2884" w:type="dxa"/>
          </w:tcPr>
          <w:p w14:paraId="47BC84B1" w14:textId="77777777" w:rsidR="00DA3B07" w:rsidRPr="007E0B31" w:rsidRDefault="00DA3B07" w:rsidP="00DA3B07">
            <w:pPr>
              <w:pStyle w:val="Arial11Bold"/>
              <w:rPr>
                <w:rFonts w:cs="Arial"/>
              </w:rPr>
            </w:pPr>
            <w:r w:rsidRPr="007E0B31">
              <w:rPr>
                <w:rFonts w:cs="Arial"/>
              </w:rPr>
              <w:t>Supplier</w:t>
            </w:r>
          </w:p>
        </w:tc>
        <w:tc>
          <w:tcPr>
            <w:tcW w:w="6634" w:type="dxa"/>
          </w:tcPr>
          <w:p w14:paraId="263B4681" w14:textId="77777777" w:rsidR="00DA3B07" w:rsidRPr="007E0B31" w:rsidRDefault="00DA3B07" w:rsidP="00DA3B07">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DA3B07" w:rsidRPr="007E0B31" w:rsidRDefault="00DA3B07" w:rsidP="00DA3B07">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DA3B07" w:rsidRPr="00EE567A" w:rsidRDefault="00DA3B07" w:rsidP="00DA3B07">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DA3B07" w:rsidRPr="007E0B31" w14:paraId="17F58A80" w14:textId="77777777" w:rsidTr="56B5777B">
        <w:trPr>
          <w:cantSplit/>
        </w:trPr>
        <w:tc>
          <w:tcPr>
            <w:tcW w:w="2884" w:type="dxa"/>
          </w:tcPr>
          <w:p w14:paraId="75C55EEE" w14:textId="77777777" w:rsidR="00DA3B07" w:rsidRPr="007E0B31" w:rsidRDefault="00DA3B07" w:rsidP="00DA3B07">
            <w:pPr>
              <w:pStyle w:val="Arial11Bold"/>
              <w:rPr>
                <w:rFonts w:cs="Arial"/>
              </w:rPr>
            </w:pPr>
            <w:r w:rsidRPr="007E0B31">
              <w:rPr>
                <w:rFonts w:cs="Arial"/>
              </w:rPr>
              <w:t>Surplus</w:t>
            </w:r>
          </w:p>
        </w:tc>
        <w:tc>
          <w:tcPr>
            <w:tcW w:w="6634" w:type="dxa"/>
          </w:tcPr>
          <w:p w14:paraId="2FD7B95D" w14:textId="421BC578" w:rsidR="00DA3B07" w:rsidRPr="007E0B31" w:rsidRDefault="00DA3B07" w:rsidP="00DA3B07">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DA3B07" w:rsidRPr="007E0B31" w:rsidRDefault="00DA3B07" w:rsidP="00DA3B07">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DA3B07" w:rsidRPr="007E0B31" w:rsidRDefault="00DA3B07" w:rsidP="00DA3B07">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DA3B07" w:rsidRPr="007E0B31" w14:paraId="33FEFC69" w14:textId="77777777" w:rsidTr="00771070">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449" w:author="Stuart McLarnon (NESO)" w:date="2025-06-11T15:44:00Z" w16du:dateUtc="2025-06-11T14:4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450" w:author="Stuart McLarnon (ESO)" w:date="2024-07-30T13:18:00Z"/>
          <w:trPrChange w:id="451" w:author="Stuart McLarnon (NESO)" w:date="2025-06-11T15:44:00Z" w16du:dateUtc="2025-06-11T14:44:00Z">
            <w:trPr>
              <w:gridAfter w:val="0"/>
              <w:wAfter w:w="610" w:type="dxa"/>
              <w:cantSplit/>
            </w:trPr>
          </w:trPrChange>
        </w:trPr>
        <w:tc>
          <w:tcPr>
            <w:tcW w:w="2884" w:type="dxa"/>
            <w:tcBorders>
              <w:top w:val="single" w:sz="4" w:space="0" w:color="auto"/>
              <w:left w:val="single" w:sz="4" w:space="0" w:color="auto"/>
              <w:bottom w:val="single" w:sz="4" w:space="0" w:color="auto"/>
              <w:right w:val="single" w:sz="4" w:space="0" w:color="auto"/>
            </w:tcBorders>
            <w:tcPrChange w:id="452" w:author="Stuart McLarnon (NESO)" w:date="2025-06-11T15:44:00Z" w16du:dateUtc="2025-06-11T14:44:00Z">
              <w:tcPr>
                <w:tcW w:w="2884" w:type="dxa"/>
                <w:gridSpan w:val="5"/>
              </w:tcPr>
            </w:tcPrChange>
          </w:tcPr>
          <w:p w14:paraId="3512C9C2" w14:textId="04DF7FDD" w:rsidR="00DA3B07" w:rsidRPr="007E0B31" w:rsidRDefault="00DA3B07" w:rsidP="00DA3B07">
            <w:pPr>
              <w:pStyle w:val="Arial11Bold"/>
              <w:rPr>
                <w:ins w:id="453" w:author="Stuart McLarnon (ESO)" w:date="2024-07-30T13:18:00Z"/>
                <w:rFonts w:cs="Arial"/>
              </w:rPr>
            </w:pPr>
            <w:ins w:id="454" w:author="Stuart McLarnon (ESO)" w:date="2024-07-30T13:19:00Z">
              <w:r w:rsidRPr="009D62AD">
                <w:rPr>
                  <w:bCs/>
                </w:rPr>
                <w:t>Switch-based Model</w:t>
              </w:r>
            </w:ins>
          </w:p>
        </w:tc>
        <w:tc>
          <w:tcPr>
            <w:tcW w:w="6634" w:type="dxa"/>
            <w:tcBorders>
              <w:top w:val="single" w:sz="4" w:space="0" w:color="auto"/>
              <w:left w:val="single" w:sz="4" w:space="0" w:color="auto"/>
              <w:bottom w:val="single" w:sz="4" w:space="0" w:color="auto"/>
              <w:right w:val="single" w:sz="4" w:space="0" w:color="auto"/>
            </w:tcBorders>
            <w:tcPrChange w:id="455" w:author="Stuart McLarnon (NESO)" w:date="2025-06-11T15:44:00Z" w16du:dateUtc="2025-06-11T14:44:00Z">
              <w:tcPr>
                <w:tcW w:w="6634" w:type="dxa"/>
              </w:tcPr>
            </w:tcPrChange>
          </w:tcPr>
          <w:p w14:paraId="2CD2F49D" w14:textId="0D38EBC6" w:rsidR="00DA3B07" w:rsidRPr="007E0B31" w:rsidRDefault="00DA3B07" w:rsidP="00DA3B07">
            <w:pPr>
              <w:pStyle w:val="TableArial11"/>
              <w:rPr>
                <w:ins w:id="456" w:author="Stuart McLarnon (ESO)" w:date="2024-07-30T13:18:00Z"/>
                <w:rFonts w:cs="Arial"/>
              </w:rPr>
            </w:pPr>
            <w:ins w:id="457" w:author="Stuart McLarnon (ESO)" w:date="2024-07-30T13:19:00Z">
              <w:r w:rsidRPr="009D62AD">
                <w:t xml:space="preserve">A </w:t>
              </w:r>
              <w:r w:rsidRPr="009D62AD">
                <w:rPr>
                  <w:b/>
                  <w:bCs/>
                </w:rPr>
                <w:t>PSM</w:t>
              </w:r>
              <w:r w:rsidRPr="009D62AD">
                <w:t xml:space="preserve"> that includes all relevant switching devices. Such a model can be used to represent different system topologies, compared to a node and branch model which generally only represents a single system topology.</w:t>
              </w:r>
            </w:ins>
          </w:p>
        </w:tc>
      </w:tr>
      <w:tr w:rsidR="00DA3B07" w:rsidRPr="007E0B31" w14:paraId="7F14BA30" w14:textId="77777777" w:rsidTr="56B5777B">
        <w:trPr>
          <w:cantSplit/>
          <w:trHeight w:val="2631"/>
        </w:trPr>
        <w:tc>
          <w:tcPr>
            <w:tcW w:w="2884" w:type="dxa"/>
          </w:tcPr>
          <w:p w14:paraId="41CEFC1C" w14:textId="77777777" w:rsidR="00DA3B07" w:rsidRPr="007E0B31" w:rsidRDefault="00DA3B07" w:rsidP="00DA3B07">
            <w:pPr>
              <w:pStyle w:val="Arial11Bold"/>
              <w:rPr>
                <w:rFonts w:cs="Arial"/>
              </w:rPr>
            </w:pPr>
            <w:r w:rsidRPr="007E0B31">
              <w:rPr>
                <w:rFonts w:cs="Arial"/>
              </w:rPr>
              <w:t>Synchronised</w:t>
            </w:r>
          </w:p>
        </w:tc>
        <w:tc>
          <w:tcPr>
            <w:tcW w:w="6634" w:type="dxa"/>
          </w:tcPr>
          <w:p w14:paraId="3CAA8D12" w14:textId="77777777" w:rsidR="00DA3B07" w:rsidRPr="007E0B31" w:rsidRDefault="00DA3B07" w:rsidP="00DA3B07">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DA3B07" w:rsidRDefault="00DA3B07" w:rsidP="00DA3B07">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DA3B07" w:rsidRPr="000F734A" w:rsidRDefault="00DA3B07" w:rsidP="00DA3B07"/>
          <w:p w14:paraId="75F2CFA4" w14:textId="7AF4E47E" w:rsidR="00DA3B07" w:rsidRPr="000F734A" w:rsidRDefault="00DA3B07" w:rsidP="00DA3B07">
            <w:pPr>
              <w:jc w:val="center"/>
            </w:pPr>
          </w:p>
        </w:tc>
      </w:tr>
      <w:tr w:rsidR="00DA3B07" w:rsidRPr="007E0B31" w14:paraId="17661C2E" w14:textId="77777777" w:rsidTr="56B5777B">
        <w:trPr>
          <w:cantSplit/>
        </w:trPr>
        <w:tc>
          <w:tcPr>
            <w:tcW w:w="2884" w:type="dxa"/>
          </w:tcPr>
          <w:p w14:paraId="36D58C8A" w14:textId="77777777" w:rsidR="00DA3B07" w:rsidRPr="007E0B31" w:rsidRDefault="00DA3B07" w:rsidP="00DA3B07">
            <w:pPr>
              <w:pStyle w:val="Arial11Bold"/>
              <w:rPr>
                <w:rFonts w:cs="Arial"/>
              </w:rPr>
            </w:pPr>
            <w:r w:rsidRPr="00DB341C">
              <w:rPr>
                <w:rFonts w:cs="Arial"/>
              </w:rPr>
              <w:lastRenderedPageBreak/>
              <w:t>Synchronous Electricity Storage Module</w:t>
            </w:r>
          </w:p>
        </w:tc>
        <w:tc>
          <w:tcPr>
            <w:tcW w:w="6634" w:type="dxa"/>
          </w:tcPr>
          <w:p w14:paraId="397D4FAB" w14:textId="77777777" w:rsidR="00DA3B07" w:rsidRPr="007E0B31" w:rsidRDefault="00DA3B07" w:rsidP="00DA3B07">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DA3B07" w:rsidRPr="007E0B31" w14:paraId="52481EFC" w14:textId="77777777" w:rsidTr="56B5777B">
        <w:trPr>
          <w:cantSplit/>
        </w:trPr>
        <w:tc>
          <w:tcPr>
            <w:tcW w:w="2884" w:type="dxa"/>
          </w:tcPr>
          <w:p w14:paraId="4353C802" w14:textId="77777777" w:rsidR="00DA3B07" w:rsidRPr="007E0B31" w:rsidRDefault="00DA3B07" w:rsidP="00DA3B07">
            <w:pPr>
              <w:pStyle w:val="Arial11Bold"/>
              <w:rPr>
                <w:rFonts w:cs="Arial"/>
              </w:rPr>
            </w:pPr>
            <w:r w:rsidRPr="00DB341C">
              <w:rPr>
                <w:rFonts w:cs="Arial"/>
              </w:rPr>
              <w:t>Synchronous Electricity Storage Unit</w:t>
            </w:r>
          </w:p>
        </w:tc>
        <w:tc>
          <w:tcPr>
            <w:tcW w:w="6634" w:type="dxa"/>
          </w:tcPr>
          <w:p w14:paraId="002CD085" w14:textId="77777777" w:rsidR="00DA3B07" w:rsidRPr="007E0B31" w:rsidRDefault="00DA3B07" w:rsidP="00DA3B07">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DA3B07" w:rsidRPr="007E0B31" w14:paraId="07EE0535" w14:textId="77777777" w:rsidTr="56B5777B">
        <w:trPr>
          <w:cantSplit/>
        </w:trPr>
        <w:tc>
          <w:tcPr>
            <w:tcW w:w="2884" w:type="dxa"/>
          </w:tcPr>
          <w:p w14:paraId="5937CE21" w14:textId="77777777" w:rsidR="00DA3B07" w:rsidRPr="007E0B31" w:rsidRDefault="00DA3B07" w:rsidP="00DA3B07">
            <w:pPr>
              <w:pStyle w:val="Arial11Bold"/>
              <w:rPr>
                <w:rFonts w:cs="Arial"/>
              </w:rPr>
            </w:pPr>
            <w:r w:rsidRPr="007E0B31">
              <w:rPr>
                <w:rFonts w:cs="Arial"/>
              </w:rPr>
              <w:t>Synchronising Generation</w:t>
            </w:r>
          </w:p>
        </w:tc>
        <w:tc>
          <w:tcPr>
            <w:tcW w:w="6634" w:type="dxa"/>
          </w:tcPr>
          <w:p w14:paraId="4CEBAA38" w14:textId="77777777" w:rsidR="00DA3B07" w:rsidRPr="007E0B31" w:rsidRDefault="00DA3B07" w:rsidP="00DA3B07">
            <w:pPr>
              <w:pStyle w:val="TableArial11"/>
              <w:rPr>
                <w:rFonts w:cs="Arial"/>
              </w:rPr>
            </w:pPr>
            <w:r w:rsidRPr="007E0B31">
              <w:rPr>
                <w:rFonts w:cs="Arial"/>
              </w:rPr>
              <w:t>The amount of MW (in whole MW) produced at the moment of synchronising.</w:t>
            </w:r>
          </w:p>
        </w:tc>
      </w:tr>
      <w:tr w:rsidR="00DA3B07" w:rsidRPr="007E0B31" w14:paraId="25ADF21B" w14:textId="77777777" w:rsidTr="56B5777B">
        <w:trPr>
          <w:cantSplit/>
        </w:trPr>
        <w:tc>
          <w:tcPr>
            <w:tcW w:w="2884" w:type="dxa"/>
          </w:tcPr>
          <w:p w14:paraId="514A7415" w14:textId="77777777" w:rsidR="00DA3B07" w:rsidRPr="007E0B31" w:rsidRDefault="00DA3B07" w:rsidP="00DA3B07">
            <w:pPr>
              <w:pStyle w:val="Arial11Bold"/>
              <w:rPr>
                <w:rFonts w:cs="Arial"/>
              </w:rPr>
            </w:pPr>
            <w:r w:rsidRPr="007E0B31">
              <w:rPr>
                <w:rFonts w:cs="Arial"/>
              </w:rPr>
              <w:t>Synchronising Group</w:t>
            </w:r>
          </w:p>
        </w:tc>
        <w:tc>
          <w:tcPr>
            <w:tcW w:w="6634" w:type="dxa"/>
          </w:tcPr>
          <w:p w14:paraId="30541B74" w14:textId="77777777" w:rsidR="00DA3B07" w:rsidRPr="007E0B31" w:rsidRDefault="00DA3B07" w:rsidP="00DA3B07">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DA3B07" w:rsidRPr="007E0B31" w14:paraId="15108730" w14:textId="77777777" w:rsidTr="56B5777B">
        <w:trPr>
          <w:cantSplit/>
        </w:trPr>
        <w:tc>
          <w:tcPr>
            <w:tcW w:w="2884" w:type="dxa"/>
          </w:tcPr>
          <w:p w14:paraId="1D2DBBCB" w14:textId="77777777" w:rsidR="00DA3B07" w:rsidRPr="007E0B31" w:rsidRDefault="00DA3B07" w:rsidP="00DA3B07">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DA3B07" w:rsidRPr="007E0B31" w:rsidRDefault="00DA3B07" w:rsidP="00DA3B07">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DA3B07" w:rsidRPr="007E0B31" w14:paraId="5C3BD77A" w14:textId="77777777" w:rsidTr="56B5777B">
        <w:trPr>
          <w:cantSplit/>
        </w:trPr>
        <w:tc>
          <w:tcPr>
            <w:tcW w:w="2884" w:type="dxa"/>
          </w:tcPr>
          <w:p w14:paraId="361EF41C" w14:textId="77777777" w:rsidR="00DA3B07" w:rsidRPr="007E0B31" w:rsidRDefault="00DA3B07" w:rsidP="00DA3B07">
            <w:pPr>
              <w:pStyle w:val="Arial11Bold"/>
              <w:rPr>
                <w:rFonts w:cs="Arial"/>
              </w:rPr>
            </w:pPr>
            <w:r w:rsidRPr="007E0B31">
              <w:rPr>
                <w:rFonts w:cs="Arial"/>
              </w:rPr>
              <w:t>Synchronous Compensation</w:t>
            </w:r>
          </w:p>
        </w:tc>
        <w:tc>
          <w:tcPr>
            <w:tcW w:w="6634" w:type="dxa"/>
          </w:tcPr>
          <w:p w14:paraId="5C87AE70" w14:textId="77777777" w:rsidR="00DA3B07" w:rsidRPr="007E0B31" w:rsidRDefault="00DA3B07" w:rsidP="00DA3B07">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DA3B07" w:rsidRPr="007E0B31" w14:paraId="09E76574" w14:textId="77777777" w:rsidTr="56B5777B">
        <w:trPr>
          <w:cantSplit/>
        </w:trPr>
        <w:tc>
          <w:tcPr>
            <w:tcW w:w="2884" w:type="dxa"/>
          </w:tcPr>
          <w:p w14:paraId="7AD1E9C5" w14:textId="20EE06FA" w:rsidR="00DA3B07" w:rsidRPr="007E0B31" w:rsidRDefault="00DA3B07" w:rsidP="00DA3B07">
            <w:pPr>
              <w:pStyle w:val="Arial11Bold"/>
              <w:rPr>
                <w:rFonts w:cs="Arial"/>
              </w:rPr>
            </w:pPr>
            <w:r>
              <w:t>Synchronous Compensation Equipment</w:t>
            </w:r>
          </w:p>
        </w:tc>
        <w:tc>
          <w:tcPr>
            <w:tcW w:w="6634" w:type="dxa"/>
          </w:tcPr>
          <w:p w14:paraId="6202363B" w14:textId="06D11D6B" w:rsidR="00DA3B07" w:rsidRPr="007E0B31" w:rsidRDefault="00DA3B07" w:rsidP="00DA3B07">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DA3B07" w:rsidRPr="007E0B31" w14:paraId="44891D1E" w14:textId="77777777" w:rsidTr="56B5777B">
        <w:trPr>
          <w:cantSplit/>
        </w:trPr>
        <w:tc>
          <w:tcPr>
            <w:tcW w:w="2884" w:type="dxa"/>
          </w:tcPr>
          <w:p w14:paraId="2C8F33FD" w14:textId="6717B83A" w:rsidR="00DA3B07" w:rsidRPr="007E0B31" w:rsidRDefault="00DA3B07" w:rsidP="00DA3B07">
            <w:pPr>
              <w:pStyle w:val="Arial11Bold"/>
              <w:rPr>
                <w:rFonts w:cs="Arial"/>
              </w:rPr>
            </w:pPr>
            <w:r>
              <w:t>Synchronous Electricity Storage Module</w:t>
            </w:r>
          </w:p>
        </w:tc>
        <w:tc>
          <w:tcPr>
            <w:tcW w:w="6634" w:type="dxa"/>
          </w:tcPr>
          <w:p w14:paraId="0CCA3613" w14:textId="3A085331" w:rsidR="00DA3B07" w:rsidRPr="007E0B31" w:rsidRDefault="00DA3B07" w:rsidP="00DA3B07">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DA3B07" w:rsidRPr="007E0B31" w14:paraId="2D43A999" w14:textId="77777777" w:rsidTr="56B5777B">
        <w:trPr>
          <w:cantSplit/>
        </w:trPr>
        <w:tc>
          <w:tcPr>
            <w:tcW w:w="2884" w:type="dxa"/>
          </w:tcPr>
          <w:p w14:paraId="4F1100D1" w14:textId="1B9A5EDA" w:rsidR="00DA3B07" w:rsidRPr="007E0B31" w:rsidRDefault="00DA3B07" w:rsidP="00DA3B07">
            <w:pPr>
              <w:pStyle w:val="Arial11Bold"/>
              <w:rPr>
                <w:rFonts w:cs="Arial"/>
              </w:rPr>
            </w:pPr>
            <w:r>
              <w:t>Synchronous Electricity Storage Unit</w:t>
            </w:r>
          </w:p>
        </w:tc>
        <w:tc>
          <w:tcPr>
            <w:tcW w:w="6634" w:type="dxa"/>
          </w:tcPr>
          <w:p w14:paraId="5A5941F1" w14:textId="7A431EFA" w:rsidR="00DA3B07" w:rsidRPr="007E0B31" w:rsidRDefault="00DA3B07" w:rsidP="00DA3B07">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DA3B07" w:rsidRPr="007E0B31" w14:paraId="7B664425" w14:textId="77777777" w:rsidTr="56B5777B">
        <w:trPr>
          <w:cantSplit/>
        </w:trPr>
        <w:tc>
          <w:tcPr>
            <w:tcW w:w="2884" w:type="dxa"/>
          </w:tcPr>
          <w:p w14:paraId="29B76C12" w14:textId="61773681" w:rsidR="00DA3B07" w:rsidRPr="007E0B31" w:rsidRDefault="00DA3B07" w:rsidP="00DA3B07">
            <w:pPr>
              <w:pStyle w:val="Arial11Bold"/>
              <w:rPr>
                <w:rFonts w:cs="Arial"/>
              </w:rPr>
            </w:pPr>
            <w:r>
              <w:t>Synchronous Flywheel</w:t>
            </w:r>
          </w:p>
        </w:tc>
        <w:tc>
          <w:tcPr>
            <w:tcW w:w="6634" w:type="dxa"/>
          </w:tcPr>
          <w:p w14:paraId="7CB9B51E" w14:textId="65FF6627" w:rsidR="00DA3B07" w:rsidRPr="007E0B31" w:rsidRDefault="00DA3B07" w:rsidP="00DA3B07">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DA3B07" w:rsidRPr="007E0B31" w14:paraId="019A8B7A" w14:textId="77777777" w:rsidTr="56B5777B">
        <w:trPr>
          <w:cantSplit/>
        </w:trPr>
        <w:tc>
          <w:tcPr>
            <w:tcW w:w="2884" w:type="dxa"/>
          </w:tcPr>
          <w:p w14:paraId="7EC64686" w14:textId="77777777" w:rsidR="00DA3B07" w:rsidRPr="007E0B31" w:rsidRDefault="00DA3B07" w:rsidP="00DA3B07">
            <w:pPr>
              <w:pStyle w:val="Arial11Bold"/>
              <w:rPr>
                <w:rFonts w:cs="Arial"/>
              </w:rPr>
            </w:pPr>
            <w:r w:rsidRPr="007E0B31">
              <w:rPr>
                <w:rFonts w:cs="Arial"/>
              </w:rPr>
              <w:t>Synchronous Generating Unit</w:t>
            </w:r>
          </w:p>
        </w:tc>
        <w:tc>
          <w:tcPr>
            <w:tcW w:w="6634" w:type="dxa"/>
          </w:tcPr>
          <w:p w14:paraId="178C6F67" w14:textId="77777777" w:rsidR="00DA3B07" w:rsidRPr="007E0B31" w:rsidRDefault="00DA3B07" w:rsidP="00DA3B07">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DA3B07" w:rsidRPr="007E0B31" w14:paraId="27E5B6F9" w14:textId="77777777" w:rsidTr="56B5777B">
        <w:trPr>
          <w:cantSplit/>
        </w:trPr>
        <w:tc>
          <w:tcPr>
            <w:tcW w:w="2884" w:type="dxa"/>
          </w:tcPr>
          <w:p w14:paraId="20E57E9F" w14:textId="77777777" w:rsidR="00DA3B07" w:rsidRPr="007E0B31" w:rsidRDefault="00DA3B07" w:rsidP="00DA3B07">
            <w:pPr>
              <w:pStyle w:val="Arial11Bold"/>
              <w:rPr>
                <w:rFonts w:cs="Arial"/>
              </w:rPr>
            </w:pPr>
            <w:r w:rsidRPr="007E0B31">
              <w:rPr>
                <w:rFonts w:cs="Arial"/>
              </w:rPr>
              <w:t>Synchronous Generating Unit Performance Chart</w:t>
            </w:r>
          </w:p>
        </w:tc>
        <w:tc>
          <w:tcPr>
            <w:tcW w:w="6634" w:type="dxa"/>
          </w:tcPr>
          <w:p w14:paraId="1F374F30" w14:textId="4EB5627D" w:rsidR="00DA3B07" w:rsidRPr="007E0B31" w:rsidRDefault="00DA3B07" w:rsidP="00DA3B07">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DA3B07" w:rsidRPr="007E0B31" w14:paraId="4145DF38" w14:textId="77777777" w:rsidTr="56B5777B">
        <w:trPr>
          <w:cantSplit/>
        </w:trPr>
        <w:tc>
          <w:tcPr>
            <w:tcW w:w="2884" w:type="dxa"/>
          </w:tcPr>
          <w:p w14:paraId="32A93813" w14:textId="77777777" w:rsidR="00DA3B07" w:rsidRPr="007E0B31" w:rsidRDefault="00DA3B07" w:rsidP="00DA3B07">
            <w:pPr>
              <w:pStyle w:val="Level1Text"/>
              <w:tabs>
                <w:tab w:val="left" w:pos="0"/>
              </w:tabs>
              <w:ind w:left="0" w:firstLine="0"/>
              <w:rPr>
                <w:rFonts w:cs="Arial"/>
                <w:b/>
                <w:color w:val="auto"/>
              </w:rPr>
            </w:pPr>
            <w:r w:rsidRPr="007E0B31">
              <w:rPr>
                <w:rFonts w:cs="Arial"/>
                <w:b/>
                <w:color w:val="auto"/>
              </w:rPr>
              <w:lastRenderedPageBreak/>
              <w:t>Synchronous Power-Generating Module</w:t>
            </w:r>
          </w:p>
        </w:tc>
        <w:tc>
          <w:tcPr>
            <w:tcW w:w="6634" w:type="dxa"/>
          </w:tcPr>
          <w:p w14:paraId="20D90948" w14:textId="6579D802" w:rsidR="00DA3B07" w:rsidRPr="007E0B31" w:rsidRDefault="00DA3B07" w:rsidP="00DA3B07">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DA3B07" w:rsidRPr="007E0B31" w14:paraId="4A56AE2F" w14:textId="77777777" w:rsidTr="56B5777B">
        <w:trPr>
          <w:cantSplit/>
        </w:trPr>
        <w:tc>
          <w:tcPr>
            <w:tcW w:w="2884" w:type="dxa"/>
          </w:tcPr>
          <w:p w14:paraId="30913130" w14:textId="77777777" w:rsidR="00DA3B07" w:rsidRPr="007E0B31" w:rsidRDefault="00DA3B07" w:rsidP="00DA3B07">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DA3B07" w:rsidRPr="007E0B31" w:rsidRDefault="00DA3B07" w:rsidP="00DA3B07">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DA3B07" w:rsidRPr="007E0B31" w14:paraId="580C9961" w14:textId="77777777" w:rsidTr="56B5777B">
        <w:trPr>
          <w:cantSplit/>
        </w:trPr>
        <w:tc>
          <w:tcPr>
            <w:tcW w:w="2884" w:type="dxa"/>
          </w:tcPr>
          <w:p w14:paraId="7A652147" w14:textId="77777777" w:rsidR="00DA3B07" w:rsidRPr="007E0B31" w:rsidRDefault="00DA3B07" w:rsidP="00DA3B07">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DA3B07" w:rsidRPr="007E0B31" w:rsidRDefault="00DA3B07" w:rsidP="00DA3B07">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DA3B07" w:rsidRPr="007E0B31" w14:paraId="2F063EF7" w14:textId="77777777" w:rsidTr="56B5777B">
        <w:trPr>
          <w:cantSplit/>
        </w:trPr>
        <w:tc>
          <w:tcPr>
            <w:tcW w:w="2884" w:type="dxa"/>
          </w:tcPr>
          <w:p w14:paraId="76651346" w14:textId="77777777" w:rsidR="00DA3B07" w:rsidRPr="007E0B31" w:rsidRDefault="00DA3B07" w:rsidP="00DA3B07">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DA3B07" w:rsidRPr="007E0B31" w:rsidRDefault="00DA3B07" w:rsidP="00DA3B07">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DA3B07" w:rsidRPr="007E0B31" w14:paraId="7CE97EC2" w14:textId="77777777" w:rsidTr="56B5777B">
        <w:trPr>
          <w:cantSplit/>
        </w:trPr>
        <w:tc>
          <w:tcPr>
            <w:tcW w:w="2884" w:type="dxa"/>
          </w:tcPr>
          <w:p w14:paraId="1DAA4D78" w14:textId="77777777" w:rsidR="00DA3B07" w:rsidRPr="007E0B31" w:rsidRDefault="00DA3B07" w:rsidP="00DA3B07">
            <w:pPr>
              <w:pStyle w:val="Arial11Bold"/>
              <w:rPr>
                <w:rFonts w:cs="Arial"/>
              </w:rPr>
            </w:pPr>
            <w:r w:rsidRPr="007E0B31">
              <w:rPr>
                <w:rFonts w:cs="Arial"/>
              </w:rPr>
              <w:t>Synchronous Speed</w:t>
            </w:r>
          </w:p>
        </w:tc>
        <w:tc>
          <w:tcPr>
            <w:tcW w:w="6634" w:type="dxa"/>
          </w:tcPr>
          <w:p w14:paraId="296AAFDD" w14:textId="77777777" w:rsidR="00DA3B07" w:rsidRPr="007E0B31" w:rsidRDefault="00DA3B07" w:rsidP="00DA3B07">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DA3B07" w:rsidRPr="007E0B31" w14:paraId="46A121A4" w14:textId="77777777" w:rsidTr="56B5777B">
        <w:trPr>
          <w:cantSplit/>
        </w:trPr>
        <w:tc>
          <w:tcPr>
            <w:tcW w:w="2884" w:type="dxa"/>
          </w:tcPr>
          <w:p w14:paraId="24B0D1A3" w14:textId="77777777" w:rsidR="00DA3B07" w:rsidRPr="007E0B31" w:rsidRDefault="00DA3B07" w:rsidP="00DA3B07">
            <w:pPr>
              <w:pStyle w:val="Arial11Bold"/>
              <w:rPr>
                <w:rFonts w:cs="Arial"/>
              </w:rPr>
            </w:pPr>
            <w:r w:rsidRPr="007E0B31">
              <w:rPr>
                <w:rFonts w:cs="Arial"/>
              </w:rPr>
              <w:t>System</w:t>
            </w:r>
          </w:p>
        </w:tc>
        <w:tc>
          <w:tcPr>
            <w:tcW w:w="6634" w:type="dxa"/>
          </w:tcPr>
          <w:p w14:paraId="2E67291E" w14:textId="77777777" w:rsidR="00DA3B07" w:rsidRPr="007E0B31" w:rsidRDefault="00DA3B07" w:rsidP="00DA3B07">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DA3B07" w:rsidRPr="007E0B31" w14:paraId="198C9C42" w14:textId="77777777" w:rsidTr="56B5777B">
        <w:trPr>
          <w:cantSplit/>
        </w:trPr>
        <w:tc>
          <w:tcPr>
            <w:tcW w:w="2884" w:type="dxa"/>
          </w:tcPr>
          <w:p w14:paraId="2E945DD5" w14:textId="77777777" w:rsidR="00DA3B07" w:rsidRPr="007E0B31" w:rsidRDefault="00DA3B07" w:rsidP="00DA3B07">
            <w:pPr>
              <w:pStyle w:val="Arial11Bold"/>
              <w:rPr>
                <w:rFonts w:cs="Arial"/>
              </w:rPr>
            </w:pPr>
            <w:r w:rsidRPr="007E0B31">
              <w:rPr>
                <w:rFonts w:cs="Arial"/>
              </w:rPr>
              <w:t>System Ancillary Services</w:t>
            </w:r>
          </w:p>
        </w:tc>
        <w:tc>
          <w:tcPr>
            <w:tcW w:w="6634" w:type="dxa"/>
          </w:tcPr>
          <w:p w14:paraId="0CE07246" w14:textId="77777777" w:rsidR="00DA3B07" w:rsidRPr="007E0B31" w:rsidRDefault="00DA3B07" w:rsidP="00DA3B07">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DA3B07" w:rsidRPr="007E0B31" w14:paraId="778725C7" w14:textId="77777777" w:rsidTr="56B5777B">
        <w:trPr>
          <w:cantSplit/>
        </w:trPr>
        <w:tc>
          <w:tcPr>
            <w:tcW w:w="2884" w:type="dxa"/>
          </w:tcPr>
          <w:p w14:paraId="425345A0" w14:textId="77777777" w:rsidR="00DA3B07" w:rsidRPr="007E0B31" w:rsidRDefault="00DA3B07" w:rsidP="00DA3B07">
            <w:pPr>
              <w:pStyle w:val="Arial11Bold"/>
              <w:rPr>
                <w:rFonts w:cs="Arial"/>
              </w:rPr>
            </w:pPr>
            <w:r w:rsidRPr="007E0B31">
              <w:rPr>
                <w:rFonts w:cs="Arial"/>
              </w:rPr>
              <w:t>System Constraint</w:t>
            </w:r>
          </w:p>
        </w:tc>
        <w:tc>
          <w:tcPr>
            <w:tcW w:w="6634" w:type="dxa"/>
          </w:tcPr>
          <w:p w14:paraId="0FA2E711" w14:textId="77777777" w:rsidR="00DA3B07" w:rsidRPr="007E0B31" w:rsidRDefault="00DA3B07" w:rsidP="00DA3B07">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DA3B07" w:rsidRPr="007E0B31" w14:paraId="6A6B0B8D" w14:textId="77777777" w:rsidTr="56B5777B">
        <w:trPr>
          <w:cantSplit/>
        </w:trPr>
        <w:tc>
          <w:tcPr>
            <w:tcW w:w="2884" w:type="dxa"/>
          </w:tcPr>
          <w:p w14:paraId="16C142C0" w14:textId="77777777" w:rsidR="00DA3B07" w:rsidRPr="007E0B31" w:rsidRDefault="00DA3B07" w:rsidP="00DA3B07">
            <w:pPr>
              <w:pStyle w:val="Arial11Bold"/>
              <w:rPr>
                <w:rFonts w:cs="Arial"/>
              </w:rPr>
            </w:pPr>
            <w:r w:rsidRPr="007E0B31">
              <w:rPr>
                <w:rFonts w:cs="Arial"/>
              </w:rPr>
              <w:t>System Constrained Capacity</w:t>
            </w:r>
          </w:p>
        </w:tc>
        <w:tc>
          <w:tcPr>
            <w:tcW w:w="6634" w:type="dxa"/>
          </w:tcPr>
          <w:p w14:paraId="0F2A722E" w14:textId="77777777" w:rsidR="00DA3B07" w:rsidRPr="007E0B31" w:rsidRDefault="00DA3B07" w:rsidP="00DA3B07">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DA3B07" w:rsidRPr="007E0B31" w14:paraId="2DCCEFE3" w14:textId="77777777" w:rsidTr="56B5777B">
        <w:trPr>
          <w:cantSplit/>
        </w:trPr>
        <w:tc>
          <w:tcPr>
            <w:tcW w:w="2884" w:type="dxa"/>
          </w:tcPr>
          <w:p w14:paraId="27A70CF2" w14:textId="77777777" w:rsidR="00DA3B07" w:rsidRPr="007E0B31" w:rsidRDefault="00DA3B07" w:rsidP="00DA3B07">
            <w:pPr>
              <w:pStyle w:val="Arial11Bold"/>
              <w:rPr>
                <w:rFonts w:cs="Arial"/>
              </w:rPr>
            </w:pPr>
            <w:r w:rsidRPr="007E0B31">
              <w:rPr>
                <w:rFonts w:cs="Arial"/>
              </w:rPr>
              <w:t>System Constraint Group</w:t>
            </w:r>
          </w:p>
        </w:tc>
        <w:tc>
          <w:tcPr>
            <w:tcW w:w="6634" w:type="dxa"/>
          </w:tcPr>
          <w:p w14:paraId="4EA868E5" w14:textId="77777777" w:rsidR="00DA3B07" w:rsidRPr="007E0B31" w:rsidRDefault="00DA3B07" w:rsidP="00DA3B07">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DA3B07" w:rsidRPr="007E0B31" w14:paraId="6A7E13AA" w14:textId="77777777" w:rsidTr="56B5777B">
        <w:trPr>
          <w:cantSplit/>
        </w:trPr>
        <w:tc>
          <w:tcPr>
            <w:tcW w:w="2884" w:type="dxa"/>
          </w:tcPr>
          <w:p w14:paraId="58BAEEED" w14:textId="182D3352" w:rsidR="00DA3B07" w:rsidRPr="007E0B31" w:rsidRDefault="00DA3B07" w:rsidP="00DA3B07">
            <w:pPr>
              <w:pStyle w:val="Arial11Bold"/>
              <w:rPr>
                <w:rFonts w:cs="Arial"/>
              </w:rPr>
            </w:pPr>
            <w:r w:rsidRPr="00636020">
              <w:rPr>
                <w:bCs/>
              </w:rPr>
              <w:t>System Defence Plan</w:t>
            </w:r>
          </w:p>
        </w:tc>
        <w:tc>
          <w:tcPr>
            <w:tcW w:w="6634" w:type="dxa"/>
          </w:tcPr>
          <w:p w14:paraId="166CE446" w14:textId="6174A6AA" w:rsidR="00DA3B07" w:rsidRPr="007E0B31" w:rsidRDefault="00DA3B07" w:rsidP="00DA3B07">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 as provided for</w:t>
            </w:r>
            <w:r w:rsidRPr="00AC216C">
              <w:t xml:space="preserve"> </w:t>
            </w:r>
            <w:r w:rsidRPr="00875C87">
              <w:t xml:space="preserve">by </w:t>
            </w:r>
            <w:r>
              <w:rPr>
                <w:b/>
              </w:rPr>
              <w:t>Assimilated</w:t>
            </w:r>
            <w:r w:rsidRPr="00875C87">
              <w:rPr>
                <w:b/>
              </w:rPr>
              <w:t xml:space="preserve"> Law</w:t>
            </w:r>
            <w:r w:rsidRPr="00875C87">
              <w:t xml:space="preserve"> (Commission Regulation (EU) 2017/2196), has been implemented within the </w:t>
            </w:r>
            <w:r w:rsidRPr="00875C87">
              <w:rPr>
                <w:b/>
              </w:rPr>
              <w:t xml:space="preserve">GB Synchronous </w:t>
            </w:r>
            <w:r w:rsidRPr="00AC216C">
              <w:rPr>
                <w:b/>
              </w:rPr>
              <w:t>Area</w:t>
            </w:r>
            <w:r>
              <w:t>.</w:t>
            </w:r>
          </w:p>
        </w:tc>
      </w:tr>
      <w:tr w:rsidR="00DA3B07" w:rsidRPr="007E0B31" w14:paraId="4B0C4096" w14:textId="77777777" w:rsidTr="56B5777B">
        <w:trPr>
          <w:cantSplit/>
        </w:trPr>
        <w:tc>
          <w:tcPr>
            <w:tcW w:w="2884" w:type="dxa"/>
          </w:tcPr>
          <w:p w14:paraId="2A1B9103" w14:textId="77777777" w:rsidR="00DA3B07" w:rsidRPr="007E0B31" w:rsidRDefault="00DA3B07" w:rsidP="00DA3B07">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
          <w:p w14:paraId="7E96E6BE" w14:textId="77777777" w:rsidR="00DA3B07" w:rsidRPr="007E0B31" w:rsidRDefault="00DA3B07" w:rsidP="00DA3B07">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DA3B07" w:rsidRPr="007E0B31" w:rsidRDefault="00DA3B07" w:rsidP="00DA3B07">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DA3B07" w:rsidRPr="007E0B31" w:rsidRDefault="00DA3B07" w:rsidP="00DA3B07">
            <w:pPr>
              <w:pStyle w:val="TableArial11"/>
              <w:rPr>
                <w:rFonts w:cs="Arial"/>
              </w:rPr>
            </w:pPr>
            <w:r w:rsidRPr="007E0B31">
              <w:rPr>
                <w:rFonts w:cs="Arial"/>
              </w:rPr>
              <w:t>Where:</w:t>
            </w:r>
          </w:p>
          <w:p w14:paraId="1D419929" w14:textId="77777777" w:rsidR="00DA3B07" w:rsidRPr="007E0B31" w:rsidRDefault="00DA3B07" w:rsidP="00DA3B07">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DA3B07" w:rsidRPr="007E0B31" w:rsidRDefault="00DA3B07" w:rsidP="00DA3B07">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DA3B07" w:rsidRPr="007E0B31" w14:paraId="4B14F526" w14:textId="77777777" w:rsidTr="56B5777B">
        <w:trPr>
          <w:cantSplit/>
          <w:trHeight w:val="552"/>
        </w:trPr>
        <w:tc>
          <w:tcPr>
            <w:tcW w:w="2884" w:type="dxa"/>
          </w:tcPr>
          <w:p w14:paraId="3549E3D2" w14:textId="77777777" w:rsidR="00DA3B07" w:rsidRPr="001231D8" w:rsidRDefault="00DA3B07" w:rsidP="00DA3B07">
            <w:pPr>
              <w:rPr>
                <w:b/>
                <w:bCs/>
              </w:rPr>
            </w:pPr>
            <w:r w:rsidRPr="001231D8">
              <w:rPr>
                <w:b/>
                <w:bCs/>
              </w:rPr>
              <w:t>System Incidents Report</w:t>
            </w:r>
          </w:p>
        </w:tc>
        <w:tc>
          <w:tcPr>
            <w:tcW w:w="6634" w:type="dxa"/>
          </w:tcPr>
          <w:p w14:paraId="6EB5AF5A" w14:textId="77777777" w:rsidR="00DA3B07" w:rsidRPr="001231D8" w:rsidRDefault="00DA3B07" w:rsidP="00DA3B07">
            <w:r w:rsidRPr="001231D8">
              <w:t xml:space="preserve">A report submitted to the GCRP on a monthly basis, containing, but not limited to, a list of </w:t>
            </w:r>
            <w:r w:rsidRPr="001231D8">
              <w:rPr>
                <w:b/>
                <w:bCs/>
              </w:rPr>
              <w:t>Significant Events</w:t>
            </w:r>
            <w:r w:rsidRPr="001231D8">
              <w:t>, as detailed in OC3.4.1.</w:t>
            </w:r>
          </w:p>
        </w:tc>
      </w:tr>
      <w:tr w:rsidR="00DA3B07" w:rsidRPr="007E0B31" w14:paraId="64E976F1" w14:textId="77777777" w:rsidTr="56B5777B">
        <w:trPr>
          <w:cantSplit/>
        </w:trPr>
        <w:tc>
          <w:tcPr>
            <w:tcW w:w="2884" w:type="dxa"/>
          </w:tcPr>
          <w:p w14:paraId="3016A7F7" w14:textId="77777777" w:rsidR="00DA3B07" w:rsidRPr="007E0B31" w:rsidRDefault="00DA3B07" w:rsidP="00DA3B07">
            <w:pPr>
              <w:pStyle w:val="Arial11Bold"/>
              <w:rPr>
                <w:rFonts w:cs="Arial"/>
              </w:rPr>
            </w:pPr>
            <w:r w:rsidRPr="007E0B31">
              <w:rPr>
                <w:rFonts w:cs="Arial"/>
              </w:rPr>
              <w:lastRenderedPageBreak/>
              <w:t>System Margin</w:t>
            </w:r>
          </w:p>
        </w:tc>
        <w:tc>
          <w:tcPr>
            <w:tcW w:w="6634" w:type="dxa"/>
          </w:tcPr>
          <w:p w14:paraId="703670AA" w14:textId="77777777" w:rsidR="00DA3B07" w:rsidRPr="007E0B31" w:rsidRDefault="00DA3B07" w:rsidP="00DA3B07">
            <w:pPr>
              <w:pStyle w:val="TableArial11"/>
              <w:rPr>
                <w:rFonts w:cs="Arial"/>
              </w:rPr>
            </w:pPr>
            <w:r w:rsidRPr="007E0B31">
              <w:rPr>
                <w:rFonts w:cs="Arial"/>
              </w:rPr>
              <w:t xml:space="preserve">The margin in any period between </w:t>
            </w:r>
          </w:p>
          <w:p w14:paraId="738D23F7" w14:textId="77777777" w:rsidR="00DA3B07" w:rsidRPr="007E0B31" w:rsidRDefault="00DA3B07" w:rsidP="00DA3B07">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DA3B07" w:rsidRPr="007E0B31" w:rsidRDefault="00DA3B07" w:rsidP="00DA3B07">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DA3B07" w:rsidRPr="007E0B31" w:rsidRDefault="00DA3B07" w:rsidP="00DA3B07">
            <w:pPr>
              <w:pStyle w:val="TableArial11"/>
              <w:rPr>
                <w:rFonts w:cs="Arial"/>
                <w:b/>
              </w:rPr>
            </w:pPr>
            <w:r w:rsidRPr="007E0B31">
              <w:rPr>
                <w:rFonts w:cs="Arial"/>
              </w:rPr>
              <w:t>for that period.</w:t>
            </w:r>
          </w:p>
        </w:tc>
      </w:tr>
      <w:tr w:rsidR="00DA3B07" w:rsidRPr="007E0B31" w14:paraId="3099E31F" w14:textId="77777777" w:rsidTr="56B5777B">
        <w:trPr>
          <w:cantSplit/>
        </w:trPr>
        <w:tc>
          <w:tcPr>
            <w:tcW w:w="2884" w:type="dxa"/>
          </w:tcPr>
          <w:p w14:paraId="6B84F741" w14:textId="77777777" w:rsidR="00DA3B07" w:rsidRPr="007E0B31" w:rsidRDefault="00DA3B07" w:rsidP="00DA3B07">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DA3B07" w:rsidRPr="007E0B31" w:rsidRDefault="00DA3B07" w:rsidP="00DA3B07">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DA3B07" w:rsidRPr="007E0B31" w14:paraId="3D29B4B3" w14:textId="77777777" w:rsidTr="56B5777B">
        <w:trPr>
          <w:cantSplit/>
        </w:trPr>
        <w:tc>
          <w:tcPr>
            <w:tcW w:w="2884" w:type="dxa"/>
          </w:tcPr>
          <w:p w14:paraId="1AAAE1F3" w14:textId="77777777" w:rsidR="00DA3B07" w:rsidRPr="007E0B31" w:rsidRDefault="00DA3B07" w:rsidP="00DA3B07">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A828775" w:rsidR="00DA3B07" w:rsidRPr="007E0B31" w:rsidRDefault="00DA3B07" w:rsidP="00DA3B07">
            <w:pPr>
              <w:pStyle w:val="TableArial11"/>
              <w:rPr>
                <w:rFonts w:cs="Arial"/>
              </w:rPr>
            </w:pPr>
            <w:r w:rsidRPr="007E0B31">
              <w:rPr>
                <w:rFonts w:cs="Arial"/>
              </w:rPr>
              <w:t xml:space="preserve">Has the meaning set out in </w:t>
            </w:r>
            <w:r>
              <w:rPr>
                <w:rFonts w:cs="Arial"/>
              </w:rPr>
              <w:t xml:space="preserve">the </w:t>
            </w:r>
            <w:r>
              <w:rPr>
                <w:rFonts w:cs="Arial"/>
                <w:b/>
                <w:bCs/>
              </w:rPr>
              <w:t xml:space="preserve">ESO </w:t>
            </w:r>
            <w:r w:rsidRPr="007E0B31">
              <w:rPr>
                <w:rFonts w:cs="Arial"/>
                <w:b/>
              </w:rPr>
              <w:t>Licence</w:t>
            </w:r>
            <w:r>
              <w:rPr>
                <w:rFonts w:cs="Arial"/>
                <w:b/>
              </w:rPr>
              <w:t>.</w:t>
            </w:r>
          </w:p>
        </w:tc>
      </w:tr>
      <w:tr w:rsidR="00DA3B07" w:rsidRPr="007E0B31" w14:paraId="2E61AADE" w14:textId="77777777" w:rsidTr="56B5777B">
        <w:trPr>
          <w:cantSplit/>
        </w:trPr>
        <w:tc>
          <w:tcPr>
            <w:tcW w:w="2884" w:type="dxa"/>
          </w:tcPr>
          <w:p w14:paraId="7FAE100E" w14:textId="5C92C90A" w:rsidR="00DA3B07" w:rsidRPr="00636020" w:rsidRDefault="00DA3B07" w:rsidP="00DA3B07">
            <w:pPr>
              <w:pStyle w:val="Arial11Bold"/>
              <w:rPr>
                <w:bCs/>
              </w:rPr>
            </w:pPr>
            <w:r>
              <w:rPr>
                <w:rFonts w:cs="Arial"/>
              </w:rPr>
              <w:t>System Restoration</w:t>
            </w:r>
          </w:p>
        </w:tc>
        <w:tc>
          <w:tcPr>
            <w:tcW w:w="6634" w:type="dxa"/>
          </w:tcPr>
          <w:p w14:paraId="53AAEE62" w14:textId="15529814" w:rsidR="00DA3B07" w:rsidRPr="00E00BC7" w:rsidRDefault="00DA3B07" w:rsidP="00DA3B07">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DA3B07" w:rsidRPr="007E0B31" w14:paraId="2CF3A043" w14:textId="77777777" w:rsidTr="56B5777B">
        <w:trPr>
          <w:cantSplit/>
        </w:trPr>
        <w:tc>
          <w:tcPr>
            <w:tcW w:w="2884" w:type="dxa"/>
          </w:tcPr>
          <w:p w14:paraId="0120BCB8" w14:textId="3A83B8E2" w:rsidR="00DA3B07" w:rsidRDefault="00DA3B07" w:rsidP="00DA3B07">
            <w:pPr>
              <w:pStyle w:val="Arial11Bold"/>
              <w:rPr>
                <w:rFonts w:cs="Arial"/>
              </w:rPr>
            </w:pPr>
            <w:r>
              <w:rPr>
                <w:rFonts w:cs="Arial"/>
              </w:rPr>
              <w:t>System Restoration Region</w:t>
            </w:r>
          </w:p>
        </w:tc>
        <w:tc>
          <w:tcPr>
            <w:tcW w:w="6634" w:type="dxa"/>
          </w:tcPr>
          <w:p w14:paraId="5FF483DB" w14:textId="1B238D87" w:rsidR="00DA3B07" w:rsidRPr="007E0B31" w:rsidRDefault="00DA3B07" w:rsidP="00DA3B07">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DA3B07" w:rsidRPr="007E0B31" w14:paraId="3847C81E" w14:textId="77777777" w:rsidTr="56B5777B">
        <w:trPr>
          <w:cantSplit/>
        </w:trPr>
        <w:tc>
          <w:tcPr>
            <w:tcW w:w="2884" w:type="dxa"/>
          </w:tcPr>
          <w:p w14:paraId="7FC4DAB5" w14:textId="7005E6F4" w:rsidR="00DA3B07" w:rsidRPr="007E0B31" w:rsidRDefault="00DA3B07" w:rsidP="00DA3B07">
            <w:pPr>
              <w:pStyle w:val="Arial11Bold"/>
              <w:rPr>
                <w:rFonts w:cs="Arial"/>
              </w:rPr>
            </w:pPr>
            <w:r w:rsidRPr="00636020">
              <w:rPr>
                <w:bCs/>
              </w:rPr>
              <w:t>System Restoration Plan</w:t>
            </w:r>
          </w:p>
        </w:tc>
        <w:tc>
          <w:tcPr>
            <w:tcW w:w="6634" w:type="dxa"/>
          </w:tcPr>
          <w:p w14:paraId="3E074751" w14:textId="46EEDCB0" w:rsidR="00DA3B07" w:rsidRPr="007E0B31" w:rsidRDefault="00DA3B07" w:rsidP="00DA3B07">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w:t>
            </w:r>
            <w:r>
              <w:t>,</w:t>
            </w:r>
            <w:r w:rsidRPr="00E00BC7">
              <w:t xml:space="preserve"> as defined in </w:t>
            </w:r>
            <w:r>
              <w:rPr>
                <w:b/>
              </w:rPr>
              <w:t>Assimilated</w:t>
            </w:r>
            <w:r w:rsidRPr="00E77BDF">
              <w:rPr>
                <w:b/>
              </w:rPr>
              <w:t xml:space="preserve">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DA3B07" w:rsidRPr="007E0B31" w14:paraId="6694953E" w14:textId="77777777" w:rsidTr="56B5777B">
        <w:trPr>
          <w:cantSplit/>
        </w:trPr>
        <w:tc>
          <w:tcPr>
            <w:tcW w:w="2884" w:type="dxa"/>
          </w:tcPr>
          <w:p w14:paraId="04061391" w14:textId="77777777" w:rsidR="00DA3B07" w:rsidRPr="007E0B31" w:rsidRDefault="00DA3B07" w:rsidP="00DA3B07">
            <w:pPr>
              <w:pStyle w:val="Arial11Bold"/>
              <w:rPr>
                <w:rFonts w:cs="Arial"/>
              </w:rPr>
            </w:pPr>
            <w:r w:rsidRPr="007E0B31">
              <w:rPr>
                <w:rFonts w:cs="Arial"/>
              </w:rPr>
              <w:t>System Telephony</w:t>
            </w:r>
          </w:p>
        </w:tc>
        <w:tc>
          <w:tcPr>
            <w:tcW w:w="6634" w:type="dxa"/>
          </w:tcPr>
          <w:p w14:paraId="782961A9" w14:textId="0DAB7FEF" w:rsidR="00DA3B07" w:rsidRPr="007E0B31" w:rsidRDefault="00DA3B07" w:rsidP="00DA3B07">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DA3B07" w:rsidRPr="007E0B31" w14:paraId="7CE86D0C" w14:textId="77777777" w:rsidTr="56B5777B">
        <w:trPr>
          <w:cantSplit/>
        </w:trPr>
        <w:tc>
          <w:tcPr>
            <w:tcW w:w="2884" w:type="dxa"/>
          </w:tcPr>
          <w:p w14:paraId="6D2E474F" w14:textId="77777777" w:rsidR="00DA3B07" w:rsidRPr="007E0B31" w:rsidRDefault="00DA3B07" w:rsidP="00DA3B07">
            <w:pPr>
              <w:pStyle w:val="Arial11Bold"/>
              <w:rPr>
                <w:rFonts w:cs="Arial"/>
              </w:rPr>
            </w:pPr>
            <w:r w:rsidRPr="007E0B31">
              <w:rPr>
                <w:rFonts w:cs="Arial"/>
              </w:rPr>
              <w:t>System Tests</w:t>
            </w:r>
          </w:p>
        </w:tc>
        <w:tc>
          <w:tcPr>
            <w:tcW w:w="6634" w:type="dxa"/>
          </w:tcPr>
          <w:p w14:paraId="23728F19" w14:textId="77777777" w:rsidR="00DA3B07" w:rsidRPr="007E0B31" w:rsidRDefault="00DA3B07" w:rsidP="00DA3B07">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DA3B07" w:rsidRPr="007E0B31" w14:paraId="08C1037D" w14:textId="77777777" w:rsidTr="56B5777B">
        <w:trPr>
          <w:cantSplit/>
        </w:trPr>
        <w:tc>
          <w:tcPr>
            <w:tcW w:w="2884" w:type="dxa"/>
          </w:tcPr>
          <w:p w14:paraId="7BAC63AF" w14:textId="77777777" w:rsidR="00DA3B07" w:rsidRPr="007E0B31" w:rsidRDefault="00DA3B07" w:rsidP="00DA3B07">
            <w:pPr>
              <w:pStyle w:val="Arial11Bold"/>
              <w:rPr>
                <w:rFonts w:cs="Arial"/>
              </w:rPr>
            </w:pPr>
            <w:r w:rsidRPr="007E0B31">
              <w:rPr>
                <w:rFonts w:cs="Arial"/>
              </w:rPr>
              <w:t>System to Demand Intertrip Scheme</w:t>
            </w:r>
          </w:p>
        </w:tc>
        <w:tc>
          <w:tcPr>
            <w:tcW w:w="6634" w:type="dxa"/>
          </w:tcPr>
          <w:p w14:paraId="1F793A5F" w14:textId="77777777" w:rsidR="00DA3B07" w:rsidRPr="007E0B31" w:rsidRDefault="00DA3B07" w:rsidP="00DA3B07">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DA3B07" w:rsidRPr="007E0B31" w14:paraId="0CFD31AD" w14:textId="77777777" w:rsidTr="56B5777B">
        <w:trPr>
          <w:cantSplit/>
        </w:trPr>
        <w:tc>
          <w:tcPr>
            <w:tcW w:w="2884" w:type="dxa"/>
          </w:tcPr>
          <w:p w14:paraId="6FAF95FE" w14:textId="77777777" w:rsidR="00DA3B07" w:rsidRPr="007E0B31" w:rsidRDefault="00DA3B07" w:rsidP="00DA3B07">
            <w:pPr>
              <w:pStyle w:val="Arial11Bold"/>
              <w:rPr>
                <w:rFonts w:cs="Arial"/>
              </w:rPr>
            </w:pPr>
            <w:r w:rsidRPr="007E0B31">
              <w:rPr>
                <w:rFonts w:cs="Arial"/>
              </w:rPr>
              <w:t>System to Generator Operational Intertripping</w:t>
            </w:r>
          </w:p>
        </w:tc>
        <w:tc>
          <w:tcPr>
            <w:tcW w:w="6634" w:type="dxa"/>
          </w:tcPr>
          <w:p w14:paraId="3E1A2B55" w14:textId="61971953" w:rsidR="00DA3B07" w:rsidRPr="007E0B31" w:rsidRDefault="00DA3B07" w:rsidP="00DA3B07">
            <w:pPr>
              <w:pStyle w:val="TableArial11"/>
              <w:rPr>
                <w:rFonts w:cs="Arial"/>
              </w:rPr>
            </w:pPr>
            <w:bookmarkStart w:id="458"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458"/>
            <w:r w:rsidRPr="007E0B31">
              <w:rPr>
                <w:rFonts w:cs="Arial"/>
              </w:rPr>
              <w:t>.</w:t>
            </w:r>
          </w:p>
        </w:tc>
      </w:tr>
      <w:tr w:rsidR="00DA3B07" w:rsidRPr="007E0B31" w14:paraId="1DA61D3F" w14:textId="77777777" w:rsidTr="56B5777B">
        <w:trPr>
          <w:cantSplit/>
        </w:trPr>
        <w:tc>
          <w:tcPr>
            <w:tcW w:w="2884" w:type="dxa"/>
          </w:tcPr>
          <w:p w14:paraId="68676C7F" w14:textId="77777777" w:rsidR="00DA3B07" w:rsidRPr="007E0B31" w:rsidRDefault="00DA3B07" w:rsidP="00DA3B07">
            <w:pPr>
              <w:pStyle w:val="Arial11Bold"/>
              <w:rPr>
                <w:rFonts w:cs="Arial"/>
              </w:rPr>
            </w:pPr>
            <w:r w:rsidRPr="007E0B31">
              <w:rPr>
                <w:rFonts w:cs="Arial"/>
              </w:rPr>
              <w:t>System to Generator Operational Intertripping Scheme</w:t>
            </w:r>
          </w:p>
        </w:tc>
        <w:tc>
          <w:tcPr>
            <w:tcW w:w="6634" w:type="dxa"/>
          </w:tcPr>
          <w:p w14:paraId="62BA3C3F" w14:textId="7BBA8F9D" w:rsidR="00DA3B07" w:rsidRPr="007E0B31" w:rsidRDefault="00DA3B07" w:rsidP="00DA3B07">
            <w:pPr>
              <w:pStyle w:val="TableArial11"/>
              <w:rPr>
                <w:rFonts w:cs="Arial"/>
              </w:rPr>
            </w:pPr>
            <w:bookmarkStart w:id="459"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459"/>
          </w:p>
        </w:tc>
      </w:tr>
      <w:tr w:rsidR="00DA3B07" w:rsidRPr="007E0B31" w14:paraId="5E31ADD9" w14:textId="77777777" w:rsidTr="56B5777B">
        <w:trPr>
          <w:cantSplit/>
        </w:trPr>
        <w:tc>
          <w:tcPr>
            <w:tcW w:w="2884" w:type="dxa"/>
          </w:tcPr>
          <w:p w14:paraId="0CFAE3A8" w14:textId="77777777" w:rsidR="00DA3B07" w:rsidRPr="007E0B31" w:rsidRDefault="00DA3B07" w:rsidP="00DA3B07">
            <w:pPr>
              <w:pStyle w:val="Arial11Bold"/>
              <w:rPr>
                <w:rFonts w:cs="Arial"/>
              </w:rPr>
            </w:pPr>
            <w:r w:rsidRPr="0068623B">
              <w:rPr>
                <w:rFonts w:cs="Arial"/>
              </w:rPr>
              <w:lastRenderedPageBreak/>
              <w:t>Targe</w:t>
            </w:r>
            <w:r w:rsidRPr="00360F5B">
              <w:rPr>
                <w:rFonts w:cs="Arial"/>
              </w:rPr>
              <w:t>t Frequency</w:t>
            </w:r>
          </w:p>
        </w:tc>
        <w:tc>
          <w:tcPr>
            <w:tcW w:w="6634" w:type="dxa"/>
          </w:tcPr>
          <w:p w14:paraId="0FFC5410" w14:textId="4149A4DC" w:rsidR="00DA3B07" w:rsidRPr="007E0B31" w:rsidRDefault="00DA3B07" w:rsidP="00DA3B07">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DA3B07" w:rsidRPr="007E0B31" w14:paraId="33638CB5" w14:textId="77777777" w:rsidTr="56B5777B">
        <w:trPr>
          <w:cantSplit/>
        </w:trPr>
        <w:tc>
          <w:tcPr>
            <w:tcW w:w="2884" w:type="dxa"/>
          </w:tcPr>
          <w:p w14:paraId="32E734FA" w14:textId="77777777" w:rsidR="00DA3B07" w:rsidRPr="007E0B31" w:rsidRDefault="00DA3B07" w:rsidP="00DA3B07">
            <w:pPr>
              <w:pStyle w:val="Arial11Bold"/>
              <w:rPr>
                <w:rFonts w:cs="Arial"/>
              </w:rPr>
            </w:pPr>
            <w:r w:rsidRPr="007E0B31">
              <w:rPr>
                <w:rFonts w:cs="Arial"/>
              </w:rPr>
              <w:t>Technical Specification</w:t>
            </w:r>
          </w:p>
        </w:tc>
        <w:tc>
          <w:tcPr>
            <w:tcW w:w="6634" w:type="dxa"/>
          </w:tcPr>
          <w:p w14:paraId="6AE817CF" w14:textId="77777777" w:rsidR="00DA3B07" w:rsidRPr="007E0B31" w:rsidRDefault="00DA3B07" w:rsidP="00DA3B07">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DA3B07" w:rsidRPr="007E0B31" w:rsidRDefault="00DA3B07" w:rsidP="00DA3B07">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DA3B07" w:rsidRPr="007E0B31" w:rsidRDefault="00DA3B07" w:rsidP="00DA3B07">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DA3B07" w:rsidRPr="007E0B31" w14:paraId="4A337598" w14:textId="77777777" w:rsidTr="56B5777B">
        <w:trPr>
          <w:cantSplit/>
        </w:trPr>
        <w:tc>
          <w:tcPr>
            <w:tcW w:w="2884" w:type="dxa"/>
          </w:tcPr>
          <w:p w14:paraId="39FDCA0F" w14:textId="51FF5C89" w:rsidR="00DA3B07" w:rsidRPr="007E0B31" w:rsidRDefault="00DA3B07" w:rsidP="00DA3B07">
            <w:pPr>
              <w:pStyle w:val="Arial11Bold"/>
              <w:rPr>
                <w:rFonts w:cs="Arial"/>
              </w:rPr>
            </w:pPr>
            <w:r>
              <w:rPr>
                <w:rFonts w:cs="Arial"/>
              </w:rPr>
              <w:t>TERRE</w:t>
            </w:r>
          </w:p>
        </w:tc>
        <w:tc>
          <w:tcPr>
            <w:tcW w:w="6634" w:type="dxa"/>
          </w:tcPr>
          <w:p w14:paraId="583D7EB9" w14:textId="2F95AC51" w:rsidR="00DA3B07" w:rsidRPr="007E0B31" w:rsidRDefault="00DA3B07" w:rsidP="00DA3B07">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DA3B07" w:rsidRPr="007E0B31" w14:paraId="5926AD32" w14:textId="77777777" w:rsidTr="56B5777B">
        <w:trPr>
          <w:cantSplit/>
        </w:trPr>
        <w:tc>
          <w:tcPr>
            <w:tcW w:w="2884" w:type="dxa"/>
          </w:tcPr>
          <w:p w14:paraId="567E2BEF" w14:textId="695F4B81" w:rsidR="00DA3B07" w:rsidRDefault="00DA3B07" w:rsidP="00DA3B07">
            <w:pPr>
              <w:pStyle w:val="Arial11Bold"/>
              <w:rPr>
                <w:rFonts w:cs="Arial"/>
              </w:rPr>
            </w:pPr>
            <w:r w:rsidRPr="0081264E">
              <w:rPr>
                <w:rFonts w:cs="Arial"/>
              </w:rPr>
              <w:t>TERRE Activation Period</w:t>
            </w:r>
          </w:p>
        </w:tc>
        <w:tc>
          <w:tcPr>
            <w:tcW w:w="6634" w:type="dxa"/>
          </w:tcPr>
          <w:p w14:paraId="41684B89" w14:textId="1905B62B" w:rsidR="00DA3B07" w:rsidRPr="0081264E" w:rsidRDefault="00DA3B07" w:rsidP="00DA3B07">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DA3B07" w:rsidRPr="007E0B31" w14:paraId="49B52FEC" w14:textId="77777777" w:rsidTr="56B5777B">
        <w:trPr>
          <w:cantSplit/>
        </w:trPr>
        <w:tc>
          <w:tcPr>
            <w:tcW w:w="2884" w:type="dxa"/>
          </w:tcPr>
          <w:p w14:paraId="1FED211F" w14:textId="533B6423" w:rsidR="00DA3B07" w:rsidRPr="0081264E" w:rsidRDefault="00DA3B07" w:rsidP="00DA3B07">
            <w:pPr>
              <w:pStyle w:val="Arial11Bold"/>
              <w:rPr>
                <w:rFonts w:cs="Arial"/>
              </w:rPr>
            </w:pPr>
            <w:r w:rsidRPr="0081264E">
              <w:rPr>
                <w:rFonts w:cs="Arial"/>
              </w:rPr>
              <w:t>TERRE Auction Period</w:t>
            </w:r>
          </w:p>
        </w:tc>
        <w:tc>
          <w:tcPr>
            <w:tcW w:w="6634" w:type="dxa"/>
          </w:tcPr>
          <w:p w14:paraId="671C74AE" w14:textId="7274A881" w:rsidR="00DA3B07" w:rsidRPr="0081264E" w:rsidRDefault="00DA3B07" w:rsidP="00DA3B07">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DA3B07" w:rsidRPr="007E0B31" w14:paraId="65701A2F" w14:textId="77777777" w:rsidTr="56B5777B">
        <w:trPr>
          <w:cantSplit/>
        </w:trPr>
        <w:tc>
          <w:tcPr>
            <w:tcW w:w="2884" w:type="dxa"/>
          </w:tcPr>
          <w:p w14:paraId="7DA4E9BF" w14:textId="53EC5DBC" w:rsidR="00DA3B07" w:rsidRPr="0081264E" w:rsidRDefault="00DA3B07" w:rsidP="00DA3B07">
            <w:pPr>
              <w:pStyle w:val="Arial11Bold"/>
              <w:rPr>
                <w:rFonts w:cs="Arial"/>
              </w:rPr>
            </w:pPr>
            <w:r w:rsidRPr="0081264E">
              <w:rPr>
                <w:rFonts w:cs="Arial"/>
              </w:rPr>
              <w:t>TERRE Bid</w:t>
            </w:r>
          </w:p>
        </w:tc>
        <w:tc>
          <w:tcPr>
            <w:tcW w:w="6634" w:type="dxa"/>
          </w:tcPr>
          <w:p w14:paraId="3AA84BC8" w14:textId="59D282F8" w:rsidR="00DA3B07" w:rsidRPr="0081264E" w:rsidRDefault="00DA3B07" w:rsidP="00DA3B07">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DA3B07" w:rsidRPr="007E0B31" w14:paraId="55062C4A" w14:textId="77777777" w:rsidTr="56B5777B">
        <w:trPr>
          <w:cantSplit/>
        </w:trPr>
        <w:tc>
          <w:tcPr>
            <w:tcW w:w="2884" w:type="dxa"/>
          </w:tcPr>
          <w:p w14:paraId="0E3BA98F" w14:textId="3DE6A8A3" w:rsidR="00DA3B07" w:rsidRPr="0081264E" w:rsidRDefault="00DA3B07" w:rsidP="00DA3B07">
            <w:pPr>
              <w:pStyle w:val="Arial11Bold"/>
              <w:rPr>
                <w:rFonts w:cs="Arial"/>
              </w:rPr>
            </w:pPr>
            <w:r>
              <w:rPr>
                <w:rFonts w:cs="Arial"/>
              </w:rPr>
              <w:t>TERRE Central Platform</w:t>
            </w:r>
          </w:p>
        </w:tc>
        <w:tc>
          <w:tcPr>
            <w:tcW w:w="6634" w:type="dxa"/>
          </w:tcPr>
          <w:p w14:paraId="21E47917" w14:textId="46FA1734" w:rsidR="00DA3B07" w:rsidRPr="0081264E" w:rsidRDefault="00DA3B07" w:rsidP="00DA3B07">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DA3B07" w:rsidRPr="0079139F" w14:paraId="275B43EB" w14:textId="77777777" w:rsidTr="56B5777B">
        <w:trPr>
          <w:cantSplit/>
        </w:trPr>
        <w:tc>
          <w:tcPr>
            <w:tcW w:w="2884" w:type="dxa"/>
          </w:tcPr>
          <w:p w14:paraId="2CEC27FA" w14:textId="6D73E446" w:rsidR="00DA3B07" w:rsidRPr="0079139F" w:rsidRDefault="00DA3B07" w:rsidP="00DA3B07">
            <w:pPr>
              <w:pStyle w:val="Arial11Bold"/>
              <w:rPr>
                <w:rFonts w:cs="Arial"/>
              </w:rPr>
            </w:pPr>
            <w:r w:rsidRPr="0079139F">
              <w:rPr>
                <w:rFonts w:cs="Arial"/>
              </w:rPr>
              <w:t>TERRE Data Validation and Consistency Rules</w:t>
            </w:r>
          </w:p>
        </w:tc>
        <w:tc>
          <w:tcPr>
            <w:tcW w:w="6634" w:type="dxa"/>
          </w:tcPr>
          <w:p w14:paraId="7AC65FEF" w14:textId="12093011" w:rsidR="00DA3B07" w:rsidRDefault="00DA3B07" w:rsidP="00DA3B07">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DA3B07" w:rsidRPr="007E0B31" w14:paraId="377F57A2" w14:textId="77777777" w:rsidTr="56B5777B">
        <w:trPr>
          <w:cantSplit/>
        </w:trPr>
        <w:tc>
          <w:tcPr>
            <w:tcW w:w="2884" w:type="dxa"/>
          </w:tcPr>
          <w:p w14:paraId="150333DE" w14:textId="33A1157A" w:rsidR="00DA3B07" w:rsidRDefault="00DA3B07" w:rsidP="00DA3B07">
            <w:pPr>
              <w:pStyle w:val="Arial11Bold"/>
              <w:jc w:val="both"/>
              <w:rPr>
                <w:rFonts w:cs="Arial"/>
              </w:rPr>
            </w:pPr>
            <w:r w:rsidRPr="0081264E">
              <w:rPr>
                <w:rFonts w:cs="Arial"/>
              </w:rPr>
              <w:t>TERRE Gate Closure</w:t>
            </w:r>
          </w:p>
        </w:tc>
        <w:tc>
          <w:tcPr>
            <w:tcW w:w="6634" w:type="dxa"/>
          </w:tcPr>
          <w:p w14:paraId="36E98425" w14:textId="7BF742E0" w:rsidR="00DA3B07" w:rsidRPr="0081264E" w:rsidRDefault="00DA3B07" w:rsidP="00DA3B07">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DA3B07" w:rsidRPr="007E0B31" w14:paraId="162A65B2" w14:textId="77777777" w:rsidTr="56B5777B">
        <w:trPr>
          <w:cantSplit/>
        </w:trPr>
        <w:tc>
          <w:tcPr>
            <w:tcW w:w="2884" w:type="dxa"/>
          </w:tcPr>
          <w:p w14:paraId="1E8AEB6A" w14:textId="77777777" w:rsidR="00DA3B07" w:rsidRDefault="00DA3B07" w:rsidP="00DA3B07">
            <w:pPr>
              <w:pStyle w:val="Arial11Bold"/>
              <w:jc w:val="both"/>
              <w:rPr>
                <w:rFonts w:cs="Arial"/>
              </w:rPr>
            </w:pPr>
            <w:r>
              <w:rPr>
                <w:rFonts w:cs="Arial"/>
              </w:rPr>
              <w:t>TERRE Instruction</w:t>
            </w:r>
          </w:p>
          <w:p w14:paraId="6C90D26B" w14:textId="1F6FC951" w:rsidR="00DA3B07" w:rsidRPr="0081264E" w:rsidRDefault="00DA3B07" w:rsidP="00DA3B07">
            <w:pPr>
              <w:pStyle w:val="Arial11Bold"/>
              <w:jc w:val="both"/>
              <w:rPr>
                <w:rFonts w:cs="Arial"/>
              </w:rPr>
            </w:pPr>
            <w:r w:rsidRPr="0081264E">
              <w:rPr>
                <w:rFonts w:cs="Arial"/>
              </w:rPr>
              <w:t>Guide</w:t>
            </w:r>
          </w:p>
        </w:tc>
        <w:tc>
          <w:tcPr>
            <w:tcW w:w="6634" w:type="dxa"/>
          </w:tcPr>
          <w:p w14:paraId="0AE534E2" w14:textId="203C4D64" w:rsidR="00DA3B07" w:rsidRDefault="00DA3B07" w:rsidP="00DA3B07">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DA3B07" w:rsidRPr="007E0B31" w14:paraId="3B8258A7" w14:textId="77777777" w:rsidTr="56B5777B">
        <w:trPr>
          <w:cantSplit/>
        </w:trPr>
        <w:tc>
          <w:tcPr>
            <w:tcW w:w="2884" w:type="dxa"/>
          </w:tcPr>
          <w:p w14:paraId="0D19D080" w14:textId="77777777" w:rsidR="00DA3B07" w:rsidRPr="007E0B31" w:rsidRDefault="00DA3B07" w:rsidP="00DA3B07">
            <w:pPr>
              <w:pStyle w:val="Arial11Bold"/>
              <w:rPr>
                <w:rFonts w:cs="Arial"/>
              </w:rPr>
            </w:pPr>
            <w:r w:rsidRPr="007E0B31">
              <w:rPr>
                <w:rFonts w:cs="Arial"/>
              </w:rPr>
              <w:t>Test Co-ordinator</w:t>
            </w:r>
          </w:p>
        </w:tc>
        <w:tc>
          <w:tcPr>
            <w:tcW w:w="6634" w:type="dxa"/>
          </w:tcPr>
          <w:p w14:paraId="326082B0" w14:textId="77777777" w:rsidR="00DA3B07" w:rsidRPr="007E0B31" w:rsidRDefault="00DA3B07" w:rsidP="00DA3B07">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DA3B07" w:rsidRPr="007E0B31" w14:paraId="01488D17" w14:textId="77777777" w:rsidTr="56B5777B">
        <w:trPr>
          <w:cantSplit/>
        </w:trPr>
        <w:tc>
          <w:tcPr>
            <w:tcW w:w="2884" w:type="dxa"/>
          </w:tcPr>
          <w:p w14:paraId="128FD9C9" w14:textId="77777777" w:rsidR="00DA3B07" w:rsidRPr="007E0B31" w:rsidRDefault="00DA3B07" w:rsidP="00DA3B07">
            <w:pPr>
              <w:pStyle w:val="Arial11Bold"/>
              <w:rPr>
                <w:rFonts w:cs="Arial"/>
              </w:rPr>
            </w:pPr>
            <w:r w:rsidRPr="007E0B31">
              <w:rPr>
                <w:rFonts w:cs="Arial"/>
              </w:rPr>
              <w:t>Test Panel</w:t>
            </w:r>
          </w:p>
        </w:tc>
        <w:tc>
          <w:tcPr>
            <w:tcW w:w="6634" w:type="dxa"/>
          </w:tcPr>
          <w:p w14:paraId="33A2A2B3" w14:textId="77777777" w:rsidR="00DA3B07" w:rsidRPr="007E0B31" w:rsidRDefault="00DA3B07" w:rsidP="00DA3B07">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DA3B07" w:rsidRPr="007E0B31" w14:paraId="2164A4E4" w14:textId="77777777" w:rsidTr="56B5777B">
        <w:trPr>
          <w:cantSplit/>
        </w:trPr>
        <w:tc>
          <w:tcPr>
            <w:tcW w:w="2884" w:type="dxa"/>
          </w:tcPr>
          <w:p w14:paraId="1F60112F" w14:textId="41D5FEBC" w:rsidR="00DA3B07" w:rsidRPr="00875FA6" w:rsidRDefault="00DA3B07" w:rsidP="00DA3B07">
            <w:pPr>
              <w:pStyle w:val="Arial11Bold"/>
            </w:pPr>
            <w:r w:rsidRPr="00875FA6">
              <w:t>Test Plan</w:t>
            </w:r>
          </w:p>
        </w:tc>
        <w:tc>
          <w:tcPr>
            <w:tcW w:w="6634" w:type="dxa"/>
          </w:tcPr>
          <w:p w14:paraId="438005A0" w14:textId="625797CE" w:rsidR="00DA3B07" w:rsidRPr="00875FA6" w:rsidRDefault="00DA3B07" w:rsidP="00DA3B07">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Website</w:t>
            </w:r>
            <w:r w:rsidRPr="00875FA6">
              <w:t>, outlining how the requirements of the “</w:t>
            </w:r>
            <w:r w:rsidRPr="002A73E9">
              <w:rPr>
                <w:b/>
                <w:bCs/>
              </w:rPr>
              <w:t>Test Plan</w:t>
            </w:r>
            <w:r w:rsidRPr="00875FA6">
              <w:t xml:space="preserve">”, as provided for by </w:t>
            </w:r>
            <w:r>
              <w:rPr>
                <w:b/>
              </w:rPr>
              <w:t>Assimilated</w:t>
            </w:r>
            <w:r w:rsidRPr="00875FA6">
              <w:rPr>
                <w:b/>
              </w:rPr>
              <w:t xml:space="preserve"> Law</w:t>
            </w:r>
            <w:r w:rsidRPr="00875FA6">
              <w:t xml:space="preserve"> (Commission Regulation (EU) 2017/2196), has been implemented within the </w:t>
            </w:r>
            <w:r w:rsidRPr="00875FA6">
              <w:rPr>
                <w:b/>
              </w:rPr>
              <w:t>GB Synchronous Area</w:t>
            </w:r>
            <w:r w:rsidRPr="00875FA6">
              <w:t>.</w:t>
            </w:r>
          </w:p>
        </w:tc>
      </w:tr>
      <w:tr w:rsidR="00DA3B07" w:rsidRPr="007E0B31" w14:paraId="28AD5A3B" w14:textId="77777777" w:rsidTr="56B5777B">
        <w:trPr>
          <w:cantSplit/>
        </w:trPr>
        <w:tc>
          <w:tcPr>
            <w:tcW w:w="2884" w:type="dxa"/>
          </w:tcPr>
          <w:p w14:paraId="57595996" w14:textId="77777777" w:rsidR="00DA3B07" w:rsidRPr="007E0B31" w:rsidRDefault="00DA3B07" w:rsidP="00DA3B07">
            <w:pPr>
              <w:pStyle w:val="Arial11Bold"/>
              <w:rPr>
                <w:rFonts w:cs="Arial"/>
              </w:rPr>
            </w:pPr>
            <w:r w:rsidRPr="007E0B31">
              <w:rPr>
                <w:rFonts w:cs="Arial"/>
              </w:rPr>
              <w:lastRenderedPageBreak/>
              <w:t>Test Programme</w:t>
            </w:r>
          </w:p>
        </w:tc>
        <w:tc>
          <w:tcPr>
            <w:tcW w:w="6634" w:type="dxa"/>
          </w:tcPr>
          <w:p w14:paraId="19CEAC1B" w14:textId="77C128C1" w:rsidR="00DA3B07" w:rsidRPr="007E0B31" w:rsidRDefault="00DA3B07" w:rsidP="00DA3B07">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DA3B07" w:rsidRPr="007E0B31" w14:paraId="1328CFC6" w14:textId="77777777" w:rsidTr="56B5777B">
        <w:trPr>
          <w:cantSplit/>
        </w:trPr>
        <w:tc>
          <w:tcPr>
            <w:tcW w:w="2884" w:type="dxa"/>
          </w:tcPr>
          <w:p w14:paraId="1D6B5BC8" w14:textId="77777777" w:rsidR="00DA3B07" w:rsidRPr="007E0B31" w:rsidRDefault="00DA3B07" w:rsidP="00DA3B07">
            <w:pPr>
              <w:pStyle w:val="Arial11Bold"/>
              <w:rPr>
                <w:rFonts w:cs="Arial"/>
              </w:rPr>
            </w:pPr>
            <w:r w:rsidRPr="007E0B31">
              <w:rPr>
                <w:rFonts w:cs="Arial"/>
              </w:rPr>
              <w:t>Test Proposer</w:t>
            </w:r>
          </w:p>
        </w:tc>
        <w:tc>
          <w:tcPr>
            <w:tcW w:w="6634" w:type="dxa"/>
          </w:tcPr>
          <w:p w14:paraId="3AACD309" w14:textId="77777777" w:rsidR="00DA3B07" w:rsidRPr="007E0B31" w:rsidRDefault="00DA3B07" w:rsidP="00DA3B07">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DA3B07" w:rsidRPr="007E0B31" w14:paraId="316C92C8" w14:textId="77777777" w:rsidTr="56B5777B">
        <w:trPr>
          <w:cantSplit/>
        </w:trPr>
        <w:tc>
          <w:tcPr>
            <w:tcW w:w="2884" w:type="dxa"/>
          </w:tcPr>
          <w:p w14:paraId="06874C34" w14:textId="30838C72" w:rsidR="00DA3B07" w:rsidRPr="004C03CD" w:rsidRDefault="00DA3B07" w:rsidP="00DA3B07">
            <w:pPr>
              <w:pStyle w:val="Arial11Bold"/>
              <w:rPr>
                <w:rFonts w:cs="Arial"/>
              </w:rPr>
            </w:pPr>
            <w:r w:rsidRPr="002510FF">
              <w:rPr>
                <w:rFonts w:cs="Arial"/>
              </w:rPr>
              <w:t>Test Signal</w:t>
            </w:r>
          </w:p>
        </w:tc>
        <w:tc>
          <w:tcPr>
            <w:tcW w:w="6634" w:type="dxa"/>
          </w:tcPr>
          <w:p w14:paraId="0F830BE9" w14:textId="5C14D1D7" w:rsidR="00DA3B07" w:rsidRPr="004C03CD" w:rsidRDefault="00DA3B07" w:rsidP="00DA3B07">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DA3B07" w:rsidRPr="007E0B31" w14:paraId="1191920B" w14:textId="77777777" w:rsidTr="56B5777B">
        <w:trPr>
          <w:cantSplit/>
        </w:trPr>
        <w:tc>
          <w:tcPr>
            <w:tcW w:w="2884" w:type="dxa"/>
          </w:tcPr>
          <w:p w14:paraId="1A32535D" w14:textId="3657B7C0" w:rsidR="00DA3B07" w:rsidRPr="007E0B31" w:rsidRDefault="00DA3B07" w:rsidP="00DA3B07">
            <w:pPr>
              <w:pStyle w:val="Arial11Bold"/>
              <w:rPr>
                <w:rFonts w:cs="Arial"/>
              </w:rPr>
            </w:pPr>
            <w:r>
              <w:rPr>
                <w:rFonts w:cs="Arial"/>
              </w:rPr>
              <w:t>The Company</w:t>
            </w:r>
          </w:p>
        </w:tc>
        <w:tc>
          <w:tcPr>
            <w:tcW w:w="6634" w:type="dxa"/>
          </w:tcPr>
          <w:p w14:paraId="17B4E3BD" w14:textId="2CA2B808" w:rsidR="00DA3B07" w:rsidRPr="007E0B31" w:rsidRDefault="00DA3B07" w:rsidP="00DA3B07">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w:t>
            </w:r>
          </w:p>
        </w:tc>
      </w:tr>
      <w:tr w:rsidR="00DA3B07" w:rsidRPr="007E0B31" w14:paraId="100BAB28" w14:textId="77777777" w:rsidTr="56B5777B">
        <w:trPr>
          <w:cantSplit/>
        </w:trPr>
        <w:tc>
          <w:tcPr>
            <w:tcW w:w="2884" w:type="dxa"/>
          </w:tcPr>
          <w:p w14:paraId="4F575092" w14:textId="1BAAF1FB" w:rsidR="00DA3B07" w:rsidRPr="007E0B31" w:rsidRDefault="00DA3B07" w:rsidP="00DA3B07">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DA3B07" w:rsidRPr="007E0B31" w:rsidRDefault="00DA3B07" w:rsidP="00DA3B07">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DA3B07" w:rsidRPr="007E0B31" w14:paraId="07C21332" w14:textId="77777777" w:rsidTr="56B5777B">
        <w:trPr>
          <w:cantSplit/>
        </w:trPr>
        <w:tc>
          <w:tcPr>
            <w:tcW w:w="2884" w:type="dxa"/>
          </w:tcPr>
          <w:p w14:paraId="46DE90D6" w14:textId="315D2376" w:rsidR="00DA3B07" w:rsidRPr="007E0B31" w:rsidRDefault="00DA3B07" w:rsidP="00DA3B07">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DA3B07" w:rsidRPr="007E0B31" w:rsidRDefault="00DA3B07" w:rsidP="00DA3B07">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DA3B07" w:rsidRPr="007E0B31" w14:paraId="7E0C0F2F" w14:textId="77777777" w:rsidTr="56B5777B">
        <w:trPr>
          <w:cantSplit/>
        </w:trPr>
        <w:tc>
          <w:tcPr>
            <w:tcW w:w="2884" w:type="dxa"/>
          </w:tcPr>
          <w:p w14:paraId="1E0D9CB3" w14:textId="157BEEAF" w:rsidR="00DA3B07" w:rsidRPr="00A438EF" w:rsidRDefault="00DA3B07" w:rsidP="00DA3B07">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DA3B07" w:rsidRPr="00CE4CCF" w:rsidRDefault="00DA3B07" w:rsidP="00DA3B07">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DA3B07" w:rsidRPr="007E0B31" w14:paraId="051B9233" w14:textId="77777777" w:rsidTr="56B5777B">
        <w:trPr>
          <w:cantSplit/>
        </w:trPr>
        <w:tc>
          <w:tcPr>
            <w:tcW w:w="2884" w:type="dxa"/>
          </w:tcPr>
          <w:p w14:paraId="2A8B99B3" w14:textId="592766FF" w:rsidR="00DA3B07" w:rsidRPr="007E0B31" w:rsidRDefault="00DA3B07" w:rsidP="00DA3B07">
            <w:pPr>
              <w:pStyle w:val="Arial11Bold"/>
              <w:rPr>
                <w:rFonts w:cs="Arial"/>
              </w:rPr>
            </w:pPr>
            <w:r w:rsidRPr="0001102F">
              <w:rPr>
                <w:rFonts w:cs="Arial"/>
              </w:rPr>
              <w:t>Top Up Restoration Contract</w:t>
            </w:r>
          </w:p>
        </w:tc>
        <w:tc>
          <w:tcPr>
            <w:tcW w:w="6634" w:type="dxa"/>
          </w:tcPr>
          <w:p w14:paraId="48943893" w14:textId="224A59E7" w:rsidR="00DA3B07" w:rsidRPr="007E0B31" w:rsidRDefault="00DA3B07" w:rsidP="00DA3B07">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DA3B07" w:rsidRPr="007E0B31" w14:paraId="767E36DB" w14:textId="77777777" w:rsidTr="56B5777B">
        <w:trPr>
          <w:cantSplit/>
        </w:trPr>
        <w:tc>
          <w:tcPr>
            <w:tcW w:w="2884" w:type="dxa"/>
          </w:tcPr>
          <w:p w14:paraId="130A2E6E" w14:textId="3CD6AF48" w:rsidR="00DA3B07" w:rsidRPr="007E0B31" w:rsidRDefault="00DA3B07" w:rsidP="00DA3B07">
            <w:pPr>
              <w:pStyle w:val="Arial11Bold"/>
              <w:rPr>
                <w:rFonts w:cs="Arial"/>
              </w:rPr>
            </w:pPr>
            <w:r>
              <w:rPr>
                <w:rFonts w:cs="Arial"/>
              </w:rPr>
              <w:t>Top Up Restoration Contractor</w:t>
            </w:r>
          </w:p>
        </w:tc>
        <w:tc>
          <w:tcPr>
            <w:tcW w:w="6634" w:type="dxa"/>
          </w:tcPr>
          <w:p w14:paraId="08A3E597" w14:textId="5B2259FC" w:rsidR="00DA3B07" w:rsidRPr="007E0B31" w:rsidRDefault="00DA3B07" w:rsidP="00DA3B07">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DA3B07" w:rsidRPr="007E0B31" w14:paraId="7BDEB1D1" w14:textId="77777777" w:rsidTr="56B5777B">
        <w:trPr>
          <w:cantSplit/>
        </w:trPr>
        <w:tc>
          <w:tcPr>
            <w:tcW w:w="2884" w:type="dxa"/>
          </w:tcPr>
          <w:p w14:paraId="6AAC9811" w14:textId="3492013A" w:rsidR="00DA3B07" w:rsidRPr="007E0B31" w:rsidRDefault="00DA3B07" w:rsidP="00DA3B07">
            <w:pPr>
              <w:pStyle w:val="Arial11Bold"/>
              <w:rPr>
                <w:rFonts w:cs="Arial"/>
              </w:rPr>
            </w:pPr>
            <w:r>
              <w:rPr>
                <w:rFonts w:cs="Arial"/>
              </w:rPr>
              <w:t>Top Up Restoration Plant</w:t>
            </w:r>
          </w:p>
        </w:tc>
        <w:tc>
          <w:tcPr>
            <w:tcW w:w="6634" w:type="dxa"/>
          </w:tcPr>
          <w:p w14:paraId="7A52B53D" w14:textId="73F2688D" w:rsidR="00DA3B07" w:rsidRPr="007E0B31" w:rsidRDefault="00DA3B07" w:rsidP="00DA3B07">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DA3B07" w:rsidRPr="007E0B31" w14:paraId="616F93ED" w14:textId="77777777" w:rsidTr="56B5777B">
        <w:trPr>
          <w:cantSplit/>
        </w:trPr>
        <w:tc>
          <w:tcPr>
            <w:tcW w:w="2884" w:type="dxa"/>
          </w:tcPr>
          <w:p w14:paraId="24BE8F65" w14:textId="7F0CB3AF" w:rsidR="00DA3B07" w:rsidRPr="007E0B31" w:rsidRDefault="00DA3B07" w:rsidP="00DA3B07">
            <w:pPr>
              <w:pStyle w:val="Arial11Bold"/>
              <w:rPr>
                <w:rFonts w:cs="Arial"/>
              </w:rPr>
            </w:pPr>
            <w:r>
              <w:rPr>
                <w:rFonts w:cs="Arial"/>
              </w:rPr>
              <w:lastRenderedPageBreak/>
              <w:t>Top Up Restoration Plant Test</w:t>
            </w:r>
          </w:p>
        </w:tc>
        <w:tc>
          <w:tcPr>
            <w:tcW w:w="6634" w:type="dxa"/>
          </w:tcPr>
          <w:p w14:paraId="3D8FD0F6" w14:textId="218B9E06" w:rsidR="00DA3B07" w:rsidRPr="007E0B31" w:rsidRDefault="00DA3B07" w:rsidP="00DA3B07">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DA3B07" w:rsidRPr="007E0B31" w14:paraId="6E50222A" w14:textId="77777777" w:rsidTr="56B5777B">
        <w:trPr>
          <w:cantSplit/>
        </w:trPr>
        <w:tc>
          <w:tcPr>
            <w:tcW w:w="2884" w:type="dxa"/>
          </w:tcPr>
          <w:p w14:paraId="1FB787B1" w14:textId="77777777" w:rsidR="00DA3B07" w:rsidRPr="007E0B31" w:rsidRDefault="00DA3B07" w:rsidP="00DA3B07">
            <w:pPr>
              <w:pStyle w:val="Arial11Bold"/>
              <w:rPr>
                <w:rFonts w:cs="Arial"/>
              </w:rPr>
            </w:pPr>
            <w:r w:rsidRPr="007E0B31">
              <w:rPr>
                <w:rFonts w:cs="Arial"/>
              </w:rPr>
              <w:t>Total Shutdown</w:t>
            </w:r>
          </w:p>
        </w:tc>
        <w:tc>
          <w:tcPr>
            <w:tcW w:w="6634" w:type="dxa"/>
          </w:tcPr>
          <w:p w14:paraId="5EDD63F2" w14:textId="1C79CF52" w:rsidR="00DA3B07" w:rsidRPr="007E0B31" w:rsidRDefault="00DA3B07" w:rsidP="00DA3B07">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DA3B07" w:rsidRPr="007E0B31" w14:paraId="03665F8A" w14:textId="77777777" w:rsidTr="56B5777B">
        <w:trPr>
          <w:cantSplit/>
        </w:trPr>
        <w:tc>
          <w:tcPr>
            <w:tcW w:w="2884" w:type="dxa"/>
          </w:tcPr>
          <w:p w14:paraId="133B8AA4" w14:textId="77777777" w:rsidR="00DA3B07" w:rsidRPr="007E0B31" w:rsidRDefault="00DA3B07" w:rsidP="00DA3B07">
            <w:pPr>
              <w:pStyle w:val="Arial11Bold"/>
              <w:rPr>
                <w:rFonts w:cs="Arial"/>
              </w:rPr>
            </w:pPr>
            <w:r w:rsidRPr="007E0B31">
              <w:rPr>
                <w:rFonts w:cs="Arial"/>
              </w:rPr>
              <w:t>Total System</w:t>
            </w:r>
          </w:p>
        </w:tc>
        <w:tc>
          <w:tcPr>
            <w:tcW w:w="6634" w:type="dxa"/>
          </w:tcPr>
          <w:p w14:paraId="6E425FE9" w14:textId="77777777" w:rsidR="00DA3B07" w:rsidRPr="007E0B31" w:rsidRDefault="00DA3B07" w:rsidP="00DA3B07">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DA3B07" w:rsidRPr="007E0B31" w14:paraId="2CEA121D" w14:textId="77777777" w:rsidTr="56B5777B">
        <w:trPr>
          <w:cantSplit/>
        </w:trPr>
        <w:tc>
          <w:tcPr>
            <w:tcW w:w="2884" w:type="dxa"/>
          </w:tcPr>
          <w:p w14:paraId="096BE835" w14:textId="77777777" w:rsidR="00DA3B07" w:rsidRPr="007E0B31" w:rsidRDefault="00DA3B07" w:rsidP="00DA3B07">
            <w:pPr>
              <w:pStyle w:val="Arial11Bold"/>
              <w:rPr>
                <w:rFonts w:cs="Arial"/>
              </w:rPr>
            </w:pPr>
            <w:r w:rsidRPr="007E0B31">
              <w:rPr>
                <w:rFonts w:cs="Arial"/>
              </w:rPr>
              <w:t>Trading Point</w:t>
            </w:r>
          </w:p>
        </w:tc>
        <w:tc>
          <w:tcPr>
            <w:tcW w:w="6634" w:type="dxa"/>
          </w:tcPr>
          <w:p w14:paraId="0BB80024" w14:textId="6807865F" w:rsidR="00DA3B07" w:rsidRPr="007E0B31" w:rsidRDefault="00DA3B07" w:rsidP="00DA3B07">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DA3B07" w:rsidRPr="007E0B31" w14:paraId="6355B4EF" w14:textId="77777777" w:rsidTr="56B5777B">
        <w:trPr>
          <w:cantSplit/>
        </w:trPr>
        <w:tc>
          <w:tcPr>
            <w:tcW w:w="2884" w:type="dxa"/>
          </w:tcPr>
          <w:p w14:paraId="2AC59C62" w14:textId="77777777" w:rsidR="00DA3B07" w:rsidRPr="007E0B31" w:rsidRDefault="00DA3B07" w:rsidP="00DA3B07">
            <w:pPr>
              <w:pStyle w:val="Arial11Bold"/>
              <w:rPr>
                <w:rFonts w:cs="Arial"/>
              </w:rPr>
            </w:pPr>
            <w:r w:rsidRPr="007E0B31">
              <w:rPr>
                <w:rFonts w:cs="Arial"/>
              </w:rPr>
              <w:t>Transfer Date</w:t>
            </w:r>
          </w:p>
        </w:tc>
        <w:tc>
          <w:tcPr>
            <w:tcW w:w="6634" w:type="dxa"/>
          </w:tcPr>
          <w:p w14:paraId="7A0D17C4" w14:textId="77777777" w:rsidR="00DA3B07" w:rsidRPr="007E0B31" w:rsidRDefault="00DA3B07" w:rsidP="00DA3B07">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DA3B07" w:rsidRPr="007E0B31" w14:paraId="2FFD149D" w14:textId="77777777" w:rsidTr="56B5777B">
        <w:trPr>
          <w:cantSplit/>
        </w:trPr>
        <w:tc>
          <w:tcPr>
            <w:tcW w:w="2884" w:type="dxa"/>
          </w:tcPr>
          <w:p w14:paraId="6A0B230B" w14:textId="77777777" w:rsidR="00DA3B07" w:rsidRPr="007E0B31" w:rsidRDefault="00DA3B07" w:rsidP="00DA3B07">
            <w:pPr>
              <w:pStyle w:val="Arial11Bold"/>
              <w:rPr>
                <w:rFonts w:cs="Arial"/>
              </w:rPr>
            </w:pPr>
            <w:r w:rsidRPr="007E0B31">
              <w:rPr>
                <w:rFonts w:cs="Arial"/>
              </w:rPr>
              <w:t>Transmission</w:t>
            </w:r>
          </w:p>
        </w:tc>
        <w:tc>
          <w:tcPr>
            <w:tcW w:w="6634" w:type="dxa"/>
          </w:tcPr>
          <w:p w14:paraId="484C3E41" w14:textId="77777777" w:rsidR="00DA3B07" w:rsidRPr="007E0B31" w:rsidRDefault="00DA3B07" w:rsidP="00DA3B07">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DA3B07" w:rsidRPr="007E0B31" w14:paraId="369076F1" w14:textId="77777777" w:rsidTr="56B5777B">
        <w:trPr>
          <w:cantSplit/>
        </w:trPr>
        <w:tc>
          <w:tcPr>
            <w:tcW w:w="2884" w:type="dxa"/>
          </w:tcPr>
          <w:p w14:paraId="1B0C8C13" w14:textId="77777777" w:rsidR="00DA3B07" w:rsidRPr="007E0B31" w:rsidRDefault="00DA3B07" w:rsidP="00DA3B07">
            <w:pPr>
              <w:pStyle w:val="Arial11Bold"/>
              <w:rPr>
                <w:rFonts w:cs="Arial"/>
              </w:rPr>
            </w:pPr>
            <w:r w:rsidRPr="007E0B31">
              <w:rPr>
                <w:rFonts w:cs="Arial"/>
                <w:lang w:val="en-US"/>
              </w:rPr>
              <w:t>Transmission Area</w:t>
            </w:r>
          </w:p>
        </w:tc>
        <w:tc>
          <w:tcPr>
            <w:tcW w:w="6634" w:type="dxa"/>
          </w:tcPr>
          <w:p w14:paraId="4B6681DA" w14:textId="77777777" w:rsidR="00DA3B07" w:rsidRPr="007E0B31" w:rsidRDefault="00DA3B07" w:rsidP="00DA3B07">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DA3B07" w:rsidRPr="007E0B31" w14:paraId="052C965A" w14:textId="77777777" w:rsidTr="56B5777B">
        <w:trPr>
          <w:cantSplit/>
        </w:trPr>
        <w:tc>
          <w:tcPr>
            <w:tcW w:w="2884" w:type="dxa"/>
          </w:tcPr>
          <w:p w14:paraId="5F2FC0DC" w14:textId="77777777" w:rsidR="00DA3B07" w:rsidRPr="007E0B31" w:rsidRDefault="00DA3B07" w:rsidP="00DA3B07">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DA3B07" w:rsidRPr="007E0B31" w:rsidRDefault="00DA3B07" w:rsidP="00DA3B0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DA3B07" w:rsidRPr="007E0B31" w14:paraId="0DDE5639" w14:textId="77777777" w:rsidTr="56B5777B">
        <w:trPr>
          <w:cantSplit/>
        </w:trPr>
        <w:tc>
          <w:tcPr>
            <w:tcW w:w="2884" w:type="dxa"/>
          </w:tcPr>
          <w:p w14:paraId="1A90AEFF" w14:textId="77777777" w:rsidR="00DA3B07" w:rsidRPr="007E0B31" w:rsidRDefault="00DA3B07" w:rsidP="00DA3B07">
            <w:pPr>
              <w:pStyle w:val="Arial11Bold"/>
              <w:rPr>
                <w:rFonts w:cs="Arial"/>
              </w:rPr>
            </w:pPr>
            <w:r w:rsidRPr="007E0B31">
              <w:rPr>
                <w:rFonts w:cs="Arial"/>
              </w:rPr>
              <w:t>Transmission DC Converter</w:t>
            </w:r>
          </w:p>
        </w:tc>
        <w:tc>
          <w:tcPr>
            <w:tcW w:w="6634" w:type="dxa"/>
          </w:tcPr>
          <w:p w14:paraId="3B963E3C" w14:textId="77777777" w:rsidR="00DA3B07" w:rsidRPr="007E0B31" w:rsidRDefault="00DA3B07" w:rsidP="00DA3B07">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DA3B07" w:rsidRPr="007E0B31" w14:paraId="5F8263B5" w14:textId="77777777" w:rsidTr="56B5777B">
        <w:trPr>
          <w:cantSplit/>
        </w:trPr>
        <w:tc>
          <w:tcPr>
            <w:tcW w:w="2884" w:type="dxa"/>
          </w:tcPr>
          <w:p w14:paraId="259E74B1" w14:textId="77777777" w:rsidR="00DA3B07" w:rsidRPr="007E0B31" w:rsidRDefault="00DA3B07" w:rsidP="00DA3B07">
            <w:pPr>
              <w:pStyle w:val="Arial11Bold"/>
              <w:rPr>
                <w:rFonts w:cs="Arial"/>
              </w:rPr>
            </w:pPr>
            <w:r w:rsidRPr="007E0B31">
              <w:rPr>
                <w:rFonts w:cs="Arial"/>
              </w:rPr>
              <w:t>Transmission Entry Capacity</w:t>
            </w:r>
          </w:p>
        </w:tc>
        <w:tc>
          <w:tcPr>
            <w:tcW w:w="6634" w:type="dxa"/>
          </w:tcPr>
          <w:p w14:paraId="4AEF75AE" w14:textId="77777777" w:rsidR="00DA3B07" w:rsidRPr="007E0B31" w:rsidRDefault="00DA3B07" w:rsidP="00DA3B0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DA3B07" w:rsidRPr="007E0B31" w14:paraId="01834965" w14:textId="77777777" w:rsidTr="56B5777B">
        <w:trPr>
          <w:cantSplit/>
        </w:trPr>
        <w:tc>
          <w:tcPr>
            <w:tcW w:w="2884" w:type="dxa"/>
          </w:tcPr>
          <w:p w14:paraId="28380C3E" w14:textId="77777777" w:rsidR="00DA3B07" w:rsidRPr="007E0B31" w:rsidRDefault="00DA3B07" w:rsidP="00DA3B07">
            <w:pPr>
              <w:pStyle w:val="Arial11Bold"/>
              <w:rPr>
                <w:rFonts w:cs="Arial"/>
              </w:rPr>
            </w:pPr>
            <w:r w:rsidRPr="007E0B31">
              <w:rPr>
                <w:rFonts w:cs="Arial"/>
              </w:rPr>
              <w:t>Transmission Interface Circuit</w:t>
            </w:r>
          </w:p>
        </w:tc>
        <w:tc>
          <w:tcPr>
            <w:tcW w:w="6634" w:type="dxa"/>
          </w:tcPr>
          <w:p w14:paraId="13C89C0B" w14:textId="77777777" w:rsidR="001C2E7A" w:rsidRPr="001C2E7A" w:rsidRDefault="001C2E7A" w:rsidP="001C2E7A">
            <w:pPr>
              <w:pStyle w:val="TableArial11"/>
              <w:rPr>
                <w:rFonts w:cs="Arial"/>
              </w:rPr>
            </w:pPr>
            <w:r w:rsidRPr="001C2E7A">
              <w:rPr>
                <w:rFonts w:cs="Arial"/>
              </w:rPr>
              <w:t xml:space="preserve">In </w:t>
            </w:r>
            <w:r w:rsidRPr="001C2E7A">
              <w:rPr>
                <w:rFonts w:cs="Arial"/>
                <w:b/>
                <w:bCs/>
              </w:rPr>
              <w:t>NGET’s Transmission Area</w:t>
            </w:r>
            <w:r w:rsidRPr="001C2E7A">
              <w:rPr>
                <w:rFonts w:cs="Arial"/>
              </w:rPr>
              <w:t xml:space="preserve"> or a</w:t>
            </w:r>
            <w:r w:rsidRPr="001C2E7A">
              <w:rPr>
                <w:rFonts w:cs="Arial"/>
                <w:b/>
                <w:bCs/>
              </w:rPr>
              <w:t xml:space="preserve"> Competitively Appointed Transmission Licensee </w:t>
            </w:r>
            <w:r w:rsidRPr="001C2E7A">
              <w:rPr>
                <w:rFonts w:cs="Arial"/>
              </w:rPr>
              <w:t xml:space="preserve">with </w:t>
            </w:r>
            <w:r w:rsidRPr="001C2E7A">
              <w:rPr>
                <w:rFonts w:cs="Arial"/>
                <w:b/>
                <w:bCs/>
              </w:rPr>
              <w:t>Plant and Apparatus</w:t>
            </w:r>
            <w:r w:rsidRPr="001C2E7A">
              <w:rPr>
                <w:rFonts w:cs="Arial"/>
              </w:rPr>
              <w:t xml:space="preserve"> located in </w:t>
            </w:r>
            <w:r w:rsidRPr="001C2E7A">
              <w:rPr>
                <w:rFonts w:cs="Arial"/>
                <w:b/>
                <w:bCs/>
              </w:rPr>
              <w:t>NGET’s Transmission Area</w:t>
            </w:r>
            <w:r w:rsidRPr="001C2E7A">
              <w:rPr>
                <w:rFonts w:cs="Arial"/>
              </w:rPr>
              <w:t>,</w:t>
            </w:r>
            <w:r w:rsidRPr="001C2E7A">
              <w:rPr>
                <w:rFonts w:cs="Arial"/>
                <w:b/>
                <w:bCs/>
              </w:rPr>
              <w:t xml:space="preserve"> </w:t>
            </w:r>
            <w:r w:rsidRPr="001C2E7A">
              <w:rPr>
                <w:rFonts w:cs="Arial"/>
              </w:rPr>
              <w:t xml:space="preserve">a </w:t>
            </w:r>
            <w:r w:rsidRPr="001C2E7A">
              <w:rPr>
                <w:rFonts w:cs="Arial"/>
                <w:b/>
                <w:bCs/>
              </w:rPr>
              <w:t xml:space="preserve">Transmission </w:t>
            </w:r>
            <w:r w:rsidRPr="001C2E7A">
              <w:rPr>
                <w:rFonts w:cs="Arial"/>
              </w:rPr>
              <w:t xml:space="preserve">circuit which connects a </w:t>
            </w:r>
            <w:r w:rsidRPr="001C2E7A">
              <w:rPr>
                <w:rFonts w:cs="Arial"/>
                <w:b/>
                <w:bCs/>
              </w:rPr>
              <w:t xml:space="preserve">System </w:t>
            </w:r>
            <w:r w:rsidRPr="001C2E7A">
              <w:rPr>
                <w:rFonts w:cs="Arial"/>
              </w:rPr>
              <w:t xml:space="preserve">operating at a voltage above 132kV to a </w:t>
            </w:r>
            <w:r w:rsidRPr="001C2E7A">
              <w:rPr>
                <w:rFonts w:cs="Arial"/>
                <w:b/>
                <w:bCs/>
              </w:rPr>
              <w:t xml:space="preserve">System </w:t>
            </w:r>
            <w:r w:rsidRPr="001C2E7A">
              <w:rPr>
                <w:rFonts w:cs="Arial"/>
              </w:rPr>
              <w:t>operating at a voltage of 132kV or below </w:t>
            </w:r>
          </w:p>
          <w:p w14:paraId="23474DE0" w14:textId="447BE9E2" w:rsidR="00DA3B07" w:rsidRPr="007E0B31" w:rsidRDefault="001C2E7A" w:rsidP="00DA3B07">
            <w:pPr>
              <w:pStyle w:val="TableArial11"/>
              <w:rPr>
                <w:rFonts w:cs="Arial"/>
              </w:rPr>
            </w:pPr>
            <w:r w:rsidRPr="001C2E7A">
              <w:rPr>
                <w:rFonts w:cs="Arial"/>
              </w:rPr>
              <w:t xml:space="preserve">In </w:t>
            </w:r>
            <w:r w:rsidRPr="001C2E7A">
              <w:rPr>
                <w:rFonts w:cs="Arial"/>
                <w:b/>
                <w:bCs/>
              </w:rPr>
              <w:t xml:space="preserve">SHETL’s Transmission Area </w:t>
            </w:r>
            <w:r w:rsidRPr="001C2E7A">
              <w:rPr>
                <w:rFonts w:cs="Arial"/>
              </w:rPr>
              <w:t xml:space="preserve">and </w:t>
            </w:r>
            <w:r w:rsidRPr="001C2E7A">
              <w:rPr>
                <w:rFonts w:cs="Arial"/>
                <w:b/>
                <w:bCs/>
              </w:rPr>
              <w:t>SPT’s Transmission Area</w:t>
            </w:r>
            <w:r w:rsidRPr="001C2E7A">
              <w:rPr>
                <w:rFonts w:cs="Arial"/>
              </w:rPr>
              <w:t>,</w:t>
            </w:r>
            <w:r w:rsidRPr="001C2E7A">
              <w:rPr>
                <w:rFonts w:cs="Arial"/>
                <w:b/>
                <w:bCs/>
              </w:rPr>
              <w:t xml:space="preserve"> </w:t>
            </w:r>
            <w:r w:rsidRPr="001C2E7A">
              <w:rPr>
                <w:rFonts w:cs="Arial"/>
              </w:rPr>
              <w:t xml:space="preserve">or a </w:t>
            </w:r>
            <w:r w:rsidRPr="001C2E7A">
              <w:rPr>
                <w:rFonts w:cs="Arial"/>
                <w:b/>
                <w:bCs/>
              </w:rPr>
              <w:t xml:space="preserve">Competitively Appointed Transmission Licensee </w:t>
            </w:r>
            <w:r w:rsidRPr="001C2E7A">
              <w:rPr>
                <w:rFonts w:cs="Arial"/>
              </w:rPr>
              <w:t xml:space="preserve">with </w:t>
            </w:r>
            <w:r w:rsidRPr="001C2E7A">
              <w:rPr>
                <w:rFonts w:cs="Arial"/>
                <w:b/>
                <w:bCs/>
              </w:rPr>
              <w:t xml:space="preserve">Plant </w:t>
            </w:r>
            <w:r w:rsidRPr="001C2E7A">
              <w:rPr>
                <w:rFonts w:cs="Arial"/>
              </w:rPr>
              <w:t xml:space="preserve">and </w:t>
            </w:r>
            <w:r w:rsidRPr="001C2E7A">
              <w:rPr>
                <w:rFonts w:cs="Arial"/>
                <w:b/>
                <w:bCs/>
              </w:rPr>
              <w:t>Apparatus</w:t>
            </w:r>
            <w:r w:rsidRPr="001C2E7A">
              <w:rPr>
                <w:rFonts w:cs="Arial"/>
              </w:rPr>
              <w:t xml:space="preserve"> located in </w:t>
            </w:r>
            <w:r w:rsidRPr="001C2E7A">
              <w:rPr>
                <w:rFonts w:cs="Arial"/>
                <w:b/>
                <w:bCs/>
              </w:rPr>
              <w:t xml:space="preserve">SHETL’s Transmission Area </w:t>
            </w:r>
            <w:r w:rsidRPr="001C2E7A">
              <w:rPr>
                <w:rFonts w:cs="Arial"/>
              </w:rPr>
              <w:t xml:space="preserve">and/or </w:t>
            </w:r>
            <w:r w:rsidRPr="001C2E7A">
              <w:rPr>
                <w:rFonts w:cs="Arial"/>
                <w:b/>
                <w:bCs/>
              </w:rPr>
              <w:t>SPT’s</w:t>
            </w:r>
            <w:r w:rsidRPr="001C2E7A">
              <w:rPr>
                <w:rFonts w:cs="Arial"/>
                <w:rPrChange w:id="460" w:author="Lizzie Timmins (NESO)" w:date="2025-06-11T15:42:00Z" w16du:dateUtc="2025-06-11T14:42:00Z">
                  <w:rPr>
                    <w:b/>
                  </w:rPr>
                </w:rPrChange>
              </w:rPr>
              <w:t xml:space="preserve"> </w:t>
            </w:r>
            <w:r w:rsidRPr="001C2E7A">
              <w:rPr>
                <w:rFonts w:cs="Arial"/>
                <w:b/>
                <w:bCs/>
              </w:rPr>
              <w:t>Transmission Area</w:t>
            </w:r>
            <w:r w:rsidRPr="001C2E7A">
              <w:rPr>
                <w:rFonts w:cs="Arial"/>
              </w:rPr>
              <w:t>,</w:t>
            </w:r>
            <w:r w:rsidRPr="001C2E7A">
              <w:rPr>
                <w:rFonts w:cs="Arial"/>
                <w:b/>
                <w:bCs/>
              </w:rPr>
              <w:t xml:space="preserve"> </w:t>
            </w:r>
            <w:r w:rsidRPr="001C2E7A">
              <w:rPr>
                <w:rFonts w:cs="Arial"/>
              </w:rPr>
              <w:t xml:space="preserve">a </w:t>
            </w:r>
            <w:r w:rsidRPr="001C2E7A">
              <w:rPr>
                <w:rFonts w:cs="Arial"/>
                <w:b/>
                <w:bCs/>
              </w:rPr>
              <w:t xml:space="preserve">Transmission </w:t>
            </w:r>
            <w:r w:rsidRPr="001C2E7A">
              <w:rPr>
                <w:rFonts w:cs="Arial"/>
              </w:rPr>
              <w:t xml:space="preserve">circuit which connects a </w:t>
            </w:r>
            <w:r w:rsidRPr="001C2E7A">
              <w:rPr>
                <w:rFonts w:cs="Arial"/>
                <w:b/>
                <w:bCs/>
              </w:rPr>
              <w:t xml:space="preserve">System </w:t>
            </w:r>
            <w:r w:rsidRPr="001C2E7A">
              <w:rPr>
                <w:rFonts w:cs="Arial"/>
              </w:rPr>
              <w:t xml:space="preserve">operating at a voltage of 132kV or above to a </w:t>
            </w:r>
            <w:r w:rsidRPr="001C2E7A">
              <w:rPr>
                <w:rFonts w:cs="Arial"/>
                <w:b/>
                <w:bCs/>
              </w:rPr>
              <w:t xml:space="preserve">System </w:t>
            </w:r>
            <w:r w:rsidRPr="001C2E7A">
              <w:rPr>
                <w:rFonts w:cs="Arial"/>
              </w:rPr>
              <w:t>operating at a voltage below 132kV. </w:t>
            </w:r>
          </w:p>
        </w:tc>
      </w:tr>
      <w:tr w:rsidR="00DA3B07" w:rsidRPr="007E0B31" w14:paraId="14A60B97" w14:textId="77777777" w:rsidTr="56B5777B">
        <w:trPr>
          <w:cantSplit/>
        </w:trPr>
        <w:tc>
          <w:tcPr>
            <w:tcW w:w="2884" w:type="dxa"/>
          </w:tcPr>
          <w:p w14:paraId="24A351F4" w14:textId="77777777" w:rsidR="00DA3B07" w:rsidRPr="007E0B31" w:rsidRDefault="00DA3B07" w:rsidP="00DA3B07">
            <w:pPr>
              <w:pStyle w:val="Arial11Bold"/>
              <w:rPr>
                <w:rFonts w:cs="Arial"/>
              </w:rPr>
            </w:pPr>
            <w:r w:rsidRPr="007E0B31">
              <w:rPr>
                <w:rFonts w:cs="Arial"/>
              </w:rPr>
              <w:lastRenderedPageBreak/>
              <w:t>Transmission Interface Point</w:t>
            </w:r>
          </w:p>
        </w:tc>
        <w:tc>
          <w:tcPr>
            <w:tcW w:w="6634" w:type="dxa"/>
          </w:tcPr>
          <w:p w14:paraId="288BC234" w14:textId="0940EB1B" w:rsidR="00DA3B07" w:rsidRPr="007E0B31" w:rsidRDefault="00DA3B07" w:rsidP="00DA3B07">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DA3B07" w:rsidRPr="007E0B31" w14:paraId="12E4E169" w14:textId="77777777" w:rsidTr="56B5777B">
        <w:trPr>
          <w:cantSplit/>
        </w:trPr>
        <w:tc>
          <w:tcPr>
            <w:tcW w:w="2884" w:type="dxa"/>
          </w:tcPr>
          <w:p w14:paraId="41174EA6" w14:textId="77777777" w:rsidR="00DA3B07" w:rsidRPr="007E0B31" w:rsidRDefault="00DA3B07" w:rsidP="00DA3B07">
            <w:pPr>
              <w:pStyle w:val="Arial11Bold"/>
              <w:rPr>
                <w:rFonts w:cs="Arial"/>
              </w:rPr>
            </w:pPr>
            <w:r w:rsidRPr="007E0B31">
              <w:rPr>
                <w:rFonts w:cs="Arial"/>
              </w:rPr>
              <w:t>Transmission Interface Site</w:t>
            </w:r>
          </w:p>
        </w:tc>
        <w:tc>
          <w:tcPr>
            <w:tcW w:w="6634" w:type="dxa"/>
          </w:tcPr>
          <w:p w14:paraId="36310DA2" w14:textId="1A88231F" w:rsidR="00DA3B07" w:rsidRPr="007E0B31" w:rsidRDefault="00DA3B07" w:rsidP="00DA3B07">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DA3B07" w:rsidRPr="007E0B31" w14:paraId="0B4F08F2" w14:textId="77777777" w:rsidTr="56B5777B">
        <w:trPr>
          <w:cantSplit/>
        </w:trPr>
        <w:tc>
          <w:tcPr>
            <w:tcW w:w="2884" w:type="dxa"/>
          </w:tcPr>
          <w:p w14:paraId="71A83FA6" w14:textId="77777777" w:rsidR="00DA3B07" w:rsidRPr="007E0B31" w:rsidRDefault="00DA3B07" w:rsidP="00DA3B07">
            <w:pPr>
              <w:pStyle w:val="Arial11Bold"/>
              <w:rPr>
                <w:rFonts w:cs="Arial"/>
              </w:rPr>
            </w:pPr>
            <w:r w:rsidRPr="007E0B31">
              <w:rPr>
                <w:rFonts w:cs="Arial"/>
              </w:rPr>
              <w:t>Transmission Licence</w:t>
            </w:r>
          </w:p>
        </w:tc>
        <w:tc>
          <w:tcPr>
            <w:tcW w:w="6634" w:type="dxa"/>
          </w:tcPr>
          <w:p w14:paraId="5E9EC095" w14:textId="77777777" w:rsidR="00DA3B07" w:rsidRPr="007E0B31" w:rsidRDefault="00DA3B07" w:rsidP="00DA3B07">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DA3B07" w:rsidRPr="007E0B31" w14:paraId="1F5A6A84" w14:textId="77777777" w:rsidTr="56B5777B">
        <w:trPr>
          <w:cantSplit/>
        </w:trPr>
        <w:tc>
          <w:tcPr>
            <w:tcW w:w="2884" w:type="dxa"/>
          </w:tcPr>
          <w:p w14:paraId="7216E635" w14:textId="77777777" w:rsidR="00DA3B07" w:rsidRPr="007E0B31" w:rsidRDefault="00DA3B07" w:rsidP="00DA3B07">
            <w:pPr>
              <w:pStyle w:val="Arial11Bold"/>
              <w:rPr>
                <w:rFonts w:cs="Arial"/>
              </w:rPr>
            </w:pPr>
            <w:r w:rsidRPr="007E0B31">
              <w:rPr>
                <w:rFonts w:cs="Arial"/>
              </w:rPr>
              <w:t>Transmission Licensee</w:t>
            </w:r>
          </w:p>
        </w:tc>
        <w:tc>
          <w:tcPr>
            <w:tcW w:w="6634" w:type="dxa"/>
          </w:tcPr>
          <w:p w14:paraId="738A653A" w14:textId="4C5AD8EE" w:rsidR="00DA3B07" w:rsidRPr="007E0B31" w:rsidRDefault="00DA3B07" w:rsidP="00DA3B07">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DA3B07" w:rsidRPr="007E0B31" w14:paraId="6ED18EA3" w14:textId="77777777" w:rsidTr="56B5777B">
        <w:trPr>
          <w:cantSplit/>
        </w:trPr>
        <w:tc>
          <w:tcPr>
            <w:tcW w:w="2884" w:type="dxa"/>
          </w:tcPr>
          <w:p w14:paraId="6AB51AF3" w14:textId="77777777" w:rsidR="00DA3B07" w:rsidRPr="007E0B31" w:rsidRDefault="00DA3B07" w:rsidP="00DA3B07">
            <w:pPr>
              <w:pStyle w:val="Arial11Bold"/>
              <w:rPr>
                <w:rFonts w:cs="Arial"/>
              </w:rPr>
            </w:pPr>
            <w:r w:rsidRPr="007E0B31">
              <w:rPr>
                <w:rFonts w:cs="Arial"/>
              </w:rPr>
              <w:t>Transmission Site</w:t>
            </w:r>
          </w:p>
        </w:tc>
        <w:tc>
          <w:tcPr>
            <w:tcW w:w="6634" w:type="dxa"/>
          </w:tcPr>
          <w:p w14:paraId="307AB72A" w14:textId="46F51AFD" w:rsidR="00DA3B07" w:rsidRPr="007E0B31" w:rsidRDefault="00DA3B07" w:rsidP="00DA3B07">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DA3B07" w:rsidRPr="007E0B31" w14:paraId="6581C4CA" w14:textId="77777777" w:rsidTr="56B5777B">
        <w:trPr>
          <w:cantSplit/>
        </w:trPr>
        <w:tc>
          <w:tcPr>
            <w:tcW w:w="2884" w:type="dxa"/>
          </w:tcPr>
          <w:p w14:paraId="7859EEE2" w14:textId="77777777" w:rsidR="00DA3B07" w:rsidRPr="007E0B31" w:rsidRDefault="00DA3B07" w:rsidP="00DA3B07">
            <w:pPr>
              <w:pStyle w:val="Arial11Bold"/>
              <w:rPr>
                <w:rFonts w:cs="Arial"/>
              </w:rPr>
            </w:pPr>
            <w:r w:rsidRPr="007E0B31">
              <w:rPr>
                <w:rFonts w:cs="Arial"/>
              </w:rPr>
              <w:t>Transmission System</w:t>
            </w:r>
          </w:p>
        </w:tc>
        <w:tc>
          <w:tcPr>
            <w:tcW w:w="6634" w:type="dxa"/>
          </w:tcPr>
          <w:p w14:paraId="5C220F4B" w14:textId="77777777" w:rsidR="00DA3B07" w:rsidRDefault="00DA3B07" w:rsidP="00DA3B07">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58CE34C1" w14:textId="77777777" w:rsidR="00016564" w:rsidRPr="00016564" w:rsidRDefault="00016564" w:rsidP="00016564">
            <w:pPr>
              <w:pStyle w:val="TableArial11"/>
              <w:rPr>
                <w:rFonts w:cs="Arial"/>
              </w:rPr>
            </w:pPr>
            <w:r w:rsidRPr="00016564">
              <w:rPr>
                <w:rFonts w:cs="Arial"/>
              </w:rPr>
              <w:t xml:space="preserve">Where references are made in this document to </w:t>
            </w:r>
            <w:r w:rsidRPr="00016564">
              <w:rPr>
                <w:rFonts w:cs="Arial"/>
                <w:b/>
                <w:bCs/>
              </w:rPr>
              <w:t>NGET’s</w:t>
            </w:r>
            <w:r w:rsidRPr="00016564">
              <w:rPr>
                <w:rFonts w:cs="Arial"/>
              </w:rPr>
              <w:t xml:space="preserve">, </w:t>
            </w:r>
            <w:r w:rsidRPr="00016564">
              <w:rPr>
                <w:rFonts w:cs="Arial"/>
                <w:b/>
                <w:bCs/>
              </w:rPr>
              <w:t>SPT’s</w:t>
            </w:r>
            <w:r w:rsidRPr="00016564">
              <w:rPr>
                <w:rFonts w:cs="Arial"/>
              </w:rPr>
              <w:t xml:space="preserve">, or </w:t>
            </w:r>
            <w:r w:rsidRPr="00016564">
              <w:rPr>
                <w:rFonts w:cs="Arial"/>
                <w:b/>
                <w:bCs/>
              </w:rPr>
              <w:t>SHETL’s</w:t>
            </w:r>
            <w:r w:rsidRPr="00016564">
              <w:rPr>
                <w:rFonts w:cs="Arial"/>
              </w:rPr>
              <w:t xml:space="preserve"> </w:t>
            </w:r>
            <w:r w:rsidRPr="00016564">
              <w:rPr>
                <w:rFonts w:cs="Arial"/>
                <w:b/>
                <w:bCs/>
              </w:rPr>
              <w:t>Transmission System</w:t>
            </w:r>
            <w:r w:rsidRPr="00016564">
              <w:rPr>
                <w:rFonts w:cs="Arial"/>
              </w:rPr>
              <w:t>, such reference shall be deemed to include: </w:t>
            </w:r>
          </w:p>
          <w:p w14:paraId="79CAB7BC" w14:textId="77777777" w:rsidR="00016564" w:rsidRPr="00016564" w:rsidRDefault="00016564" w:rsidP="00016564">
            <w:pPr>
              <w:pStyle w:val="TableArial11"/>
              <w:rPr>
                <w:rFonts w:cs="Arial"/>
              </w:rPr>
            </w:pPr>
            <w:r w:rsidRPr="00016564">
              <w:rPr>
                <w:rFonts w:ascii="Cambria Math" w:hAnsi="Cambria Math" w:cs="Cambria Math"/>
              </w:rPr>
              <w:t>⦁</w:t>
            </w:r>
            <w:r w:rsidRPr="00016564">
              <w:rPr>
                <w:rFonts w:cs="Arial"/>
              </w:rPr>
              <w:t xml:space="preserve"> a </w:t>
            </w:r>
            <w:r w:rsidRPr="00016564">
              <w:rPr>
                <w:rFonts w:cs="Arial"/>
                <w:b/>
                <w:bCs/>
              </w:rPr>
              <w:t>Competitively Appointed Transmission Licensee’s</w:t>
            </w:r>
            <w:r w:rsidRPr="00016564">
              <w:rPr>
                <w:rFonts w:cs="Arial"/>
              </w:rPr>
              <w:t xml:space="preserve"> </w:t>
            </w:r>
            <w:r w:rsidRPr="00016564">
              <w:rPr>
                <w:rFonts w:cs="Arial"/>
                <w:b/>
                <w:bCs/>
              </w:rPr>
              <w:t>Transmission System</w:t>
            </w:r>
            <w:r w:rsidRPr="00016564">
              <w:rPr>
                <w:rFonts w:cs="Arial"/>
              </w:rPr>
              <w:t xml:space="preserve"> where that </w:t>
            </w:r>
            <w:r w:rsidRPr="00016564">
              <w:rPr>
                <w:rFonts w:cs="Arial"/>
                <w:b/>
                <w:bCs/>
              </w:rPr>
              <w:t>Competitively Appointed Transmission Licensee</w:t>
            </w:r>
            <w:r w:rsidRPr="00016564">
              <w:rPr>
                <w:rFonts w:cs="Arial"/>
              </w:rPr>
              <w:t xml:space="preserve">’s </w:t>
            </w:r>
            <w:r w:rsidRPr="00016564">
              <w:rPr>
                <w:rFonts w:cs="Arial"/>
                <w:b/>
                <w:bCs/>
              </w:rPr>
              <w:t>Transmission System</w:t>
            </w:r>
            <w:r w:rsidRPr="00016564">
              <w:rPr>
                <w:rFonts w:cs="Arial"/>
              </w:rPr>
              <w:t xml:space="preserve"> has onshore interface point(s) with only one of </w:t>
            </w:r>
            <w:r w:rsidRPr="00016564">
              <w:rPr>
                <w:rFonts w:cs="Arial"/>
                <w:b/>
                <w:bCs/>
              </w:rPr>
              <w:t>NGET</w:t>
            </w:r>
            <w:r w:rsidRPr="00016564">
              <w:rPr>
                <w:rFonts w:cs="Arial"/>
              </w:rPr>
              <w:t>’</w:t>
            </w:r>
            <w:r w:rsidRPr="00016564">
              <w:rPr>
                <w:rFonts w:cs="Arial"/>
                <w:b/>
                <w:bCs/>
              </w:rPr>
              <w:t>s,</w:t>
            </w:r>
            <w:r w:rsidRPr="00016564">
              <w:rPr>
                <w:rFonts w:cs="Arial"/>
              </w:rPr>
              <w:t xml:space="preserve"> </w:t>
            </w:r>
            <w:r w:rsidRPr="00016564">
              <w:rPr>
                <w:rFonts w:cs="Arial"/>
                <w:b/>
                <w:bCs/>
              </w:rPr>
              <w:t>SPT’s</w:t>
            </w:r>
            <w:r w:rsidRPr="00016564">
              <w:rPr>
                <w:rFonts w:cs="Arial"/>
              </w:rPr>
              <w:t xml:space="preserve">, or </w:t>
            </w:r>
            <w:r w:rsidRPr="00016564">
              <w:rPr>
                <w:rFonts w:cs="Arial"/>
                <w:b/>
                <w:bCs/>
              </w:rPr>
              <w:t>SHETL’s</w:t>
            </w:r>
            <w:r w:rsidRPr="00016564">
              <w:rPr>
                <w:rFonts w:cs="Arial"/>
              </w:rPr>
              <w:t xml:space="preserve"> </w:t>
            </w:r>
            <w:r w:rsidRPr="00016564">
              <w:rPr>
                <w:rFonts w:cs="Arial"/>
                <w:b/>
                <w:bCs/>
              </w:rPr>
              <w:t>Transmission Systems</w:t>
            </w:r>
            <w:r w:rsidRPr="00016564">
              <w:rPr>
                <w:rFonts w:cs="Arial"/>
              </w:rPr>
              <w:t>; or </w:t>
            </w:r>
          </w:p>
          <w:p w14:paraId="2D2E550E" w14:textId="70F7AF84" w:rsidR="00016564" w:rsidRPr="007E0B31" w:rsidRDefault="00016564" w:rsidP="00016564">
            <w:pPr>
              <w:pStyle w:val="TableArial11"/>
              <w:rPr>
                <w:rFonts w:cs="Arial"/>
              </w:rPr>
            </w:pPr>
            <w:r w:rsidRPr="00016564">
              <w:rPr>
                <w:rFonts w:ascii="Cambria Math" w:hAnsi="Cambria Math" w:cs="Cambria Math"/>
              </w:rPr>
              <w:t>⦁</w:t>
            </w:r>
            <w:r w:rsidRPr="00016564">
              <w:rPr>
                <w:rFonts w:cs="Arial"/>
              </w:rPr>
              <w:t xml:space="preserve"> elements of a </w:t>
            </w:r>
            <w:r w:rsidRPr="00016564">
              <w:rPr>
                <w:rFonts w:cs="Arial"/>
                <w:b/>
                <w:bCs/>
              </w:rPr>
              <w:t>Competitively Appointed Transmission Licensee</w:t>
            </w:r>
            <w:r w:rsidRPr="00016564">
              <w:rPr>
                <w:rFonts w:cs="Arial"/>
              </w:rPr>
              <w:t xml:space="preserve">’s </w:t>
            </w:r>
            <w:r w:rsidRPr="00016564">
              <w:rPr>
                <w:rFonts w:cs="Arial"/>
                <w:b/>
                <w:bCs/>
              </w:rPr>
              <w:t>Transmission System</w:t>
            </w:r>
            <w:r w:rsidRPr="00016564">
              <w:rPr>
                <w:rFonts w:cs="Arial"/>
              </w:rPr>
              <w:t xml:space="preserve"> located within </w:t>
            </w:r>
            <w:r w:rsidRPr="00016564">
              <w:rPr>
                <w:rFonts w:cs="Arial"/>
                <w:b/>
                <w:bCs/>
              </w:rPr>
              <w:t>NGET’s</w:t>
            </w:r>
            <w:r w:rsidRPr="00016564">
              <w:rPr>
                <w:rFonts w:cs="Arial"/>
              </w:rPr>
              <w:t xml:space="preserve">, </w:t>
            </w:r>
            <w:r w:rsidRPr="00016564">
              <w:rPr>
                <w:rFonts w:cs="Arial"/>
                <w:b/>
                <w:bCs/>
              </w:rPr>
              <w:t>SPT’s</w:t>
            </w:r>
            <w:r w:rsidRPr="00016564">
              <w:rPr>
                <w:rFonts w:cs="Arial"/>
              </w:rPr>
              <w:t xml:space="preserve">, or </w:t>
            </w:r>
            <w:r w:rsidRPr="00016564">
              <w:rPr>
                <w:rFonts w:cs="Arial"/>
                <w:b/>
                <w:bCs/>
              </w:rPr>
              <w:t>SHETL’s</w:t>
            </w:r>
            <w:r w:rsidRPr="00016564">
              <w:rPr>
                <w:rFonts w:cs="Arial"/>
              </w:rPr>
              <w:t xml:space="preserve"> </w:t>
            </w:r>
            <w:r w:rsidRPr="00016564">
              <w:rPr>
                <w:rFonts w:cs="Arial"/>
                <w:b/>
                <w:bCs/>
              </w:rPr>
              <w:t>Transmission Area</w:t>
            </w:r>
            <w:r w:rsidRPr="00016564">
              <w:rPr>
                <w:rFonts w:cs="Arial"/>
              </w:rPr>
              <w:t xml:space="preserve"> where the </w:t>
            </w:r>
            <w:r w:rsidRPr="00016564">
              <w:rPr>
                <w:rFonts w:cs="Arial"/>
                <w:b/>
                <w:bCs/>
              </w:rPr>
              <w:t>Competitively Appointed Transmission Licensee’s Transmission System</w:t>
            </w:r>
            <w:r w:rsidRPr="00016564">
              <w:rPr>
                <w:rFonts w:cs="Arial"/>
              </w:rPr>
              <w:t xml:space="preserve"> has onshore interface point(s) with more than one of </w:t>
            </w:r>
            <w:r w:rsidRPr="00016564">
              <w:rPr>
                <w:rFonts w:cs="Arial"/>
                <w:b/>
                <w:bCs/>
              </w:rPr>
              <w:t>NGET’s</w:t>
            </w:r>
            <w:r w:rsidRPr="00016564">
              <w:rPr>
                <w:rFonts w:cs="Arial"/>
              </w:rPr>
              <w:t xml:space="preserve">, </w:t>
            </w:r>
            <w:r w:rsidRPr="00016564">
              <w:rPr>
                <w:rFonts w:cs="Arial"/>
                <w:b/>
                <w:bCs/>
              </w:rPr>
              <w:t>SPT’s</w:t>
            </w:r>
            <w:r w:rsidRPr="00016564">
              <w:rPr>
                <w:rFonts w:cs="Arial"/>
              </w:rPr>
              <w:t xml:space="preserve"> and/or </w:t>
            </w:r>
            <w:r w:rsidRPr="00016564">
              <w:rPr>
                <w:rFonts w:cs="Arial"/>
                <w:b/>
                <w:bCs/>
              </w:rPr>
              <w:t>SHETL’s</w:t>
            </w:r>
            <w:r w:rsidRPr="00016564">
              <w:rPr>
                <w:rFonts w:cs="Arial"/>
              </w:rPr>
              <w:t xml:space="preserve"> </w:t>
            </w:r>
            <w:r w:rsidRPr="00016564">
              <w:rPr>
                <w:rFonts w:cs="Arial"/>
                <w:b/>
                <w:bCs/>
              </w:rPr>
              <w:t>Transmission Systems</w:t>
            </w:r>
            <w:r w:rsidRPr="00016564">
              <w:rPr>
                <w:rFonts w:cs="Arial"/>
              </w:rPr>
              <w:t>. </w:t>
            </w:r>
          </w:p>
        </w:tc>
      </w:tr>
      <w:tr w:rsidR="00DA3B07" w:rsidRPr="007E0B31" w14:paraId="6D673E45" w14:textId="77777777" w:rsidTr="56B5777B">
        <w:trPr>
          <w:cantSplit/>
        </w:trPr>
        <w:tc>
          <w:tcPr>
            <w:tcW w:w="2884" w:type="dxa"/>
          </w:tcPr>
          <w:p w14:paraId="3E6756E5" w14:textId="77777777" w:rsidR="00DA3B07" w:rsidRPr="007E0B31" w:rsidRDefault="00DA3B07" w:rsidP="00DA3B07">
            <w:pPr>
              <w:pStyle w:val="Arial11Bold"/>
              <w:rPr>
                <w:rFonts w:cs="Arial"/>
              </w:rPr>
            </w:pPr>
            <w:r w:rsidRPr="007E0B31">
              <w:rPr>
                <w:rFonts w:cs="Arial"/>
              </w:rPr>
              <w:t>Turbine Time Constant</w:t>
            </w:r>
          </w:p>
        </w:tc>
        <w:tc>
          <w:tcPr>
            <w:tcW w:w="6634" w:type="dxa"/>
          </w:tcPr>
          <w:p w14:paraId="1D7D5D0B" w14:textId="77777777" w:rsidR="00DA3B07" w:rsidRPr="007E0B31" w:rsidRDefault="00DA3B07" w:rsidP="00DA3B07">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DA3B07" w:rsidRPr="007E0B31" w14:paraId="69758B0F" w14:textId="77777777" w:rsidTr="56B5777B">
        <w:trPr>
          <w:cantSplit/>
        </w:trPr>
        <w:tc>
          <w:tcPr>
            <w:tcW w:w="2884" w:type="dxa"/>
          </w:tcPr>
          <w:p w14:paraId="2CCCBDA7" w14:textId="77777777" w:rsidR="00DA3B07" w:rsidRPr="007E0B31" w:rsidRDefault="00DA3B07" w:rsidP="00DA3B07">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DA3B07" w:rsidRPr="007E0B31" w:rsidRDefault="00DA3B07" w:rsidP="00DA3B07">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DA3B07" w:rsidRPr="007E0B31" w14:paraId="617806BC" w14:textId="77777777" w:rsidTr="56B5777B">
        <w:trPr>
          <w:cantSplit/>
        </w:trPr>
        <w:tc>
          <w:tcPr>
            <w:tcW w:w="2884" w:type="dxa"/>
          </w:tcPr>
          <w:p w14:paraId="5D64AA45" w14:textId="77777777" w:rsidR="00DA3B07" w:rsidRPr="007E0B31" w:rsidRDefault="00DA3B07" w:rsidP="00DA3B07">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DA3B07" w:rsidRPr="007E0B31" w:rsidRDefault="00DA3B07" w:rsidP="00DA3B07">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DA3B07" w:rsidRPr="007E0B31" w14:paraId="4DC46CF3" w14:textId="77777777" w:rsidTr="56B5777B">
        <w:trPr>
          <w:cantSplit/>
        </w:trPr>
        <w:tc>
          <w:tcPr>
            <w:tcW w:w="2884" w:type="dxa"/>
          </w:tcPr>
          <w:p w14:paraId="54A735C9" w14:textId="77777777" w:rsidR="00DA3B07" w:rsidRPr="007E0B31" w:rsidRDefault="00DA3B07" w:rsidP="00DA3B07">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DA3B07" w:rsidRPr="007E0B31" w:rsidRDefault="00DA3B07" w:rsidP="00DA3B07">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DA3B07" w:rsidRPr="007E0B31" w14:paraId="04971D97" w14:textId="77777777" w:rsidTr="56B5777B">
        <w:trPr>
          <w:cantSplit/>
        </w:trPr>
        <w:tc>
          <w:tcPr>
            <w:tcW w:w="2884" w:type="dxa"/>
          </w:tcPr>
          <w:p w14:paraId="03947CC0" w14:textId="77777777" w:rsidR="00DA3B07" w:rsidRPr="007E0B31" w:rsidRDefault="00DA3B07" w:rsidP="00DA3B07">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DA3B07" w:rsidRPr="007E0B31" w:rsidRDefault="00DA3B07" w:rsidP="00DA3B07">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DA3B07" w:rsidRPr="007E0B31" w:rsidRDefault="00DA3B07" w:rsidP="00DA3B07">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DA3B07" w:rsidRPr="007E0B31" w:rsidRDefault="00DA3B07" w:rsidP="00DA3B07">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DA3B07" w:rsidRPr="007E0B31" w14:paraId="23E68C54" w14:textId="77777777" w:rsidTr="56B5777B">
        <w:trPr>
          <w:cantSplit/>
        </w:trPr>
        <w:tc>
          <w:tcPr>
            <w:tcW w:w="2884" w:type="dxa"/>
          </w:tcPr>
          <w:p w14:paraId="3456D5FD" w14:textId="77777777" w:rsidR="00DA3B07" w:rsidRPr="007E0B31" w:rsidRDefault="00DA3B07" w:rsidP="00DA3B07">
            <w:pPr>
              <w:pStyle w:val="Arial11Bold"/>
              <w:rPr>
                <w:rFonts w:cs="Arial"/>
              </w:rPr>
            </w:pPr>
            <w:r w:rsidRPr="007E0B31">
              <w:rPr>
                <w:rFonts w:cs="Arial"/>
              </w:rPr>
              <w:t>Unbalanced Load</w:t>
            </w:r>
          </w:p>
        </w:tc>
        <w:tc>
          <w:tcPr>
            <w:tcW w:w="6634" w:type="dxa"/>
          </w:tcPr>
          <w:p w14:paraId="025C243B" w14:textId="77777777" w:rsidR="00DA3B07" w:rsidRPr="007E0B31" w:rsidRDefault="00DA3B07" w:rsidP="00DA3B07">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DA3B07" w:rsidRPr="007E0B31" w14:paraId="6D642429" w14:textId="77777777" w:rsidTr="56B5777B">
        <w:trPr>
          <w:cantSplit/>
        </w:trPr>
        <w:tc>
          <w:tcPr>
            <w:tcW w:w="2884" w:type="dxa"/>
          </w:tcPr>
          <w:p w14:paraId="5EA24264" w14:textId="77777777" w:rsidR="00DA3B07" w:rsidRPr="007E0B31" w:rsidRDefault="00DA3B07" w:rsidP="00DA3B07">
            <w:pPr>
              <w:pStyle w:val="Arial11Bold"/>
              <w:rPr>
                <w:rFonts w:cs="Arial"/>
              </w:rPr>
            </w:pPr>
            <w:r w:rsidRPr="007E0B31">
              <w:rPr>
                <w:rFonts w:cs="Arial"/>
              </w:rPr>
              <w:lastRenderedPageBreak/>
              <w:t>Under-excitation Limiter</w:t>
            </w:r>
          </w:p>
        </w:tc>
        <w:tc>
          <w:tcPr>
            <w:tcW w:w="6634" w:type="dxa"/>
          </w:tcPr>
          <w:p w14:paraId="11D9D8F0" w14:textId="73B80FD9" w:rsidR="00DA3B07" w:rsidRPr="007E0B31" w:rsidRDefault="00DA3B07" w:rsidP="00DA3B0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DA3B07" w:rsidRPr="007E0B31" w14:paraId="0050BCB9" w14:textId="77777777" w:rsidTr="56B5777B">
        <w:trPr>
          <w:cantSplit/>
        </w:trPr>
        <w:tc>
          <w:tcPr>
            <w:tcW w:w="2884" w:type="dxa"/>
          </w:tcPr>
          <w:p w14:paraId="35CC22D8" w14:textId="77777777" w:rsidR="00DA3B07" w:rsidRPr="007E0B31" w:rsidRDefault="00DA3B07" w:rsidP="00DA3B07">
            <w:pPr>
              <w:pStyle w:val="Arial11Bold"/>
              <w:rPr>
                <w:rFonts w:cs="Arial"/>
              </w:rPr>
            </w:pPr>
            <w:r w:rsidRPr="007E0B31">
              <w:rPr>
                <w:rFonts w:cs="Arial"/>
              </w:rPr>
              <w:t>Under Frequency Relay</w:t>
            </w:r>
          </w:p>
        </w:tc>
        <w:tc>
          <w:tcPr>
            <w:tcW w:w="6634" w:type="dxa"/>
          </w:tcPr>
          <w:p w14:paraId="73618C50" w14:textId="77777777" w:rsidR="00DA3B07" w:rsidRPr="007E0B31" w:rsidRDefault="00DA3B07" w:rsidP="00DA3B07">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DA3B07" w:rsidRPr="007E0B31" w14:paraId="38841ED8" w14:textId="77777777" w:rsidTr="56B5777B">
        <w:trPr>
          <w:cantSplit/>
        </w:trPr>
        <w:tc>
          <w:tcPr>
            <w:tcW w:w="2884" w:type="dxa"/>
          </w:tcPr>
          <w:p w14:paraId="3464A8CD" w14:textId="77777777" w:rsidR="00DA3B07" w:rsidRPr="007E0B31" w:rsidRDefault="00DA3B07" w:rsidP="00DA3B07">
            <w:pPr>
              <w:pStyle w:val="Arial11Bold"/>
              <w:rPr>
                <w:rFonts w:cs="Arial"/>
              </w:rPr>
            </w:pPr>
            <w:r w:rsidRPr="007E0B31">
              <w:rPr>
                <w:rFonts w:cs="Arial"/>
              </w:rPr>
              <w:t>Unit Board</w:t>
            </w:r>
          </w:p>
        </w:tc>
        <w:tc>
          <w:tcPr>
            <w:tcW w:w="6634" w:type="dxa"/>
          </w:tcPr>
          <w:p w14:paraId="14AC7EAB" w14:textId="77777777" w:rsidR="00DA3B07" w:rsidRPr="007E0B31" w:rsidRDefault="00DA3B07" w:rsidP="00DA3B07">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DA3B07" w:rsidRPr="007E0B31" w14:paraId="50BA31C8" w14:textId="77777777" w:rsidTr="56B5777B">
        <w:trPr>
          <w:cantSplit/>
        </w:trPr>
        <w:tc>
          <w:tcPr>
            <w:tcW w:w="2884" w:type="dxa"/>
          </w:tcPr>
          <w:p w14:paraId="3FA00B34" w14:textId="77777777" w:rsidR="00DA3B07" w:rsidRPr="007E0B31" w:rsidRDefault="00DA3B07" w:rsidP="00DA3B07">
            <w:pPr>
              <w:pStyle w:val="Arial11Bold"/>
              <w:rPr>
                <w:rFonts w:cs="Arial"/>
              </w:rPr>
            </w:pPr>
            <w:r w:rsidRPr="007E0B31">
              <w:rPr>
                <w:rFonts w:cs="Arial"/>
              </w:rPr>
              <w:t>Unit Transformer</w:t>
            </w:r>
          </w:p>
        </w:tc>
        <w:tc>
          <w:tcPr>
            <w:tcW w:w="6634" w:type="dxa"/>
          </w:tcPr>
          <w:p w14:paraId="79DA8F59" w14:textId="7744E723" w:rsidR="00DA3B07" w:rsidRPr="007E0B31" w:rsidRDefault="00DA3B07" w:rsidP="00DA3B07">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DA3B07" w:rsidRPr="007E0B31" w14:paraId="423C36C8" w14:textId="77777777" w:rsidTr="56B5777B">
        <w:trPr>
          <w:cantSplit/>
        </w:trPr>
        <w:tc>
          <w:tcPr>
            <w:tcW w:w="2884" w:type="dxa"/>
          </w:tcPr>
          <w:p w14:paraId="1214A797" w14:textId="77777777" w:rsidR="00DA3B07" w:rsidRPr="007E0B31" w:rsidRDefault="00DA3B07" w:rsidP="00DA3B07">
            <w:pPr>
              <w:pStyle w:val="Arial11Bold"/>
              <w:rPr>
                <w:rFonts w:cs="Arial"/>
              </w:rPr>
            </w:pPr>
            <w:r w:rsidRPr="007E0B31">
              <w:rPr>
                <w:rFonts w:cs="Arial"/>
              </w:rPr>
              <w:t>Unit Load Controller Response Time Constant</w:t>
            </w:r>
          </w:p>
        </w:tc>
        <w:tc>
          <w:tcPr>
            <w:tcW w:w="6634" w:type="dxa"/>
          </w:tcPr>
          <w:p w14:paraId="3D6E0ED8" w14:textId="77777777" w:rsidR="00DA3B07" w:rsidRPr="007E0B31" w:rsidRDefault="00DA3B07" w:rsidP="00DA3B07">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DA3B07" w:rsidRPr="007E0B31" w14:paraId="720B1B79" w14:textId="77777777" w:rsidTr="56B5777B">
        <w:trPr>
          <w:cantSplit/>
        </w:trPr>
        <w:tc>
          <w:tcPr>
            <w:tcW w:w="2884" w:type="dxa"/>
          </w:tcPr>
          <w:p w14:paraId="1B0E66FB" w14:textId="4F0E4CAC" w:rsidR="00DA3B07" w:rsidRPr="007E0B31" w:rsidRDefault="00DA3B07" w:rsidP="00DA3B07">
            <w:pPr>
              <w:pStyle w:val="Arial11Bold"/>
              <w:rPr>
                <w:rFonts w:cs="Arial"/>
              </w:rPr>
            </w:pPr>
            <w:bookmarkStart w:id="461" w:name="_DV_C47"/>
            <w:r w:rsidRPr="007E0B31">
              <w:rPr>
                <w:rFonts w:cs="Arial"/>
              </w:rPr>
              <w:t>Unresolved Issues</w:t>
            </w:r>
            <w:bookmarkEnd w:id="461"/>
          </w:p>
        </w:tc>
        <w:tc>
          <w:tcPr>
            <w:tcW w:w="6634" w:type="dxa"/>
          </w:tcPr>
          <w:p w14:paraId="12917A3C" w14:textId="564B64BE" w:rsidR="00DA3B07" w:rsidRPr="007E0B31" w:rsidRDefault="00DA3B07" w:rsidP="00DA3B07">
            <w:pPr>
              <w:pStyle w:val="TableArial11"/>
              <w:rPr>
                <w:rFonts w:cs="Arial"/>
              </w:rPr>
            </w:pPr>
            <w:bookmarkStart w:id="462"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462"/>
          </w:p>
        </w:tc>
      </w:tr>
      <w:tr w:rsidR="00DA3B07" w:rsidRPr="007E0B31" w14:paraId="4EF10D55" w14:textId="77777777" w:rsidTr="56B5777B">
        <w:trPr>
          <w:cantSplit/>
        </w:trPr>
        <w:tc>
          <w:tcPr>
            <w:tcW w:w="2884" w:type="dxa"/>
          </w:tcPr>
          <w:p w14:paraId="2F29DC55" w14:textId="77777777" w:rsidR="00DA3B07" w:rsidRPr="007E0B31" w:rsidRDefault="00DA3B07" w:rsidP="00DA3B07">
            <w:pPr>
              <w:pStyle w:val="Arial11Bold"/>
              <w:rPr>
                <w:rFonts w:cs="Arial"/>
              </w:rPr>
            </w:pPr>
            <w:r w:rsidRPr="007E0B31">
              <w:rPr>
                <w:rFonts w:cs="Arial"/>
              </w:rPr>
              <w:t>Urgent Modification</w:t>
            </w:r>
          </w:p>
        </w:tc>
        <w:tc>
          <w:tcPr>
            <w:tcW w:w="6634" w:type="dxa"/>
          </w:tcPr>
          <w:p w14:paraId="73F66797" w14:textId="77777777" w:rsidR="00DA3B07" w:rsidRPr="007E0B31" w:rsidRDefault="00DA3B07" w:rsidP="00DA3B07">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DA3B07" w:rsidRPr="007E0B31" w14:paraId="0EBC8358" w14:textId="77777777" w:rsidTr="56B5777B">
        <w:trPr>
          <w:cantSplit/>
        </w:trPr>
        <w:tc>
          <w:tcPr>
            <w:tcW w:w="2884" w:type="dxa"/>
          </w:tcPr>
          <w:p w14:paraId="10994AED" w14:textId="77777777" w:rsidR="00DA3B07" w:rsidRPr="007E0B31" w:rsidRDefault="00DA3B07" w:rsidP="00DA3B07">
            <w:pPr>
              <w:pStyle w:val="Arial11Bold"/>
              <w:rPr>
                <w:rFonts w:cs="Arial"/>
              </w:rPr>
            </w:pPr>
            <w:r w:rsidRPr="007E0B31">
              <w:rPr>
                <w:rFonts w:cs="Arial"/>
              </w:rPr>
              <w:t>User</w:t>
            </w:r>
          </w:p>
        </w:tc>
        <w:tc>
          <w:tcPr>
            <w:tcW w:w="6634" w:type="dxa"/>
          </w:tcPr>
          <w:p w14:paraId="63DC1FCA" w14:textId="70173463" w:rsidR="00DA3B07" w:rsidRPr="007E0B31" w:rsidRDefault="00DA3B07" w:rsidP="00DA3B07">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DA3B07" w:rsidRPr="007E0B31" w14:paraId="1F55286A" w14:textId="77777777" w:rsidTr="56B5777B">
        <w:trPr>
          <w:cantSplit/>
        </w:trPr>
        <w:tc>
          <w:tcPr>
            <w:tcW w:w="2884" w:type="dxa"/>
          </w:tcPr>
          <w:p w14:paraId="71077D37" w14:textId="33CFD5CB" w:rsidR="00DA3B07" w:rsidRPr="007E0B31" w:rsidRDefault="00DA3B07" w:rsidP="00DA3B07">
            <w:pPr>
              <w:pStyle w:val="Arial11Bold"/>
              <w:rPr>
                <w:rFonts w:cs="Arial"/>
                <w:u w:val="single"/>
              </w:rPr>
            </w:pPr>
            <w:bookmarkStart w:id="463" w:name="_DV_C49"/>
            <w:r w:rsidRPr="007E0B31">
              <w:rPr>
                <w:rFonts w:cs="Arial"/>
              </w:rPr>
              <w:t>User Data File Structure</w:t>
            </w:r>
            <w:bookmarkEnd w:id="463"/>
          </w:p>
        </w:tc>
        <w:tc>
          <w:tcPr>
            <w:tcW w:w="6634" w:type="dxa"/>
          </w:tcPr>
          <w:p w14:paraId="475B944D" w14:textId="77258ADD" w:rsidR="00DA3B07" w:rsidRPr="007E0B31" w:rsidRDefault="00DA3B07" w:rsidP="00DA3B07">
            <w:pPr>
              <w:pStyle w:val="TableArial11"/>
              <w:rPr>
                <w:rFonts w:cs="Arial"/>
              </w:rPr>
            </w:pPr>
            <w:bookmarkStart w:id="464"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464"/>
          </w:p>
        </w:tc>
      </w:tr>
      <w:tr w:rsidR="00DA3B07" w:rsidRPr="007E0B31" w14:paraId="24C40449" w14:textId="77777777" w:rsidTr="56B5777B">
        <w:trPr>
          <w:cantSplit/>
        </w:trPr>
        <w:tc>
          <w:tcPr>
            <w:tcW w:w="2884" w:type="dxa"/>
          </w:tcPr>
          <w:p w14:paraId="20FC2734" w14:textId="77777777" w:rsidR="00DA3B07" w:rsidRPr="007E0B31" w:rsidRDefault="00DA3B07" w:rsidP="00DA3B07">
            <w:pPr>
              <w:pStyle w:val="Arial11Bold"/>
              <w:rPr>
                <w:rFonts w:cs="Arial"/>
              </w:rPr>
            </w:pPr>
            <w:r w:rsidRPr="007E0B31">
              <w:rPr>
                <w:rFonts w:cs="Arial"/>
              </w:rPr>
              <w:t>User Development</w:t>
            </w:r>
          </w:p>
        </w:tc>
        <w:tc>
          <w:tcPr>
            <w:tcW w:w="6634" w:type="dxa"/>
          </w:tcPr>
          <w:p w14:paraId="0478AE51" w14:textId="77777777" w:rsidR="00DA3B07" w:rsidRPr="007E0B31" w:rsidRDefault="00DA3B07" w:rsidP="00DA3B07">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DA3B07" w:rsidRPr="007E0B31" w14:paraId="3332ECCB" w14:textId="77777777" w:rsidTr="56B5777B">
        <w:trPr>
          <w:cantSplit/>
        </w:trPr>
        <w:tc>
          <w:tcPr>
            <w:tcW w:w="2884" w:type="dxa"/>
          </w:tcPr>
          <w:p w14:paraId="0EE53A77" w14:textId="02AE4348" w:rsidR="00DA3B07" w:rsidRPr="007E0B31" w:rsidRDefault="00DA3B07" w:rsidP="00DA3B07">
            <w:pPr>
              <w:pStyle w:val="Arial11Bold"/>
              <w:rPr>
                <w:rFonts w:cs="Arial"/>
              </w:rPr>
            </w:pPr>
            <w:bookmarkStart w:id="465" w:name="_DV_C51"/>
            <w:r w:rsidRPr="007E0B31">
              <w:rPr>
                <w:rFonts w:cs="Arial"/>
              </w:rPr>
              <w:lastRenderedPageBreak/>
              <w:t>User Self Certification of Compliance</w:t>
            </w:r>
            <w:bookmarkEnd w:id="465"/>
          </w:p>
        </w:tc>
        <w:tc>
          <w:tcPr>
            <w:tcW w:w="6634" w:type="dxa"/>
          </w:tcPr>
          <w:p w14:paraId="0B00A7D2" w14:textId="77777777" w:rsidR="00DA3B07" w:rsidRPr="007E0B31" w:rsidRDefault="00DA3B07" w:rsidP="00DA3B07">
            <w:pPr>
              <w:pStyle w:val="TableArial11"/>
              <w:rPr>
                <w:rFonts w:cs="Arial"/>
              </w:rPr>
            </w:pPr>
            <w:bookmarkStart w:id="466" w:name="_DV_C52"/>
            <w:r w:rsidRPr="007E0B31">
              <w:rPr>
                <w:rFonts w:cs="Arial"/>
              </w:rPr>
              <w:t>A certificate, in the form attached at CP.A.2</w:t>
            </w:r>
            <w:bookmarkStart w:id="467" w:name="_DV_C53"/>
            <w:bookmarkEnd w:id="466"/>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468" w:name="_DV_C56"/>
            <w:bookmarkEnd w:id="467"/>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468"/>
          </w:p>
        </w:tc>
      </w:tr>
      <w:tr w:rsidR="00DA3B07" w:rsidRPr="007E0B31" w14:paraId="1875D733" w14:textId="77777777" w:rsidTr="56B5777B">
        <w:trPr>
          <w:cantSplit/>
        </w:trPr>
        <w:tc>
          <w:tcPr>
            <w:tcW w:w="2884" w:type="dxa"/>
          </w:tcPr>
          <w:p w14:paraId="43B308DA" w14:textId="77777777" w:rsidR="00DA3B07" w:rsidRPr="007E0B31" w:rsidRDefault="00DA3B07" w:rsidP="00DA3B07">
            <w:pPr>
              <w:pStyle w:val="Arial11Bold"/>
              <w:rPr>
                <w:rFonts w:cs="Arial"/>
              </w:rPr>
            </w:pPr>
            <w:r w:rsidRPr="007E0B31">
              <w:rPr>
                <w:rFonts w:cs="Arial"/>
              </w:rPr>
              <w:t>User Site</w:t>
            </w:r>
          </w:p>
        </w:tc>
        <w:tc>
          <w:tcPr>
            <w:tcW w:w="6634" w:type="dxa"/>
          </w:tcPr>
          <w:p w14:paraId="0B24A90C" w14:textId="7ABB869F" w:rsidR="00DA3B07" w:rsidRPr="007E0B31" w:rsidRDefault="00DA3B07" w:rsidP="00DA3B07">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DA3B07" w:rsidRPr="007E0B31" w14:paraId="12D3AE6B" w14:textId="77777777" w:rsidTr="56B5777B">
        <w:trPr>
          <w:cantSplit/>
        </w:trPr>
        <w:tc>
          <w:tcPr>
            <w:tcW w:w="2884" w:type="dxa"/>
          </w:tcPr>
          <w:p w14:paraId="7BCD8EF3" w14:textId="77777777" w:rsidR="00DA3B07" w:rsidRPr="007E0B31" w:rsidRDefault="00DA3B07" w:rsidP="00DA3B07">
            <w:pPr>
              <w:pStyle w:val="Arial11Bold"/>
              <w:rPr>
                <w:rFonts w:cs="Arial"/>
              </w:rPr>
            </w:pPr>
            <w:r w:rsidRPr="007E0B31">
              <w:rPr>
                <w:rFonts w:cs="Arial"/>
              </w:rPr>
              <w:t>User System</w:t>
            </w:r>
          </w:p>
        </w:tc>
        <w:tc>
          <w:tcPr>
            <w:tcW w:w="6634" w:type="dxa"/>
          </w:tcPr>
          <w:p w14:paraId="17F1EECD" w14:textId="77777777" w:rsidR="00DA3B07" w:rsidRPr="007E0B31" w:rsidRDefault="00DA3B07" w:rsidP="00DA3B07">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DA3B07" w:rsidRPr="007E0B31" w:rsidRDefault="00DA3B07" w:rsidP="00DA3B07">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DA3B07" w:rsidRPr="007E0B31" w:rsidRDefault="00DA3B07" w:rsidP="00DA3B07">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DA3B07" w:rsidRPr="007E0B31" w:rsidRDefault="00DA3B07" w:rsidP="00DA3B07">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DA3B07" w:rsidRPr="007E0B31" w:rsidRDefault="00DA3B07" w:rsidP="00DA3B07">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DA3B07" w:rsidRPr="007E0B31" w:rsidRDefault="00DA3B07" w:rsidP="00DA3B07">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DA3B07" w:rsidRPr="007E0B31" w:rsidRDefault="00DA3B07" w:rsidP="00DA3B07">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DA3B07" w:rsidRPr="007E0B31" w:rsidRDefault="00DA3B07" w:rsidP="00DA3B07">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DA3B07" w:rsidRPr="007E0B31" w14:paraId="2DEDB843" w14:textId="77777777" w:rsidTr="56B5777B">
        <w:trPr>
          <w:cantSplit/>
        </w:trPr>
        <w:tc>
          <w:tcPr>
            <w:tcW w:w="2884" w:type="dxa"/>
          </w:tcPr>
          <w:p w14:paraId="5DD6FE55" w14:textId="77777777" w:rsidR="00DA3B07" w:rsidRPr="007E0B31" w:rsidRDefault="00DA3B07" w:rsidP="00DA3B07">
            <w:pPr>
              <w:pStyle w:val="Arial11Bold"/>
              <w:rPr>
                <w:rFonts w:cs="Arial"/>
              </w:rPr>
            </w:pPr>
            <w:r w:rsidRPr="007E0B31">
              <w:rPr>
                <w:rFonts w:cs="Arial"/>
              </w:rPr>
              <w:t>User System Entry Point</w:t>
            </w:r>
          </w:p>
        </w:tc>
        <w:tc>
          <w:tcPr>
            <w:tcW w:w="6634" w:type="dxa"/>
          </w:tcPr>
          <w:p w14:paraId="6382FA56" w14:textId="266D53CF" w:rsidR="00DA3B07" w:rsidRDefault="00DA3B07" w:rsidP="00DA3B07">
            <w:pPr>
              <w:pStyle w:val="TableArial11"/>
              <w:rPr>
                <w:rFonts w:cs="Arial"/>
              </w:rPr>
            </w:pPr>
            <w:r w:rsidRPr="007E0B31">
              <w:rPr>
                <w:rFonts w:cs="Arial"/>
              </w:rPr>
              <w:t>A point at which</w:t>
            </w:r>
            <w:r>
              <w:rPr>
                <w:rFonts w:cs="Arial"/>
              </w:rPr>
              <w:t>;</w:t>
            </w:r>
          </w:p>
          <w:p w14:paraId="08877A38" w14:textId="4B34FA20" w:rsidR="00DA3B07" w:rsidRDefault="00DA3B07" w:rsidP="00DA3B07">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DA3B07" w:rsidRDefault="00DA3B07" w:rsidP="00DA3B07">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DA3B07" w:rsidRDefault="00DA3B07" w:rsidP="00DA3B07">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DA3B07" w:rsidRDefault="00DA3B07" w:rsidP="00DA3B07">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DA3B07" w:rsidRDefault="00DA3B07" w:rsidP="00DA3B07">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DA3B07" w:rsidRDefault="00DA3B07" w:rsidP="00DA3B07">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DA3B07" w:rsidRDefault="00DA3B07" w:rsidP="00DA3B07">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DA3B07" w:rsidRDefault="00DA3B07" w:rsidP="00DA3B07">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DA3B07" w:rsidRPr="002A73E9" w:rsidRDefault="00DA3B07" w:rsidP="00DA3B07">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DA3B07" w:rsidRPr="007E0B31" w14:paraId="71382D54" w14:textId="77777777" w:rsidTr="56B5777B">
        <w:trPr>
          <w:cantSplit/>
        </w:trPr>
        <w:tc>
          <w:tcPr>
            <w:tcW w:w="2884" w:type="dxa"/>
          </w:tcPr>
          <w:p w14:paraId="648F4727" w14:textId="0C0E36FB" w:rsidR="00DA3B07" w:rsidRPr="003A2637" w:rsidRDefault="00DA3B07" w:rsidP="00DA3B07">
            <w:pPr>
              <w:pStyle w:val="Arial11Bold"/>
            </w:pPr>
            <w:r w:rsidRPr="003A2637">
              <w:t>Virtual Lead Party</w:t>
            </w:r>
          </w:p>
        </w:tc>
        <w:tc>
          <w:tcPr>
            <w:tcW w:w="6634" w:type="dxa"/>
          </w:tcPr>
          <w:p w14:paraId="67A99EA6" w14:textId="583435A8" w:rsidR="00DA3B07" w:rsidRPr="003A2637" w:rsidRDefault="00DA3B07" w:rsidP="00DA3B07">
            <w:pPr>
              <w:pStyle w:val="TableArial11"/>
            </w:pPr>
            <w:r w:rsidRPr="003A2637">
              <w:t xml:space="preserve">As defined in the </w:t>
            </w:r>
            <w:r w:rsidRPr="003A2637">
              <w:rPr>
                <w:b/>
              </w:rPr>
              <w:t>BSC</w:t>
            </w:r>
            <w:r w:rsidRPr="003A2637">
              <w:t>.</w:t>
            </w:r>
          </w:p>
        </w:tc>
      </w:tr>
      <w:tr w:rsidR="00DA3B07" w:rsidRPr="00C45ED9" w14:paraId="2DBF5F7B" w14:textId="77777777" w:rsidTr="56B5777B">
        <w:trPr>
          <w:cantSplit/>
        </w:trPr>
        <w:tc>
          <w:tcPr>
            <w:tcW w:w="2884" w:type="dxa"/>
          </w:tcPr>
          <w:p w14:paraId="70F12CA8" w14:textId="3CBA11F6" w:rsidR="00DA3B07" w:rsidRPr="00C45ED9" w:rsidRDefault="00DA3B07" w:rsidP="00DA3B07">
            <w:pPr>
              <w:pStyle w:val="Arial11Bold"/>
              <w:rPr>
                <w:rFonts w:cs="Arial"/>
              </w:rPr>
            </w:pPr>
            <w:r w:rsidRPr="002510FF">
              <w:rPr>
                <w:rFonts w:cs="Arial"/>
              </w:rPr>
              <w:lastRenderedPageBreak/>
              <w:t>Voltage Jump Reactive Power</w:t>
            </w:r>
          </w:p>
        </w:tc>
        <w:tc>
          <w:tcPr>
            <w:tcW w:w="6634" w:type="dxa"/>
          </w:tcPr>
          <w:p w14:paraId="494FF092" w14:textId="77777777" w:rsidR="00DA3B07" w:rsidRPr="002510FF" w:rsidRDefault="00DA3B07" w:rsidP="00DA3B07">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DA3B07" w:rsidRPr="002510FF" w:rsidRDefault="00DA3B07" w:rsidP="00DA3B07">
            <w:pPr>
              <w:pStyle w:val="Default"/>
              <w:jc w:val="both"/>
              <w:rPr>
                <w:color w:val="auto"/>
                <w:sz w:val="20"/>
                <w:szCs w:val="20"/>
              </w:rPr>
            </w:pPr>
          </w:p>
          <w:p w14:paraId="6F4B105B" w14:textId="40F71B72" w:rsidR="00DA3B07" w:rsidRPr="00C45ED9" w:rsidRDefault="00DA3B07" w:rsidP="00DA3B07">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DA3B07" w:rsidRPr="007E0B31" w14:paraId="28BB7E6E" w14:textId="77777777" w:rsidTr="56B5777B">
        <w:trPr>
          <w:cantSplit/>
        </w:trPr>
        <w:tc>
          <w:tcPr>
            <w:tcW w:w="2884" w:type="dxa"/>
          </w:tcPr>
          <w:p w14:paraId="13C29FC9" w14:textId="77777777" w:rsidR="00DA3B07" w:rsidRPr="007E0B31" w:rsidRDefault="00DA3B07" w:rsidP="00DA3B07">
            <w:pPr>
              <w:pStyle w:val="Arial11Bold"/>
              <w:rPr>
                <w:rFonts w:cs="Arial"/>
              </w:rPr>
            </w:pPr>
            <w:r w:rsidRPr="007E0B31">
              <w:rPr>
                <w:rFonts w:cs="Arial"/>
              </w:rPr>
              <w:t>Water Time Constant</w:t>
            </w:r>
          </w:p>
        </w:tc>
        <w:tc>
          <w:tcPr>
            <w:tcW w:w="6634" w:type="dxa"/>
          </w:tcPr>
          <w:p w14:paraId="2C789366" w14:textId="77777777" w:rsidR="00DA3B07" w:rsidRPr="007E0B31" w:rsidRDefault="00DA3B07" w:rsidP="00DA3B07">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DA3B07" w:rsidRPr="007E0B31" w14:paraId="31BC10BF" w14:textId="77777777" w:rsidTr="00771070">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469" w:author="Stuart McLarnon (NESO)" w:date="2025-06-11T15:44:00Z" w16du:dateUtc="2025-06-11T14:44: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470" w:author="Creighton, Alan (Northern Powergrid)" w:date="2024-09-19T18:09:00Z"/>
          <w:trPrChange w:id="471" w:author="Stuart McLarnon (NESO)" w:date="2025-06-11T15:44:00Z" w16du:dateUtc="2025-06-11T14:44:00Z">
            <w:trPr>
              <w:gridAfter w:val="0"/>
              <w:wAfter w:w="610" w:type="dxa"/>
              <w:cantSplit/>
            </w:trPr>
          </w:trPrChange>
        </w:trPr>
        <w:tc>
          <w:tcPr>
            <w:tcW w:w="2884" w:type="dxa"/>
            <w:tcBorders>
              <w:top w:val="single" w:sz="4" w:space="0" w:color="auto"/>
              <w:left w:val="single" w:sz="4" w:space="0" w:color="auto"/>
              <w:bottom w:val="single" w:sz="4" w:space="0" w:color="auto"/>
              <w:right w:val="single" w:sz="4" w:space="0" w:color="auto"/>
            </w:tcBorders>
            <w:tcPrChange w:id="472" w:author="Stuart McLarnon (NESO)" w:date="2025-06-11T15:44:00Z" w16du:dateUtc="2025-06-11T14:44:00Z">
              <w:tcPr>
                <w:tcW w:w="2884" w:type="dxa"/>
                <w:gridSpan w:val="5"/>
              </w:tcPr>
            </w:tcPrChange>
          </w:tcPr>
          <w:p w14:paraId="4DEB739E" w14:textId="629E67B3" w:rsidR="00DA3B07" w:rsidRPr="007E0B31" w:rsidRDefault="00DA3B07" w:rsidP="00DA3B07">
            <w:pPr>
              <w:pStyle w:val="Arial11Bold"/>
              <w:rPr>
                <w:ins w:id="473" w:author="Creighton, Alan (Northern Powergrid)" w:date="2024-09-19T18:09:00Z"/>
                <w:rFonts w:cs="Arial"/>
              </w:rPr>
            </w:pPr>
            <w:ins w:id="474" w:author="Creighton, Alan (Northern Powergrid)" w:date="2024-09-19T18:09:00Z">
              <w:r>
                <w:rPr>
                  <w:rFonts w:cs="Arial"/>
                </w:rPr>
                <w:t xml:space="preserve">Weather Corrected </w:t>
              </w:r>
            </w:ins>
          </w:p>
        </w:tc>
        <w:tc>
          <w:tcPr>
            <w:tcW w:w="6634" w:type="dxa"/>
            <w:tcBorders>
              <w:top w:val="single" w:sz="4" w:space="0" w:color="auto"/>
              <w:left w:val="single" w:sz="4" w:space="0" w:color="auto"/>
              <w:bottom w:val="single" w:sz="4" w:space="0" w:color="auto"/>
              <w:right w:val="single" w:sz="4" w:space="0" w:color="auto"/>
            </w:tcBorders>
            <w:tcPrChange w:id="475" w:author="Stuart McLarnon (NESO)" w:date="2025-06-11T15:44:00Z" w16du:dateUtc="2025-06-11T14:44:00Z">
              <w:tcPr>
                <w:tcW w:w="6634" w:type="dxa"/>
              </w:tcPr>
            </w:tcPrChange>
          </w:tcPr>
          <w:p w14:paraId="5CBF4B64" w14:textId="69F5530B" w:rsidR="00DA3B07" w:rsidRPr="007E0B31" w:rsidRDefault="00DA3B07" w:rsidP="00DA3B07">
            <w:pPr>
              <w:pStyle w:val="TableArial11"/>
              <w:rPr>
                <w:ins w:id="476" w:author="Creighton, Alan (Northern Powergrid)" w:date="2024-09-19T18:09:00Z"/>
                <w:rFonts w:cs="Arial"/>
              </w:rPr>
            </w:pPr>
            <w:ins w:id="477" w:author="Creighton, Alan (Northern Powergrid)" w:date="2024-09-19T18:11:00Z">
              <w:r w:rsidRPr="0091492A">
                <w:rPr>
                  <w:rFonts w:cs="Arial"/>
                </w:rPr>
                <w:t xml:space="preserve">The </w:t>
              </w:r>
              <w:r>
                <w:rPr>
                  <w:rFonts w:cs="Arial"/>
                </w:rPr>
                <w:t>normalis</w:t>
              </w:r>
            </w:ins>
            <w:ins w:id="478" w:author="Stuart McLarnon (NESO)" w:date="2025-02-28T10:59:00Z" w16du:dateUtc="2025-02-28T10:59:00Z">
              <w:r>
                <w:rPr>
                  <w:rFonts w:cs="Arial"/>
                </w:rPr>
                <w:t>ed</w:t>
              </w:r>
            </w:ins>
            <w:ins w:id="479" w:author="Creighton, Alan (Northern Powergrid)" w:date="2024-09-19T18:11:00Z">
              <w:del w:id="480" w:author="Stuart McLarnon (NESO)" w:date="2025-02-28T10:59:00Z" w16du:dateUtc="2025-02-28T10:59:00Z">
                <w:r w:rsidDel="00A83D1B">
                  <w:rPr>
                    <w:rFonts w:cs="Arial"/>
                  </w:rPr>
                  <w:delText>ation of</w:delText>
                </w:r>
              </w:del>
              <w:r w:rsidRPr="0091492A">
                <w:rPr>
                  <w:rFonts w:cs="Arial"/>
                </w:rPr>
                <w:t xml:space="preserve"> outturn </w:t>
              </w:r>
              <w:r w:rsidRPr="0091492A">
                <w:rPr>
                  <w:rFonts w:cs="Arial"/>
                  <w:b/>
                  <w:bCs/>
                </w:rPr>
                <w:t>Demand</w:t>
              </w:r>
              <w:r>
                <w:rPr>
                  <w:rFonts w:cs="Arial"/>
                </w:rPr>
                <w:t xml:space="preserve"> </w:t>
              </w:r>
              <w:r w:rsidRPr="0091492A">
                <w:rPr>
                  <w:rFonts w:cs="Arial"/>
                </w:rPr>
                <w:t xml:space="preserve">figures </w:t>
              </w:r>
              <w:del w:id="481" w:author="Stuart McLarnon (NESO)" w:date="2025-02-28T10:59:00Z" w16du:dateUtc="2025-02-28T10:59:00Z">
                <w:r w:rsidRPr="0091492A" w:rsidDel="000109C4">
                  <w:rPr>
                    <w:rFonts w:cs="Arial"/>
                  </w:rPr>
                  <w:delText>to</w:delText>
                </w:r>
              </w:del>
            </w:ins>
            <w:ins w:id="482" w:author="Stuart McLarnon (NESO)" w:date="2025-02-28T10:59:00Z" w16du:dateUtc="2025-02-28T10:59:00Z">
              <w:r>
                <w:rPr>
                  <w:rFonts w:cs="Arial"/>
                </w:rPr>
                <w:t>based on</w:t>
              </w:r>
            </w:ins>
            <w:ins w:id="483" w:author="Creighton, Alan (Northern Powergrid)" w:date="2024-09-19T18:11:00Z">
              <w:r w:rsidRPr="0091492A">
                <w:rPr>
                  <w:rFonts w:cs="Arial"/>
                </w:rPr>
                <w:t xml:space="preserve"> </w:t>
              </w:r>
              <w:r w:rsidRPr="0091492A">
                <w:rPr>
                  <w:rFonts w:cs="Arial"/>
                  <w:b/>
                  <w:bCs/>
                </w:rPr>
                <w:t>Annual ACS Conditions</w:t>
              </w:r>
              <w:r w:rsidRPr="0091492A">
                <w:rPr>
                  <w:rFonts w:cs="Arial"/>
                </w:rPr>
                <w:t xml:space="preserve"> for </w:t>
              </w:r>
            </w:ins>
            <w:ins w:id="484" w:author="Creighton, Alan (Northern Powergrid)" w:date="2024-09-19T18:12:00Z">
              <w:r>
                <w:rPr>
                  <w:rFonts w:cs="Arial"/>
                </w:rPr>
                <w:t xml:space="preserve">dates and </w:t>
              </w:r>
            </w:ins>
            <w:ins w:id="485" w:author="Creighton, Alan (Northern Powergrid)" w:date="2024-09-19T18:11:00Z">
              <w:r w:rsidRPr="0091492A">
                <w:rPr>
                  <w:rFonts w:cs="Arial"/>
                </w:rPr>
                <w:t xml:space="preserve">times that occur during calendar week 44 through to calendar week 12 (inclusive) or </w:t>
              </w:r>
              <w:r w:rsidRPr="0091492A">
                <w:rPr>
                  <w:rFonts w:cs="Arial"/>
                  <w:b/>
                  <w:bCs/>
                </w:rPr>
                <w:t>Average Conditions</w:t>
              </w:r>
              <w:r w:rsidRPr="0091492A">
                <w:rPr>
                  <w:rFonts w:cs="Arial"/>
                </w:rPr>
                <w:t xml:space="preserve"> for </w:t>
              </w:r>
            </w:ins>
            <w:ins w:id="486" w:author="Creighton, Alan (Northern Powergrid)" w:date="2024-09-19T18:12:00Z">
              <w:r>
                <w:rPr>
                  <w:rFonts w:cs="Arial"/>
                </w:rPr>
                <w:t>dates and times that occur between c</w:t>
              </w:r>
            </w:ins>
            <w:ins w:id="487" w:author="Creighton, Alan (Northern Powergrid)" w:date="2024-09-19T18:11:00Z">
              <w:r w:rsidRPr="0091492A">
                <w:rPr>
                  <w:rFonts w:cs="Arial"/>
                </w:rPr>
                <w:t xml:space="preserve">alendar weeks 13 to calendar week 43 (inclusive) </w:t>
              </w:r>
            </w:ins>
            <w:ins w:id="488" w:author="Creighton, Alan (Northern Powergrid)" w:date="2024-09-19T18:12:00Z">
              <w:r>
                <w:rPr>
                  <w:rFonts w:cs="Arial"/>
                </w:rPr>
                <w:t>which</w:t>
              </w:r>
            </w:ins>
            <w:ins w:id="489" w:author="Creighton, Alan (Northern Powergrid)" w:date="2024-09-19T18:13:00Z">
              <w:r>
                <w:rPr>
                  <w:rFonts w:cs="Arial"/>
                </w:rPr>
                <w:t xml:space="preserve"> </w:t>
              </w:r>
            </w:ins>
            <w:ins w:id="490" w:author="Creighton, Alan (Northern Powergrid)" w:date="2024-09-19T18:11:00Z">
              <w:r w:rsidRPr="0091492A">
                <w:rPr>
                  <w:rFonts w:cs="Arial"/>
                </w:rPr>
                <w:t xml:space="preserve">shall be </w:t>
              </w:r>
              <w:del w:id="491" w:author="Stuart McLarnon (NESO)" w:date="2025-02-28T11:00:00Z" w16du:dateUtc="2025-02-28T11:00:00Z">
                <w:r w:rsidRPr="0091492A" w:rsidDel="00373F4C">
                  <w:rPr>
                    <w:rFonts w:cs="Arial"/>
                  </w:rPr>
                  <w:delText>performed</w:delText>
                </w:r>
              </w:del>
            </w:ins>
            <w:ins w:id="492" w:author="Stuart McLarnon (NESO)" w:date="2025-02-28T11:00:00Z" w16du:dateUtc="2025-02-28T11:00:00Z">
              <w:r>
                <w:rPr>
                  <w:rFonts w:cs="Arial"/>
                </w:rPr>
                <w:t>established</w:t>
              </w:r>
            </w:ins>
            <w:ins w:id="493" w:author="Creighton, Alan (Northern Powergrid)" w:date="2024-09-19T18:11:00Z">
              <w:r w:rsidRPr="0091492A">
                <w:rPr>
                  <w:rFonts w:cs="Arial"/>
                </w:rPr>
                <w:t xml:space="preserve"> by the relevant </w:t>
              </w:r>
              <w:del w:id="494" w:author="Stuart McLarnon (NESO)" w:date="2025-02-28T11:00:00Z" w16du:dateUtc="2025-02-28T11:00:00Z">
                <w:r w:rsidRPr="0091492A" w:rsidDel="0095076A">
                  <w:rPr>
                    <w:rFonts w:cs="Arial"/>
                    <w:b/>
                    <w:bCs/>
                  </w:rPr>
                  <w:delText>User</w:delText>
                </w:r>
              </w:del>
            </w:ins>
            <w:ins w:id="495" w:author="Stuart McLarnon (NESO)" w:date="2025-02-28T11:00:00Z" w16du:dateUtc="2025-02-28T11:00:00Z">
              <w:r>
                <w:rPr>
                  <w:rFonts w:cs="Arial"/>
                  <w:b/>
                  <w:bCs/>
                </w:rPr>
                <w:t>Network Operator</w:t>
              </w:r>
            </w:ins>
            <w:ins w:id="496" w:author="Creighton, Alan (Northern Powergrid)" w:date="2024-09-19T18:11:00Z">
              <w:r w:rsidRPr="0091492A">
                <w:rPr>
                  <w:rFonts w:cs="Arial"/>
                </w:rPr>
                <w:t xml:space="preserve"> on a best endeavours basis.</w:t>
              </w:r>
            </w:ins>
          </w:p>
        </w:tc>
      </w:tr>
      <w:tr w:rsidR="00DA3B07" w:rsidRPr="007E0B31" w14:paraId="10B4E60E" w14:textId="77777777" w:rsidTr="56B5777B">
        <w:trPr>
          <w:cantSplit/>
        </w:trPr>
        <w:tc>
          <w:tcPr>
            <w:tcW w:w="2884" w:type="dxa"/>
          </w:tcPr>
          <w:p w14:paraId="3BEE1BA7" w14:textId="77777777" w:rsidR="00DA3B07" w:rsidRPr="007E0B31" w:rsidRDefault="00DA3B07" w:rsidP="00DA3B07">
            <w:pPr>
              <w:pStyle w:val="Arial11Bold"/>
              <w:rPr>
                <w:rFonts w:cs="Arial"/>
              </w:rPr>
            </w:pPr>
            <w:r w:rsidRPr="007E0B31">
              <w:rPr>
                <w:rFonts w:cs="Arial"/>
              </w:rPr>
              <w:t>Website</w:t>
            </w:r>
          </w:p>
        </w:tc>
        <w:tc>
          <w:tcPr>
            <w:tcW w:w="6634" w:type="dxa"/>
          </w:tcPr>
          <w:p w14:paraId="38A79967" w14:textId="68B9F503" w:rsidR="00DA3B07" w:rsidRPr="007E0B31" w:rsidRDefault="00DA3B07" w:rsidP="00DA3B07">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DA3B07" w:rsidRPr="007E0B31" w14:paraId="16BFB7FB" w14:textId="77777777" w:rsidTr="56B5777B">
        <w:trPr>
          <w:cantSplit/>
        </w:trPr>
        <w:tc>
          <w:tcPr>
            <w:tcW w:w="2884" w:type="dxa"/>
          </w:tcPr>
          <w:p w14:paraId="06EA4E34" w14:textId="77777777" w:rsidR="00DA3B07" w:rsidRPr="007E0B31" w:rsidRDefault="00DA3B07" w:rsidP="00DA3B07">
            <w:pPr>
              <w:pStyle w:val="Arial11Bold"/>
              <w:rPr>
                <w:rFonts w:cs="Arial"/>
              </w:rPr>
            </w:pPr>
            <w:r w:rsidRPr="007E0B31">
              <w:rPr>
                <w:rFonts w:cs="Arial"/>
              </w:rPr>
              <w:t>Weekly ACS Conditions</w:t>
            </w:r>
          </w:p>
        </w:tc>
        <w:tc>
          <w:tcPr>
            <w:tcW w:w="6634" w:type="dxa"/>
          </w:tcPr>
          <w:p w14:paraId="65C6CD52" w14:textId="77777777" w:rsidR="00DA3B07" w:rsidRPr="007E0B31" w:rsidRDefault="00DA3B07" w:rsidP="00DA3B07">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DA3B07" w:rsidRPr="007E0B31" w14:paraId="52CA6CC1" w14:textId="77777777" w:rsidTr="56B5777B">
        <w:trPr>
          <w:cantSplit/>
        </w:trPr>
        <w:tc>
          <w:tcPr>
            <w:tcW w:w="2884" w:type="dxa"/>
          </w:tcPr>
          <w:p w14:paraId="5401CEF5" w14:textId="77777777" w:rsidR="00DA3B07" w:rsidRPr="007E0B31" w:rsidRDefault="00DA3B07" w:rsidP="00DA3B07">
            <w:pPr>
              <w:pStyle w:val="Arial11Bold"/>
              <w:rPr>
                <w:rFonts w:cs="Arial"/>
              </w:rPr>
            </w:pPr>
            <w:r w:rsidRPr="007E0B31">
              <w:rPr>
                <w:rFonts w:cs="Arial"/>
              </w:rPr>
              <w:t>WG Consultation Alternative Request</w:t>
            </w:r>
          </w:p>
        </w:tc>
        <w:tc>
          <w:tcPr>
            <w:tcW w:w="6634" w:type="dxa"/>
          </w:tcPr>
          <w:p w14:paraId="646D5E60" w14:textId="0ED4CB18" w:rsidR="00DA3B07" w:rsidRPr="007E0B31" w:rsidRDefault="00DA3B07" w:rsidP="00DA3B07">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DA3B07" w:rsidRPr="007E0B31" w14:paraId="77D7428B" w14:textId="77777777" w:rsidTr="56B5777B">
        <w:trPr>
          <w:cantSplit/>
        </w:trPr>
        <w:tc>
          <w:tcPr>
            <w:tcW w:w="2884" w:type="dxa"/>
          </w:tcPr>
          <w:p w14:paraId="3ABB06D3" w14:textId="77777777" w:rsidR="00DA3B07" w:rsidRPr="007E0B31" w:rsidRDefault="00DA3B07" w:rsidP="00DA3B07">
            <w:pPr>
              <w:pStyle w:val="Arial11Bold"/>
              <w:rPr>
                <w:rFonts w:cs="Arial"/>
              </w:rPr>
            </w:pPr>
            <w:r w:rsidRPr="007E0B31">
              <w:rPr>
                <w:rFonts w:cs="Arial"/>
              </w:rPr>
              <w:t>Workgroup</w:t>
            </w:r>
          </w:p>
        </w:tc>
        <w:tc>
          <w:tcPr>
            <w:tcW w:w="6634" w:type="dxa"/>
          </w:tcPr>
          <w:p w14:paraId="3C071C58" w14:textId="3E96F164" w:rsidR="00DA3B07" w:rsidRPr="007E0B31" w:rsidRDefault="00DA3B07" w:rsidP="00DA3B07">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DA3B07" w:rsidRPr="007E0B31" w14:paraId="0DB5431E" w14:textId="77777777" w:rsidTr="56B5777B">
        <w:trPr>
          <w:cantSplit/>
        </w:trPr>
        <w:tc>
          <w:tcPr>
            <w:tcW w:w="2884" w:type="dxa"/>
          </w:tcPr>
          <w:p w14:paraId="1820C1E3" w14:textId="77777777" w:rsidR="00DA3B07" w:rsidRPr="007E0B31" w:rsidRDefault="00DA3B07" w:rsidP="00DA3B07">
            <w:pPr>
              <w:pStyle w:val="Arial11Bold"/>
              <w:rPr>
                <w:rFonts w:cs="Arial"/>
              </w:rPr>
            </w:pPr>
            <w:r w:rsidRPr="007E0B31">
              <w:rPr>
                <w:rFonts w:cs="Arial"/>
              </w:rPr>
              <w:t>Workgroup Consultation</w:t>
            </w:r>
          </w:p>
        </w:tc>
        <w:tc>
          <w:tcPr>
            <w:tcW w:w="6634" w:type="dxa"/>
          </w:tcPr>
          <w:p w14:paraId="3BBAF0D1" w14:textId="4A8FF3F0" w:rsidR="00DA3B07" w:rsidRPr="007E0B31" w:rsidRDefault="00DA3B07" w:rsidP="00DA3B07">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DA3B07" w:rsidRPr="007E0B31" w14:paraId="5FE213B7" w14:textId="77777777" w:rsidTr="56B5777B">
        <w:trPr>
          <w:cantSplit/>
        </w:trPr>
        <w:tc>
          <w:tcPr>
            <w:tcW w:w="2884" w:type="dxa"/>
          </w:tcPr>
          <w:p w14:paraId="7DDC8A6B" w14:textId="77777777" w:rsidR="00DA3B07" w:rsidRPr="007E0B31" w:rsidRDefault="00DA3B07" w:rsidP="00DA3B07">
            <w:pPr>
              <w:pStyle w:val="Arial11Bold"/>
              <w:rPr>
                <w:rFonts w:cs="Arial"/>
              </w:rPr>
            </w:pPr>
            <w:r w:rsidRPr="007E0B31">
              <w:rPr>
                <w:rFonts w:cs="Arial"/>
              </w:rPr>
              <w:t>Workgroup Alternative Grid Code Modification</w:t>
            </w:r>
          </w:p>
        </w:tc>
        <w:tc>
          <w:tcPr>
            <w:tcW w:w="6634" w:type="dxa"/>
          </w:tcPr>
          <w:p w14:paraId="10B737BD" w14:textId="58EA8ECE" w:rsidR="00DA3B07" w:rsidRPr="007E0B31" w:rsidRDefault="00DA3B07" w:rsidP="00DA3B07">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DA3B07" w:rsidRPr="007E0B31" w14:paraId="0C414BA6" w14:textId="77777777" w:rsidTr="56B5777B">
        <w:trPr>
          <w:cantSplit/>
        </w:trPr>
        <w:tc>
          <w:tcPr>
            <w:tcW w:w="2884" w:type="dxa"/>
          </w:tcPr>
          <w:p w14:paraId="7F1B4D4F" w14:textId="77777777" w:rsidR="00DA3B07" w:rsidRPr="007E0B31" w:rsidRDefault="00DA3B07" w:rsidP="00DA3B07">
            <w:pPr>
              <w:pStyle w:val="Arial11Bold"/>
              <w:rPr>
                <w:rFonts w:cs="Arial"/>
              </w:rPr>
            </w:pPr>
            <w:r w:rsidRPr="007E0B31">
              <w:rPr>
                <w:rFonts w:cs="Arial"/>
              </w:rPr>
              <w:lastRenderedPageBreak/>
              <w:t>Zonal System Security Requirements</w:t>
            </w:r>
          </w:p>
        </w:tc>
        <w:tc>
          <w:tcPr>
            <w:tcW w:w="6634" w:type="dxa"/>
          </w:tcPr>
          <w:p w14:paraId="5571DD3D" w14:textId="77777777" w:rsidR="00DA3B07" w:rsidRPr="007E0B31" w:rsidRDefault="00DA3B07" w:rsidP="00DA3B07">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lastRenderedPageBreak/>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959B969"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9C5A82">
        <w:rPr>
          <w:b/>
        </w:rPr>
        <w:t xml:space="preserve">Assimilated </w:t>
      </w:r>
      <w:r w:rsidR="00762DBA" w:rsidRPr="00762DBA">
        <w:rPr>
          <w:b/>
        </w:rPr>
        <w:t xml:space="preserve">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643BD3F4" w:rsidR="00693DE7" w:rsidRPr="00693DE7" w:rsidRDefault="00693DE7" w:rsidP="00791ED2">
      <w:pPr>
        <w:pStyle w:val="Level2Text"/>
        <w:jc w:val="both"/>
        <w:rPr>
          <w:rFonts w:cs="Arial"/>
        </w:rPr>
      </w:pPr>
      <w:bookmarkStart w:id="497"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009C5A82">
        <w:rPr>
          <w:b/>
        </w:rPr>
        <w:t>Assimilated</w:t>
      </w:r>
      <w:r w:rsidRPr="00693DE7">
        <w:rPr>
          <w:b/>
        </w:rPr>
        <w:t xml:space="preserve"> Law</w:t>
      </w:r>
      <w:r w:rsidRPr="00693DE7">
        <w:t>, as such regulation may be amended.</w:t>
      </w:r>
      <w:bookmarkEnd w:id="497"/>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even" r:id="rId11"/>
      <w:headerReference w:type="default" r:id="rId12"/>
      <w:footerReference w:type="even" r:id="rId13"/>
      <w:footerReference w:type="default" r:id="rId14"/>
      <w:headerReference w:type="first" r:id="rId15"/>
      <w:footerReference w:type="first" r:id="rId16"/>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ABA57" w14:textId="77777777" w:rsidR="00254042" w:rsidRDefault="00254042" w:rsidP="008F1F3E">
      <w:pPr>
        <w:pStyle w:val="Header"/>
      </w:pPr>
      <w:r>
        <w:separator/>
      </w:r>
    </w:p>
  </w:endnote>
  <w:endnote w:type="continuationSeparator" w:id="0">
    <w:p w14:paraId="26789EFA" w14:textId="77777777" w:rsidR="00254042" w:rsidRDefault="00254042" w:rsidP="008F1F3E">
      <w:pPr>
        <w:pStyle w:val="Header"/>
      </w:pPr>
      <w:r>
        <w:continuationSeparator/>
      </w:r>
    </w:p>
  </w:endnote>
  <w:endnote w:type="continuationNotice" w:id="1">
    <w:p w14:paraId="17AA22F1" w14:textId="77777777" w:rsidR="00254042" w:rsidRDefault="002540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55545" w14:textId="77777777" w:rsidR="00933EA0" w:rsidRDefault="00933E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388EBFED"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3C65F1">
      <w:rPr>
        <w:rStyle w:val="PageNumber"/>
        <w:sz w:val="16"/>
        <w:szCs w:val="16"/>
      </w:rPr>
      <w:t>31</w:t>
    </w:r>
    <w:r>
      <w:rPr>
        <w:rStyle w:val="PageNumber"/>
        <w:sz w:val="16"/>
        <w:szCs w:val="16"/>
      </w:rPr>
      <w:tab/>
      <w:t>GD</w:t>
    </w:r>
    <w:r w:rsidRPr="002B5019">
      <w:rPr>
        <w:rStyle w:val="PageNumber"/>
        <w:sz w:val="16"/>
        <w:szCs w:val="16"/>
      </w:rPr>
      <w:tab/>
    </w:r>
    <w:r w:rsidR="003C65F1">
      <w:rPr>
        <w:sz w:val="16"/>
        <w:szCs w:val="16"/>
      </w:rPr>
      <w:t>08 April</w:t>
    </w:r>
    <w:r w:rsidR="00EF3BC0">
      <w:rPr>
        <w:sz w:val="16"/>
        <w:szCs w:val="16"/>
      </w:rPr>
      <w:t xml:space="preserve"> 202</w:t>
    </w:r>
    <w:r w:rsidR="003C65F1">
      <w:rPr>
        <w:sz w:val="16"/>
        <w:szCs w:val="16"/>
      </w:rPr>
      <w:t>5</w:t>
    </w:r>
  </w:p>
  <w:p w14:paraId="60524C2E" w14:textId="139707CE"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F612F0">
      <w:rPr>
        <w:rStyle w:val="PageNumber"/>
        <w:sz w:val="16"/>
        <w:szCs w:val="16"/>
      </w:rPr>
      <w:t>5</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9F45D" w14:textId="77777777" w:rsidR="00933EA0" w:rsidRDefault="00933E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F0D4D3" w14:textId="77777777" w:rsidR="00254042" w:rsidRDefault="00254042" w:rsidP="008F1F3E">
      <w:pPr>
        <w:pStyle w:val="Header"/>
      </w:pPr>
      <w:r>
        <w:separator/>
      </w:r>
    </w:p>
  </w:footnote>
  <w:footnote w:type="continuationSeparator" w:id="0">
    <w:p w14:paraId="04698BAA" w14:textId="77777777" w:rsidR="00254042" w:rsidRDefault="00254042" w:rsidP="008F1F3E">
      <w:pPr>
        <w:pStyle w:val="Header"/>
      </w:pPr>
      <w:r>
        <w:continuationSeparator/>
      </w:r>
    </w:p>
  </w:footnote>
  <w:footnote w:type="continuationNotice" w:id="1">
    <w:p w14:paraId="378D0916" w14:textId="77777777" w:rsidR="00254042" w:rsidRDefault="002540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CC0B0" w14:textId="77777777" w:rsidR="00933EA0" w:rsidRDefault="00933E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D28C8" w14:textId="77777777" w:rsidR="00933EA0" w:rsidRDefault="00933E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D40A42"/>
    <w:multiLevelType w:val="hybridMultilevel"/>
    <w:tmpl w:val="F4A4C9E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4"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6"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8"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10"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5" w15:restartNumberingAfterBreak="0">
    <w:nsid w:val="32094C44"/>
    <w:multiLevelType w:val="hybridMultilevel"/>
    <w:tmpl w:val="27069302"/>
    <w:lvl w:ilvl="0" w:tplc="92F653B2">
      <w:start w:val="1"/>
      <w:numFmt w:val="decimal"/>
      <w:lvlText w:val="%1.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8"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9"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4"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5"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6"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31680877">
    <w:abstractNumId w:val="9"/>
  </w:num>
  <w:num w:numId="2" w16cid:durableId="1038241931">
    <w:abstractNumId w:val="7"/>
  </w:num>
  <w:num w:numId="3" w16cid:durableId="229848681">
    <w:abstractNumId w:val="17"/>
  </w:num>
  <w:num w:numId="4" w16cid:durableId="976299903">
    <w:abstractNumId w:val="5"/>
  </w:num>
  <w:num w:numId="5" w16cid:durableId="1337613209">
    <w:abstractNumId w:val="23"/>
  </w:num>
  <w:num w:numId="6" w16cid:durableId="1580020649">
    <w:abstractNumId w:val="14"/>
  </w:num>
  <w:num w:numId="7" w16cid:durableId="1228371249">
    <w:abstractNumId w:val="20"/>
  </w:num>
  <w:num w:numId="8" w16cid:durableId="2141071128">
    <w:abstractNumId w:val="8"/>
  </w:num>
  <w:num w:numId="9" w16cid:durableId="1354457221">
    <w:abstractNumId w:val="0"/>
  </w:num>
  <w:num w:numId="10" w16cid:durableId="137963254">
    <w:abstractNumId w:val="11"/>
  </w:num>
  <w:num w:numId="11" w16cid:durableId="458885382">
    <w:abstractNumId w:val="21"/>
  </w:num>
  <w:num w:numId="12" w16cid:durableId="817889316">
    <w:abstractNumId w:val="16"/>
  </w:num>
  <w:num w:numId="13" w16cid:durableId="1342732503">
    <w:abstractNumId w:val="26"/>
  </w:num>
  <w:num w:numId="14" w16cid:durableId="2113236942">
    <w:abstractNumId w:val="2"/>
  </w:num>
  <w:num w:numId="15" w16cid:durableId="1553735370">
    <w:abstractNumId w:val="25"/>
  </w:num>
  <w:num w:numId="16" w16cid:durableId="1333098610">
    <w:abstractNumId w:val="6"/>
  </w:num>
  <w:num w:numId="17" w16cid:durableId="1213731792">
    <w:abstractNumId w:val="13"/>
  </w:num>
  <w:num w:numId="18" w16cid:durableId="102238376">
    <w:abstractNumId w:val="4"/>
  </w:num>
  <w:num w:numId="19" w16cid:durableId="2120173663">
    <w:abstractNumId w:val="10"/>
  </w:num>
  <w:num w:numId="20" w16cid:durableId="303311627">
    <w:abstractNumId w:val="12"/>
  </w:num>
  <w:num w:numId="21" w16cid:durableId="77866777">
    <w:abstractNumId w:val="22"/>
  </w:num>
  <w:num w:numId="22" w16cid:durableId="1649482598">
    <w:abstractNumId w:val="19"/>
  </w:num>
  <w:num w:numId="23" w16cid:durableId="469978901">
    <w:abstractNumId w:val="1"/>
  </w:num>
  <w:num w:numId="24" w16cid:durableId="1737514538">
    <w:abstractNumId w:val="15"/>
  </w:num>
  <w:num w:numId="25" w16cid:durableId="1234700724">
    <w:abstractNumId w:val="24"/>
  </w:num>
  <w:num w:numId="26" w16cid:durableId="1051001374">
    <w:abstractNumId w:val="3"/>
  </w:num>
  <w:num w:numId="27" w16cid:durableId="1815833158">
    <w:abstractNumId w:val="1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uart McLarnon (NESO)">
    <w15:presenceInfo w15:providerId="AD" w15:userId="S::Stuart.McLarnon@uk.nationalgrid.com::aabfa7d2-d409-4123-a4d2-48bdba79e0eb"/>
  </w15:person>
  <w15:person w15:author="Stuart McLarnon (ESO)">
    <w15:presenceInfo w15:providerId="AD" w15:userId="S::Stuart.McLarnon@uk.nationalgrid.com::aabfa7d2-d409-4123-a4d2-48bdba79e0eb"/>
  </w15:person>
  <w15:person w15:author="Shaw, Rita">
    <w15:presenceInfo w15:providerId="AD" w15:userId="S::Rita.Shaw@ukpowernetworks.co.uk::03b3078e-5bc7-488b-a7a9-79e307ad9ca4"/>
  </w15:person>
  <w15:person w15:author="Creighton, Alan (Northern Powergrid)">
    <w15:presenceInfo w15:providerId="AD" w15:userId="S::Alan.Creighton@northernpowergrid.com::255eb25e-e221-41cd-b20f-ccd106ec3c87"/>
  </w15:person>
  <w15:person w15:author="Paul Thomson (NESO)">
    <w15:presenceInfo w15:providerId="AD" w15:userId="S::paul.js.thomson@uk.nationalgrid.com::14a4c8be-26b2-4d3a-969d-335b3fd0d1bb"/>
  </w15:person>
  <w15:person w15:author="Povey, Ian">
    <w15:presenceInfo w15:providerId="AD" w15:userId="S::Ian.Povey@enwl.co.uk::d191668d-912b-4faf-84f5-b1619e601e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18A1"/>
    <w:rsid w:val="000025E6"/>
    <w:rsid w:val="00002975"/>
    <w:rsid w:val="00002FCB"/>
    <w:rsid w:val="00003B88"/>
    <w:rsid w:val="00003C71"/>
    <w:rsid w:val="000045E3"/>
    <w:rsid w:val="00004980"/>
    <w:rsid w:val="00004A60"/>
    <w:rsid w:val="0000506B"/>
    <w:rsid w:val="000062AE"/>
    <w:rsid w:val="000070A2"/>
    <w:rsid w:val="00007774"/>
    <w:rsid w:val="00007EE1"/>
    <w:rsid w:val="00010222"/>
    <w:rsid w:val="00010363"/>
    <w:rsid w:val="0001061B"/>
    <w:rsid w:val="00010823"/>
    <w:rsid w:val="000109C4"/>
    <w:rsid w:val="0001102F"/>
    <w:rsid w:val="000111E8"/>
    <w:rsid w:val="00012DF8"/>
    <w:rsid w:val="00013DBE"/>
    <w:rsid w:val="00014126"/>
    <w:rsid w:val="00014FF4"/>
    <w:rsid w:val="00015432"/>
    <w:rsid w:val="000154B2"/>
    <w:rsid w:val="00015A88"/>
    <w:rsid w:val="000161AA"/>
    <w:rsid w:val="00016564"/>
    <w:rsid w:val="00016B65"/>
    <w:rsid w:val="00017379"/>
    <w:rsid w:val="00020048"/>
    <w:rsid w:val="00021711"/>
    <w:rsid w:val="00021AB9"/>
    <w:rsid w:val="00022CA7"/>
    <w:rsid w:val="00022E96"/>
    <w:rsid w:val="000232E6"/>
    <w:rsid w:val="000235BF"/>
    <w:rsid w:val="00024138"/>
    <w:rsid w:val="000245C7"/>
    <w:rsid w:val="000252AB"/>
    <w:rsid w:val="00025343"/>
    <w:rsid w:val="00025663"/>
    <w:rsid w:val="00025CB5"/>
    <w:rsid w:val="00026250"/>
    <w:rsid w:val="00026B96"/>
    <w:rsid w:val="00027031"/>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07C"/>
    <w:rsid w:val="00046274"/>
    <w:rsid w:val="000469E0"/>
    <w:rsid w:val="00046FFF"/>
    <w:rsid w:val="00047284"/>
    <w:rsid w:val="00047450"/>
    <w:rsid w:val="000501BA"/>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3F5"/>
    <w:rsid w:val="000619EA"/>
    <w:rsid w:val="00062B73"/>
    <w:rsid w:val="00062D5C"/>
    <w:rsid w:val="00062E98"/>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4572"/>
    <w:rsid w:val="0007501B"/>
    <w:rsid w:val="000754B9"/>
    <w:rsid w:val="000757AB"/>
    <w:rsid w:val="00075B2D"/>
    <w:rsid w:val="00077935"/>
    <w:rsid w:val="00077A1B"/>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404"/>
    <w:rsid w:val="00091D8D"/>
    <w:rsid w:val="00091DE7"/>
    <w:rsid w:val="00091E64"/>
    <w:rsid w:val="0009212D"/>
    <w:rsid w:val="000921DF"/>
    <w:rsid w:val="00093267"/>
    <w:rsid w:val="00093E84"/>
    <w:rsid w:val="00094CAD"/>
    <w:rsid w:val="000956A1"/>
    <w:rsid w:val="0009587F"/>
    <w:rsid w:val="00095A14"/>
    <w:rsid w:val="00096F3A"/>
    <w:rsid w:val="00097048"/>
    <w:rsid w:val="000971DC"/>
    <w:rsid w:val="00097F26"/>
    <w:rsid w:val="000A0049"/>
    <w:rsid w:val="000A0333"/>
    <w:rsid w:val="000A0B65"/>
    <w:rsid w:val="000A0CD7"/>
    <w:rsid w:val="000A125B"/>
    <w:rsid w:val="000A1A3E"/>
    <w:rsid w:val="000A2732"/>
    <w:rsid w:val="000A2EAF"/>
    <w:rsid w:val="000A3D3B"/>
    <w:rsid w:val="000A3EE5"/>
    <w:rsid w:val="000A3FE9"/>
    <w:rsid w:val="000A5C1C"/>
    <w:rsid w:val="000A5CCC"/>
    <w:rsid w:val="000A603E"/>
    <w:rsid w:val="000A63D5"/>
    <w:rsid w:val="000A76DB"/>
    <w:rsid w:val="000A77CC"/>
    <w:rsid w:val="000A79A5"/>
    <w:rsid w:val="000A7AE4"/>
    <w:rsid w:val="000B0546"/>
    <w:rsid w:val="000B0A35"/>
    <w:rsid w:val="000B191E"/>
    <w:rsid w:val="000B2238"/>
    <w:rsid w:val="000B3943"/>
    <w:rsid w:val="000B39CF"/>
    <w:rsid w:val="000B47E5"/>
    <w:rsid w:val="000B675D"/>
    <w:rsid w:val="000B695C"/>
    <w:rsid w:val="000B69EA"/>
    <w:rsid w:val="000B6DF9"/>
    <w:rsid w:val="000B6FF5"/>
    <w:rsid w:val="000B7208"/>
    <w:rsid w:val="000B73E8"/>
    <w:rsid w:val="000B76B9"/>
    <w:rsid w:val="000B7CC5"/>
    <w:rsid w:val="000C06BA"/>
    <w:rsid w:val="000C0705"/>
    <w:rsid w:val="000C129B"/>
    <w:rsid w:val="000C14D3"/>
    <w:rsid w:val="000C1521"/>
    <w:rsid w:val="000C171F"/>
    <w:rsid w:val="000C1BB4"/>
    <w:rsid w:val="000C1DCB"/>
    <w:rsid w:val="000C2872"/>
    <w:rsid w:val="000C2FFA"/>
    <w:rsid w:val="000C42FD"/>
    <w:rsid w:val="000C4948"/>
    <w:rsid w:val="000C5D72"/>
    <w:rsid w:val="000C61D6"/>
    <w:rsid w:val="000C64D4"/>
    <w:rsid w:val="000C685C"/>
    <w:rsid w:val="000C77D7"/>
    <w:rsid w:val="000C788F"/>
    <w:rsid w:val="000D1208"/>
    <w:rsid w:val="000D120A"/>
    <w:rsid w:val="000D1F06"/>
    <w:rsid w:val="000D22B4"/>
    <w:rsid w:val="000D297C"/>
    <w:rsid w:val="000D298D"/>
    <w:rsid w:val="000D43A9"/>
    <w:rsid w:val="000D4DC0"/>
    <w:rsid w:val="000D5ABD"/>
    <w:rsid w:val="000D6554"/>
    <w:rsid w:val="000D7681"/>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79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7D5"/>
    <w:rsid w:val="00106C31"/>
    <w:rsid w:val="001075DE"/>
    <w:rsid w:val="00107BE9"/>
    <w:rsid w:val="0011000F"/>
    <w:rsid w:val="001101A1"/>
    <w:rsid w:val="001116EF"/>
    <w:rsid w:val="0011176D"/>
    <w:rsid w:val="00112099"/>
    <w:rsid w:val="00112FC3"/>
    <w:rsid w:val="0011356E"/>
    <w:rsid w:val="00114C2B"/>
    <w:rsid w:val="00114CE7"/>
    <w:rsid w:val="001157D0"/>
    <w:rsid w:val="00115AAE"/>
    <w:rsid w:val="001164DF"/>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510B"/>
    <w:rsid w:val="0012613E"/>
    <w:rsid w:val="00127FF6"/>
    <w:rsid w:val="00130486"/>
    <w:rsid w:val="00131037"/>
    <w:rsid w:val="0013182E"/>
    <w:rsid w:val="00131876"/>
    <w:rsid w:val="00131B2E"/>
    <w:rsid w:val="00131F38"/>
    <w:rsid w:val="00132166"/>
    <w:rsid w:val="001324A0"/>
    <w:rsid w:val="00132D71"/>
    <w:rsid w:val="001352BF"/>
    <w:rsid w:val="00135521"/>
    <w:rsid w:val="00136478"/>
    <w:rsid w:val="0013649C"/>
    <w:rsid w:val="0013698A"/>
    <w:rsid w:val="00136CB4"/>
    <w:rsid w:val="00141116"/>
    <w:rsid w:val="00141C7B"/>
    <w:rsid w:val="0014291E"/>
    <w:rsid w:val="001430D8"/>
    <w:rsid w:val="001451BF"/>
    <w:rsid w:val="001454A3"/>
    <w:rsid w:val="0014560E"/>
    <w:rsid w:val="00145B28"/>
    <w:rsid w:val="00146756"/>
    <w:rsid w:val="00146A6F"/>
    <w:rsid w:val="00146C10"/>
    <w:rsid w:val="00146EA7"/>
    <w:rsid w:val="00147586"/>
    <w:rsid w:val="0014796B"/>
    <w:rsid w:val="00147993"/>
    <w:rsid w:val="00150138"/>
    <w:rsid w:val="001504B3"/>
    <w:rsid w:val="0015137D"/>
    <w:rsid w:val="00151674"/>
    <w:rsid w:val="001517E1"/>
    <w:rsid w:val="00151A11"/>
    <w:rsid w:val="00151CE2"/>
    <w:rsid w:val="00152797"/>
    <w:rsid w:val="00153389"/>
    <w:rsid w:val="00153B44"/>
    <w:rsid w:val="001547C7"/>
    <w:rsid w:val="00154A18"/>
    <w:rsid w:val="00155D29"/>
    <w:rsid w:val="00155FB6"/>
    <w:rsid w:val="00156241"/>
    <w:rsid w:val="00157564"/>
    <w:rsid w:val="00157803"/>
    <w:rsid w:val="0015789D"/>
    <w:rsid w:val="00160F31"/>
    <w:rsid w:val="00161866"/>
    <w:rsid w:val="00161E0D"/>
    <w:rsid w:val="00162181"/>
    <w:rsid w:val="00162F36"/>
    <w:rsid w:val="0016317B"/>
    <w:rsid w:val="00163368"/>
    <w:rsid w:val="00164657"/>
    <w:rsid w:val="001658AE"/>
    <w:rsid w:val="00165AB2"/>
    <w:rsid w:val="00165BC9"/>
    <w:rsid w:val="001663B3"/>
    <w:rsid w:val="00166D67"/>
    <w:rsid w:val="00167624"/>
    <w:rsid w:val="00167A20"/>
    <w:rsid w:val="00170058"/>
    <w:rsid w:val="001710CF"/>
    <w:rsid w:val="00171516"/>
    <w:rsid w:val="001715BC"/>
    <w:rsid w:val="00171C12"/>
    <w:rsid w:val="00171D38"/>
    <w:rsid w:val="00172580"/>
    <w:rsid w:val="001731C5"/>
    <w:rsid w:val="00173356"/>
    <w:rsid w:val="0017375B"/>
    <w:rsid w:val="001738C9"/>
    <w:rsid w:val="00173EDF"/>
    <w:rsid w:val="001750CE"/>
    <w:rsid w:val="0017575F"/>
    <w:rsid w:val="00176513"/>
    <w:rsid w:val="00176A1D"/>
    <w:rsid w:val="001801CA"/>
    <w:rsid w:val="00180748"/>
    <w:rsid w:val="00180774"/>
    <w:rsid w:val="001812C8"/>
    <w:rsid w:val="0018137F"/>
    <w:rsid w:val="001816E5"/>
    <w:rsid w:val="001824A6"/>
    <w:rsid w:val="00182995"/>
    <w:rsid w:val="00182C65"/>
    <w:rsid w:val="00182D28"/>
    <w:rsid w:val="001835D5"/>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084D"/>
    <w:rsid w:val="001A0C51"/>
    <w:rsid w:val="001A1F13"/>
    <w:rsid w:val="001A2383"/>
    <w:rsid w:val="001A30E2"/>
    <w:rsid w:val="001A34D9"/>
    <w:rsid w:val="001A3574"/>
    <w:rsid w:val="001A3645"/>
    <w:rsid w:val="001A36A8"/>
    <w:rsid w:val="001A3852"/>
    <w:rsid w:val="001A38D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A86"/>
    <w:rsid w:val="001B6BDF"/>
    <w:rsid w:val="001B7756"/>
    <w:rsid w:val="001B7CEA"/>
    <w:rsid w:val="001B7F9C"/>
    <w:rsid w:val="001C06FB"/>
    <w:rsid w:val="001C1420"/>
    <w:rsid w:val="001C27B6"/>
    <w:rsid w:val="001C2E7A"/>
    <w:rsid w:val="001C3FDA"/>
    <w:rsid w:val="001C44DB"/>
    <w:rsid w:val="001C4633"/>
    <w:rsid w:val="001C48A9"/>
    <w:rsid w:val="001C728B"/>
    <w:rsid w:val="001D0BB8"/>
    <w:rsid w:val="001D0CB2"/>
    <w:rsid w:val="001D15B1"/>
    <w:rsid w:val="001D227F"/>
    <w:rsid w:val="001D274D"/>
    <w:rsid w:val="001D2A93"/>
    <w:rsid w:val="001D30E6"/>
    <w:rsid w:val="001D31E0"/>
    <w:rsid w:val="001D376E"/>
    <w:rsid w:val="001D3770"/>
    <w:rsid w:val="001D3D55"/>
    <w:rsid w:val="001D440D"/>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482D"/>
    <w:rsid w:val="001E580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4682"/>
    <w:rsid w:val="001F50B6"/>
    <w:rsid w:val="001F5AFA"/>
    <w:rsid w:val="001F63CF"/>
    <w:rsid w:val="001F652C"/>
    <w:rsid w:val="001F70BC"/>
    <w:rsid w:val="00200593"/>
    <w:rsid w:val="0020089A"/>
    <w:rsid w:val="00200E24"/>
    <w:rsid w:val="00201213"/>
    <w:rsid w:val="0020174A"/>
    <w:rsid w:val="00201962"/>
    <w:rsid w:val="00202A9C"/>
    <w:rsid w:val="002033BF"/>
    <w:rsid w:val="002033F4"/>
    <w:rsid w:val="002035FD"/>
    <w:rsid w:val="002036A8"/>
    <w:rsid w:val="00203D64"/>
    <w:rsid w:val="00203F0B"/>
    <w:rsid w:val="0020401A"/>
    <w:rsid w:val="0020457B"/>
    <w:rsid w:val="00204B41"/>
    <w:rsid w:val="002051CD"/>
    <w:rsid w:val="00205EFA"/>
    <w:rsid w:val="002060CE"/>
    <w:rsid w:val="00206650"/>
    <w:rsid w:val="002067F9"/>
    <w:rsid w:val="00206A9F"/>
    <w:rsid w:val="00206CB8"/>
    <w:rsid w:val="00207009"/>
    <w:rsid w:val="00207464"/>
    <w:rsid w:val="002101F7"/>
    <w:rsid w:val="00210BE6"/>
    <w:rsid w:val="00211085"/>
    <w:rsid w:val="0021242F"/>
    <w:rsid w:val="0021257E"/>
    <w:rsid w:val="00212AC4"/>
    <w:rsid w:val="00212B61"/>
    <w:rsid w:val="00212D53"/>
    <w:rsid w:val="00213EC2"/>
    <w:rsid w:val="002142B8"/>
    <w:rsid w:val="00214B69"/>
    <w:rsid w:val="00214B77"/>
    <w:rsid w:val="00214BA5"/>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5CAC"/>
    <w:rsid w:val="002362A8"/>
    <w:rsid w:val="0023645E"/>
    <w:rsid w:val="00237154"/>
    <w:rsid w:val="00241065"/>
    <w:rsid w:val="0024141D"/>
    <w:rsid w:val="00242625"/>
    <w:rsid w:val="00243260"/>
    <w:rsid w:val="0024382C"/>
    <w:rsid w:val="00243D79"/>
    <w:rsid w:val="00243D8A"/>
    <w:rsid w:val="00244145"/>
    <w:rsid w:val="00245330"/>
    <w:rsid w:val="002453DD"/>
    <w:rsid w:val="00246388"/>
    <w:rsid w:val="002470DB"/>
    <w:rsid w:val="002475F8"/>
    <w:rsid w:val="00247DBF"/>
    <w:rsid w:val="002505F4"/>
    <w:rsid w:val="002510FF"/>
    <w:rsid w:val="002511C7"/>
    <w:rsid w:val="00251477"/>
    <w:rsid w:val="00252455"/>
    <w:rsid w:val="0025321A"/>
    <w:rsid w:val="00253EEF"/>
    <w:rsid w:val="00254042"/>
    <w:rsid w:val="00254996"/>
    <w:rsid w:val="00254A70"/>
    <w:rsid w:val="00254DD5"/>
    <w:rsid w:val="002559AA"/>
    <w:rsid w:val="00257603"/>
    <w:rsid w:val="0026012D"/>
    <w:rsid w:val="002607D0"/>
    <w:rsid w:val="00260AE8"/>
    <w:rsid w:val="0026133D"/>
    <w:rsid w:val="002617C5"/>
    <w:rsid w:val="00262190"/>
    <w:rsid w:val="00262B48"/>
    <w:rsid w:val="00262B8E"/>
    <w:rsid w:val="00263E08"/>
    <w:rsid w:val="002641FF"/>
    <w:rsid w:val="0026445C"/>
    <w:rsid w:val="00264635"/>
    <w:rsid w:val="00264E89"/>
    <w:rsid w:val="002662E1"/>
    <w:rsid w:val="002665FF"/>
    <w:rsid w:val="00272398"/>
    <w:rsid w:val="00272A8F"/>
    <w:rsid w:val="00272C70"/>
    <w:rsid w:val="00273E2B"/>
    <w:rsid w:val="00273E52"/>
    <w:rsid w:val="00273E68"/>
    <w:rsid w:val="00274AFB"/>
    <w:rsid w:val="00274B57"/>
    <w:rsid w:val="00274E12"/>
    <w:rsid w:val="00274FE8"/>
    <w:rsid w:val="0027509F"/>
    <w:rsid w:val="002755F1"/>
    <w:rsid w:val="002756F1"/>
    <w:rsid w:val="00275774"/>
    <w:rsid w:val="0027583A"/>
    <w:rsid w:val="00275DAB"/>
    <w:rsid w:val="00276989"/>
    <w:rsid w:val="002773FF"/>
    <w:rsid w:val="00277521"/>
    <w:rsid w:val="00277C3C"/>
    <w:rsid w:val="00277E3F"/>
    <w:rsid w:val="002825DF"/>
    <w:rsid w:val="00285EAC"/>
    <w:rsid w:val="0028691A"/>
    <w:rsid w:val="0028697E"/>
    <w:rsid w:val="00286FFF"/>
    <w:rsid w:val="00287D77"/>
    <w:rsid w:val="0029003F"/>
    <w:rsid w:val="002906EE"/>
    <w:rsid w:val="00290991"/>
    <w:rsid w:val="00290E47"/>
    <w:rsid w:val="002915C7"/>
    <w:rsid w:val="002926BE"/>
    <w:rsid w:val="0029290F"/>
    <w:rsid w:val="00293C53"/>
    <w:rsid w:val="00293D00"/>
    <w:rsid w:val="002947EF"/>
    <w:rsid w:val="00294D0A"/>
    <w:rsid w:val="00294D43"/>
    <w:rsid w:val="00294ECB"/>
    <w:rsid w:val="00296CBB"/>
    <w:rsid w:val="00297DF2"/>
    <w:rsid w:val="002A061A"/>
    <w:rsid w:val="002A08DE"/>
    <w:rsid w:val="002A1B94"/>
    <w:rsid w:val="002A2281"/>
    <w:rsid w:val="002A23D4"/>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6FA1"/>
    <w:rsid w:val="002B7159"/>
    <w:rsid w:val="002C03C4"/>
    <w:rsid w:val="002C0464"/>
    <w:rsid w:val="002C1202"/>
    <w:rsid w:val="002C142F"/>
    <w:rsid w:val="002C1CC9"/>
    <w:rsid w:val="002C2B35"/>
    <w:rsid w:val="002C2B78"/>
    <w:rsid w:val="002C32D7"/>
    <w:rsid w:val="002C3596"/>
    <w:rsid w:val="002C3627"/>
    <w:rsid w:val="002C5972"/>
    <w:rsid w:val="002C5B17"/>
    <w:rsid w:val="002C5D33"/>
    <w:rsid w:val="002C6E53"/>
    <w:rsid w:val="002C7003"/>
    <w:rsid w:val="002C730F"/>
    <w:rsid w:val="002C7455"/>
    <w:rsid w:val="002C7487"/>
    <w:rsid w:val="002C78D8"/>
    <w:rsid w:val="002D083A"/>
    <w:rsid w:val="002D08AD"/>
    <w:rsid w:val="002D099D"/>
    <w:rsid w:val="002D1F28"/>
    <w:rsid w:val="002D3390"/>
    <w:rsid w:val="002D3F91"/>
    <w:rsid w:val="002D43C5"/>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223"/>
    <w:rsid w:val="002E55AD"/>
    <w:rsid w:val="002E55E2"/>
    <w:rsid w:val="002E5701"/>
    <w:rsid w:val="002E5B44"/>
    <w:rsid w:val="002E6C79"/>
    <w:rsid w:val="002E7875"/>
    <w:rsid w:val="002E7960"/>
    <w:rsid w:val="002E7DBC"/>
    <w:rsid w:val="002F073E"/>
    <w:rsid w:val="002F074E"/>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18EC"/>
    <w:rsid w:val="00312A17"/>
    <w:rsid w:val="00312EBC"/>
    <w:rsid w:val="00313CFB"/>
    <w:rsid w:val="00313F0E"/>
    <w:rsid w:val="0031460E"/>
    <w:rsid w:val="003146E8"/>
    <w:rsid w:val="00314D8F"/>
    <w:rsid w:val="00315800"/>
    <w:rsid w:val="00316663"/>
    <w:rsid w:val="00316797"/>
    <w:rsid w:val="003168E5"/>
    <w:rsid w:val="00316BC4"/>
    <w:rsid w:val="00316C1A"/>
    <w:rsid w:val="003172CB"/>
    <w:rsid w:val="00317A9E"/>
    <w:rsid w:val="00320029"/>
    <w:rsid w:val="00320A03"/>
    <w:rsid w:val="00320B72"/>
    <w:rsid w:val="00320C84"/>
    <w:rsid w:val="00321E28"/>
    <w:rsid w:val="0032366B"/>
    <w:rsid w:val="00323B81"/>
    <w:rsid w:val="00323C0C"/>
    <w:rsid w:val="003247A3"/>
    <w:rsid w:val="0032537D"/>
    <w:rsid w:val="00325486"/>
    <w:rsid w:val="00326823"/>
    <w:rsid w:val="00326843"/>
    <w:rsid w:val="00326B7D"/>
    <w:rsid w:val="00327026"/>
    <w:rsid w:val="00327416"/>
    <w:rsid w:val="00327939"/>
    <w:rsid w:val="003301CE"/>
    <w:rsid w:val="0033111D"/>
    <w:rsid w:val="003319B6"/>
    <w:rsid w:val="003332B4"/>
    <w:rsid w:val="00333BC1"/>
    <w:rsid w:val="00333D74"/>
    <w:rsid w:val="00333F56"/>
    <w:rsid w:val="0033429B"/>
    <w:rsid w:val="00335326"/>
    <w:rsid w:val="003353DC"/>
    <w:rsid w:val="0033604A"/>
    <w:rsid w:val="00336884"/>
    <w:rsid w:val="00336B96"/>
    <w:rsid w:val="00337323"/>
    <w:rsid w:val="00337897"/>
    <w:rsid w:val="0033794C"/>
    <w:rsid w:val="00337D7F"/>
    <w:rsid w:val="003406F5"/>
    <w:rsid w:val="00341E2C"/>
    <w:rsid w:val="00341ED6"/>
    <w:rsid w:val="00342353"/>
    <w:rsid w:val="00342C33"/>
    <w:rsid w:val="003435D1"/>
    <w:rsid w:val="003448DD"/>
    <w:rsid w:val="0034495D"/>
    <w:rsid w:val="00345E35"/>
    <w:rsid w:val="003463DA"/>
    <w:rsid w:val="00347240"/>
    <w:rsid w:val="003473EA"/>
    <w:rsid w:val="00347928"/>
    <w:rsid w:val="00351BFF"/>
    <w:rsid w:val="00352565"/>
    <w:rsid w:val="00352736"/>
    <w:rsid w:val="00352D79"/>
    <w:rsid w:val="00352E12"/>
    <w:rsid w:val="003531AC"/>
    <w:rsid w:val="00353223"/>
    <w:rsid w:val="00353CD8"/>
    <w:rsid w:val="00354162"/>
    <w:rsid w:val="00354231"/>
    <w:rsid w:val="00355826"/>
    <w:rsid w:val="00355A8F"/>
    <w:rsid w:val="0035653B"/>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3F4C"/>
    <w:rsid w:val="00374794"/>
    <w:rsid w:val="00376F00"/>
    <w:rsid w:val="003774EE"/>
    <w:rsid w:val="0037797A"/>
    <w:rsid w:val="003801A9"/>
    <w:rsid w:val="003803FD"/>
    <w:rsid w:val="00380886"/>
    <w:rsid w:val="00380E99"/>
    <w:rsid w:val="0038123F"/>
    <w:rsid w:val="00381B9F"/>
    <w:rsid w:val="00382A1E"/>
    <w:rsid w:val="003835EA"/>
    <w:rsid w:val="00383A1D"/>
    <w:rsid w:val="003846DF"/>
    <w:rsid w:val="00384F46"/>
    <w:rsid w:val="003853E7"/>
    <w:rsid w:val="003854C6"/>
    <w:rsid w:val="00385C0C"/>
    <w:rsid w:val="00385EC8"/>
    <w:rsid w:val="003870F7"/>
    <w:rsid w:val="00387391"/>
    <w:rsid w:val="00387A28"/>
    <w:rsid w:val="00390539"/>
    <w:rsid w:val="003908A5"/>
    <w:rsid w:val="0039116B"/>
    <w:rsid w:val="00391B22"/>
    <w:rsid w:val="00391E54"/>
    <w:rsid w:val="0039210F"/>
    <w:rsid w:val="00392136"/>
    <w:rsid w:val="003921BD"/>
    <w:rsid w:val="003927B8"/>
    <w:rsid w:val="00392AB4"/>
    <w:rsid w:val="00392AFF"/>
    <w:rsid w:val="00392D72"/>
    <w:rsid w:val="00393A2C"/>
    <w:rsid w:val="0039418D"/>
    <w:rsid w:val="00394666"/>
    <w:rsid w:val="00394B40"/>
    <w:rsid w:val="00395414"/>
    <w:rsid w:val="003955AD"/>
    <w:rsid w:val="00395C4F"/>
    <w:rsid w:val="00395D12"/>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0C0"/>
    <w:rsid w:val="003A6281"/>
    <w:rsid w:val="003A6B14"/>
    <w:rsid w:val="003A6B20"/>
    <w:rsid w:val="003A7F92"/>
    <w:rsid w:val="003B0DFA"/>
    <w:rsid w:val="003B1A08"/>
    <w:rsid w:val="003B28D1"/>
    <w:rsid w:val="003B2D63"/>
    <w:rsid w:val="003B3D05"/>
    <w:rsid w:val="003B52D3"/>
    <w:rsid w:val="003B5CD8"/>
    <w:rsid w:val="003B642E"/>
    <w:rsid w:val="003B6A56"/>
    <w:rsid w:val="003B77D3"/>
    <w:rsid w:val="003B7EC5"/>
    <w:rsid w:val="003C0107"/>
    <w:rsid w:val="003C1E8C"/>
    <w:rsid w:val="003C1EC1"/>
    <w:rsid w:val="003C2C7C"/>
    <w:rsid w:val="003C3CDE"/>
    <w:rsid w:val="003C3FD9"/>
    <w:rsid w:val="003C45B5"/>
    <w:rsid w:val="003C4C10"/>
    <w:rsid w:val="003C4ED9"/>
    <w:rsid w:val="003C5786"/>
    <w:rsid w:val="003C5DF1"/>
    <w:rsid w:val="003C5E2D"/>
    <w:rsid w:val="003C6521"/>
    <w:rsid w:val="003C65F1"/>
    <w:rsid w:val="003C6C2F"/>
    <w:rsid w:val="003C70EB"/>
    <w:rsid w:val="003C73FA"/>
    <w:rsid w:val="003C7B52"/>
    <w:rsid w:val="003C7BA8"/>
    <w:rsid w:val="003D0ECE"/>
    <w:rsid w:val="003D1251"/>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73F"/>
    <w:rsid w:val="003E3F54"/>
    <w:rsid w:val="003E40AA"/>
    <w:rsid w:val="003E43EF"/>
    <w:rsid w:val="003E4520"/>
    <w:rsid w:val="003E49AE"/>
    <w:rsid w:val="003E4AD5"/>
    <w:rsid w:val="003E531E"/>
    <w:rsid w:val="003E58F3"/>
    <w:rsid w:val="003E60FE"/>
    <w:rsid w:val="003E6477"/>
    <w:rsid w:val="003E647A"/>
    <w:rsid w:val="003E7D38"/>
    <w:rsid w:val="003F025C"/>
    <w:rsid w:val="003F0894"/>
    <w:rsid w:val="003F151A"/>
    <w:rsid w:val="003F1D33"/>
    <w:rsid w:val="003F230F"/>
    <w:rsid w:val="003F252D"/>
    <w:rsid w:val="003F28CF"/>
    <w:rsid w:val="003F29C2"/>
    <w:rsid w:val="003F2A1F"/>
    <w:rsid w:val="003F2F28"/>
    <w:rsid w:val="003F3DC4"/>
    <w:rsid w:val="003F3DC6"/>
    <w:rsid w:val="003F46A9"/>
    <w:rsid w:val="003F4B71"/>
    <w:rsid w:val="003F54D6"/>
    <w:rsid w:val="003F5B0B"/>
    <w:rsid w:val="003F6672"/>
    <w:rsid w:val="003F7400"/>
    <w:rsid w:val="003F7434"/>
    <w:rsid w:val="0040077B"/>
    <w:rsid w:val="0040115B"/>
    <w:rsid w:val="00401EF1"/>
    <w:rsid w:val="00402238"/>
    <w:rsid w:val="0040249B"/>
    <w:rsid w:val="004029D5"/>
    <w:rsid w:val="00402B86"/>
    <w:rsid w:val="00403363"/>
    <w:rsid w:val="00405ADB"/>
    <w:rsid w:val="00410024"/>
    <w:rsid w:val="00410A88"/>
    <w:rsid w:val="00410DA4"/>
    <w:rsid w:val="00411513"/>
    <w:rsid w:val="00411E42"/>
    <w:rsid w:val="00412B27"/>
    <w:rsid w:val="00412E9E"/>
    <w:rsid w:val="00413735"/>
    <w:rsid w:val="00413E6F"/>
    <w:rsid w:val="00414E36"/>
    <w:rsid w:val="00415E0E"/>
    <w:rsid w:val="00415F5F"/>
    <w:rsid w:val="004161F0"/>
    <w:rsid w:val="00417CE1"/>
    <w:rsid w:val="00420259"/>
    <w:rsid w:val="00420698"/>
    <w:rsid w:val="00420F5A"/>
    <w:rsid w:val="00421805"/>
    <w:rsid w:val="0042316B"/>
    <w:rsid w:val="00423A90"/>
    <w:rsid w:val="00424552"/>
    <w:rsid w:val="0042480C"/>
    <w:rsid w:val="00424F44"/>
    <w:rsid w:val="00425187"/>
    <w:rsid w:val="004253FA"/>
    <w:rsid w:val="0042789A"/>
    <w:rsid w:val="00430E59"/>
    <w:rsid w:val="0043176A"/>
    <w:rsid w:val="004318C6"/>
    <w:rsid w:val="00431A78"/>
    <w:rsid w:val="004320C6"/>
    <w:rsid w:val="004325DC"/>
    <w:rsid w:val="00432DAF"/>
    <w:rsid w:val="0043323D"/>
    <w:rsid w:val="004339F2"/>
    <w:rsid w:val="00433F89"/>
    <w:rsid w:val="004342E0"/>
    <w:rsid w:val="004351C1"/>
    <w:rsid w:val="00435540"/>
    <w:rsid w:val="00436883"/>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33A"/>
    <w:rsid w:val="004504DC"/>
    <w:rsid w:val="00450987"/>
    <w:rsid w:val="00450AE6"/>
    <w:rsid w:val="00450BFC"/>
    <w:rsid w:val="00451029"/>
    <w:rsid w:val="004512AD"/>
    <w:rsid w:val="00451FE5"/>
    <w:rsid w:val="00452347"/>
    <w:rsid w:val="00452A54"/>
    <w:rsid w:val="00453550"/>
    <w:rsid w:val="00453C0E"/>
    <w:rsid w:val="00455925"/>
    <w:rsid w:val="00456263"/>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0739"/>
    <w:rsid w:val="00483556"/>
    <w:rsid w:val="00484275"/>
    <w:rsid w:val="00484522"/>
    <w:rsid w:val="0048511E"/>
    <w:rsid w:val="00485185"/>
    <w:rsid w:val="00485B6A"/>
    <w:rsid w:val="00486863"/>
    <w:rsid w:val="00487486"/>
    <w:rsid w:val="004876CD"/>
    <w:rsid w:val="0048795D"/>
    <w:rsid w:val="00487ECB"/>
    <w:rsid w:val="00487EEE"/>
    <w:rsid w:val="00490943"/>
    <w:rsid w:val="004909DE"/>
    <w:rsid w:val="004911DF"/>
    <w:rsid w:val="004927C5"/>
    <w:rsid w:val="00493A46"/>
    <w:rsid w:val="004941C6"/>
    <w:rsid w:val="0049472F"/>
    <w:rsid w:val="00494746"/>
    <w:rsid w:val="00494873"/>
    <w:rsid w:val="00494E72"/>
    <w:rsid w:val="00495A20"/>
    <w:rsid w:val="00495DC5"/>
    <w:rsid w:val="004962B1"/>
    <w:rsid w:val="00496A1B"/>
    <w:rsid w:val="00496AAB"/>
    <w:rsid w:val="00496EA6"/>
    <w:rsid w:val="00497849"/>
    <w:rsid w:val="00497D1F"/>
    <w:rsid w:val="004A03F4"/>
    <w:rsid w:val="004A0FB4"/>
    <w:rsid w:val="004A1040"/>
    <w:rsid w:val="004A1B8C"/>
    <w:rsid w:val="004A2381"/>
    <w:rsid w:val="004A2398"/>
    <w:rsid w:val="004A3906"/>
    <w:rsid w:val="004A3B3C"/>
    <w:rsid w:val="004A521D"/>
    <w:rsid w:val="004A529D"/>
    <w:rsid w:val="004A6593"/>
    <w:rsid w:val="004A6BF7"/>
    <w:rsid w:val="004A6F0D"/>
    <w:rsid w:val="004A78DB"/>
    <w:rsid w:val="004A7CB3"/>
    <w:rsid w:val="004B045B"/>
    <w:rsid w:val="004B09FA"/>
    <w:rsid w:val="004B0A07"/>
    <w:rsid w:val="004B0B2C"/>
    <w:rsid w:val="004B0D7B"/>
    <w:rsid w:val="004B1291"/>
    <w:rsid w:val="004B1303"/>
    <w:rsid w:val="004B2969"/>
    <w:rsid w:val="004B2F7D"/>
    <w:rsid w:val="004B4C65"/>
    <w:rsid w:val="004B4CD9"/>
    <w:rsid w:val="004B580E"/>
    <w:rsid w:val="004B585A"/>
    <w:rsid w:val="004B5C08"/>
    <w:rsid w:val="004B6F56"/>
    <w:rsid w:val="004B7922"/>
    <w:rsid w:val="004C03CD"/>
    <w:rsid w:val="004C0B8A"/>
    <w:rsid w:val="004C1544"/>
    <w:rsid w:val="004C1AB4"/>
    <w:rsid w:val="004C29A3"/>
    <w:rsid w:val="004C32C0"/>
    <w:rsid w:val="004C44FC"/>
    <w:rsid w:val="004C4812"/>
    <w:rsid w:val="004C4A32"/>
    <w:rsid w:val="004C632E"/>
    <w:rsid w:val="004C641D"/>
    <w:rsid w:val="004C652C"/>
    <w:rsid w:val="004C6B96"/>
    <w:rsid w:val="004C77B9"/>
    <w:rsid w:val="004D0070"/>
    <w:rsid w:val="004D0F3D"/>
    <w:rsid w:val="004D1710"/>
    <w:rsid w:val="004D17B6"/>
    <w:rsid w:val="004D2347"/>
    <w:rsid w:val="004D3D84"/>
    <w:rsid w:val="004D4783"/>
    <w:rsid w:val="004D4DEA"/>
    <w:rsid w:val="004D5F5A"/>
    <w:rsid w:val="004D6153"/>
    <w:rsid w:val="004D7245"/>
    <w:rsid w:val="004D7573"/>
    <w:rsid w:val="004E056D"/>
    <w:rsid w:val="004E07A5"/>
    <w:rsid w:val="004E0DE9"/>
    <w:rsid w:val="004E129E"/>
    <w:rsid w:val="004E17B4"/>
    <w:rsid w:val="004E1B11"/>
    <w:rsid w:val="004E2001"/>
    <w:rsid w:val="004E235F"/>
    <w:rsid w:val="004E2597"/>
    <w:rsid w:val="004E3CAD"/>
    <w:rsid w:val="004E4312"/>
    <w:rsid w:val="004E4984"/>
    <w:rsid w:val="004E520D"/>
    <w:rsid w:val="004E5AD8"/>
    <w:rsid w:val="004E5F98"/>
    <w:rsid w:val="004E6B17"/>
    <w:rsid w:val="004E6FB9"/>
    <w:rsid w:val="004E7A2B"/>
    <w:rsid w:val="004E7FE5"/>
    <w:rsid w:val="004F0318"/>
    <w:rsid w:val="004F1C45"/>
    <w:rsid w:val="004F1DF0"/>
    <w:rsid w:val="004F2607"/>
    <w:rsid w:val="004F2C96"/>
    <w:rsid w:val="004F3D36"/>
    <w:rsid w:val="004F40BD"/>
    <w:rsid w:val="004F4358"/>
    <w:rsid w:val="004F45D7"/>
    <w:rsid w:val="004F4ADF"/>
    <w:rsid w:val="004F4FEB"/>
    <w:rsid w:val="004F512D"/>
    <w:rsid w:val="004F51F7"/>
    <w:rsid w:val="004F64D0"/>
    <w:rsid w:val="004F6C5A"/>
    <w:rsid w:val="004F73AF"/>
    <w:rsid w:val="004F76D9"/>
    <w:rsid w:val="004F7F5A"/>
    <w:rsid w:val="005004B3"/>
    <w:rsid w:val="005011BD"/>
    <w:rsid w:val="00501DCE"/>
    <w:rsid w:val="00502C4E"/>
    <w:rsid w:val="00502DD0"/>
    <w:rsid w:val="005030FE"/>
    <w:rsid w:val="00503261"/>
    <w:rsid w:val="00503378"/>
    <w:rsid w:val="005034B5"/>
    <w:rsid w:val="00503AC5"/>
    <w:rsid w:val="0050437C"/>
    <w:rsid w:val="005051B4"/>
    <w:rsid w:val="00505A88"/>
    <w:rsid w:val="00505BEB"/>
    <w:rsid w:val="005060AD"/>
    <w:rsid w:val="005069C2"/>
    <w:rsid w:val="00507A27"/>
    <w:rsid w:val="00510F5E"/>
    <w:rsid w:val="005116B9"/>
    <w:rsid w:val="005116DB"/>
    <w:rsid w:val="00512128"/>
    <w:rsid w:val="00512A27"/>
    <w:rsid w:val="00512D08"/>
    <w:rsid w:val="0051344A"/>
    <w:rsid w:val="00513A73"/>
    <w:rsid w:val="00513DDF"/>
    <w:rsid w:val="00513FFA"/>
    <w:rsid w:val="005141EE"/>
    <w:rsid w:val="0051441C"/>
    <w:rsid w:val="00514CA8"/>
    <w:rsid w:val="00514D22"/>
    <w:rsid w:val="0051522B"/>
    <w:rsid w:val="00515DE6"/>
    <w:rsid w:val="00515EE0"/>
    <w:rsid w:val="00516389"/>
    <w:rsid w:val="0051676F"/>
    <w:rsid w:val="00516DDF"/>
    <w:rsid w:val="0051737E"/>
    <w:rsid w:val="00517AEF"/>
    <w:rsid w:val="00517DA3"/>
    <w:rsid w:val="00521102"/>
    <w:rsid w:val="0052218A"/>
    <w:rsid w:val="005226D7"/>
    <w:rsid w:val="00522E05"/>
    <w:rsid w:val="005230B1"/>
    <w:rsid w:val="005231A5"/>
    <w:rsid w:val="00523533"/>
    <w:rsid w:val="00523654"/>
    <w:rsid w:val="005236D8"/>
    <w:rsid w:val="00523A1D"/>
    <w:rsid w:val="00524340"/>
    <w:rsid w:val="005249BB"/>
    <w:rsid w:val="00524F48"/>
    <w:rsid w:val="0052540B"/>
    <w:rsid w:val="00525EFF"/>
    <w:rsid w:val="0052650D"/>
    <w:rsid w:val="005274A4"/>
    <w:rsid w:val="005278B6"/>
    <w:rsid w:val="005311E3"/>
    <w:rsid w:val="0053170A"/>
    <w:rsid w:val="00532349"/>
    <w:rsid w:val="005324A2"/>
    <w:rsid w:val="005328CA"/>
    <w:rsid w:val="00532990"/>
    <w:rsid w:val="00532D4A"/>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A3C"/>
    <w:rsid w:val="00547CBA"/>
    <w:rsid w:val="00547F86"/>
    <w:rsid w:val="00550DEA"/>
    <w:rsid w:val="00550FDB"/>
    <w:rsid w:val="00551D62"/>
    <w:rsid w:val="00552F47"/>
    <w:rsid w:val="00553488"/>
    <w:rsid w:val="00553586"/>
    <w:rsid w:val="00555129"/>
    <w:rsid w:val="00555EE4"/>
    <w:rsid w:val="00556A79"/>
    <w:rsid w:val="00557D9C"/>
    <w:rsid w:val="00560265"/>
    <w:rsid w:val="0056158D"/>
    <w:rsid w:val="0056158F"/>
    <w:rsid w:val="005625DD"/>
    <w:rsid w:val="005628E8"/>
    <w:rsid w:val="00562ABB"/>
    <w:rsid w:val="00564137"/>
    <w:rsid w:val="00564A1D"/>
    <w:rsid w:val="005652E2"/>
    <w:rsid w:val="00570222"/>
    <w:rsid w:val="0057073B"/>
    <w:rsid w:val="00570ABF"/>
    <w:rsid w:val="00571056"/>
    <w:rsid w:val="005711A2"/>
    <w:rsid w:val="0057189B"/>
    <w:rsid w:val="00571998"/>
    <w:rsid w:val="00571B50"/>
    <w:rsid w:val="00571FAD"/>
    <w:rsid w:val="005721A7"/>
    <w:rsid w:val="0057395F"/>
    <w:rsid w:val="0057444E"/>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74B"/>
    <w:rsid w:val="00583882"/>
    <w:rsid w:val="00584902"/>
    <w:rsid w:val="00584C9B"/>
    <w:rsid w:val="00584DFB"/>
    <w:rsid w:val="00584F25"/>
    <w:rsid w:val="00584F88"/>
    <w:rsid w:val="00585D91"/>
    <w:rsid w:val="00586705"/>
    <w:rsid w:val="00586884"/>
    <w:rsid w:val="005874BB"/>
    <w:rsid w:val="0059099A"/>
    <w:rsid w:val="00590AD4"/>
    <w:rsid w:val="00592A54"/>
    <w:rsid w:val="00592C2A"/>
    <w:rsid w:val="00592EB2"/>
    <w:rsid w:val="00593297"/>
    <w:rsid w:val="00593B61"/>
    <w:rsid w:val="00593CC9"/>
    <w:rsid w:val="00595E9A"/>
    <w:rsid w:val="00595F8D"/>
    <w:rsid w:val="00595FD1"/>
    <w:rsid w:val="005967C4"/>
    <w:rsid w:val="005969DB"/>
    <w:rsid w:val="005A0FEC"/>
    <w:rsid w:val="005A15A1"/>
    <w:rsid w:val="005A213E"/>
    <w:rsid w:val="005A2E3C"/>
    <w:rsid w:val="005A3AE6"/>
    <w:rsid w:val="005A3DF9"/>
    <w:rsid w:val="005A443F"/>
    <w:rsid w:val="005A49DF"/>
    <w:rsid w:val="005A5BBE"/>
    <w:rsid w:val="005A74B4"/>
    <w:rsid w:val="005A7E5E"/>
    <w:rsid w:val="005A7EF8"/>
    <w:rsid w:val="005B0213"/>
    <w:rsid w:val="005B02D9"/>
    <w:rsid w:val="005B0DFE"/>
    <w:rsid w:val="005B0F78"/>
    <w:rsid w:val="005B1CD6"/>
    <w:rsid w:val="005B1ED3"/>
    <w:rsid w:val="005B2CDA"/>
    <w:rsid w:val="005B2D63"/>
    <w:rsid w:val="005B3CC3"/>
    <w:rsid w:val="005B3D91"/>
    <w:rsid w:val="005B437C"/>
    <w:rsid w:val="005B5145"/>
    <w:rsid w:val="005B68B2"/>
    <w:rsid w:val="005B68C9"/>
    <w:rsid w:val="005B725F"/>
    <w:rsid w:val="005B79C2"/>
    <w:rsid w:val="005C0772"/>
    <w:rsid w:val="005C119B"/>
    <w:rsid w:val="005C1B88"/>
    <w:rsid w:val="005C20E3"/>
    <w:rsid w:val="005C2450"/>
    <w:rsid w:val="005C26F0"/>
    <w:rsid w:val="005C2CC4"/>
    <w:rsid w:val="005C2FFC"/>
    <w:rsid w:val="005C32A6"/>
    <w:rsid w:val="005C3817"/>
    <w:rsid w:val="005C4277"/>
    <w:rsid w:val="005C47EE"/>
    <w:rsid w:val="005C4DF6"/>
    <w:rsid w:val="005C63E3"/>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E7BF7"/>
    <w:rsid w:val="005F0F8B"/>
    <w:rsid w:val="005F1156"/>
    <w:rsid w:val="005F126B"/>
    <w:rsid w:val="005F13F2"/>
    <w:rsid w:val="005F17A4"/>
    <w:rsid w:val="005F2CEF"/>
    <w:rsid w:val="005F57D9"/>
    <w:rsid w:val="005F58DC"/>
    <w:rsid w:val="005F601F"/>
    <w:rsid w:val="005F6C53"/>
    <w:rsid w:val="005F6E7D"/>
    <w:rsid w:val="005F7204"/>
    <w:rsid w:val="005F7886"/>
    <w:rsid w:val="005F78E9"/>
    <w:rsid w:val="005F7D6D"/>
    <w:rsid w:val="00600AEF"/>
    <w:rsid w:val="0060121F"/>
    <w:rsid w:val="006014FB"/>
    <w:rsid w:val="00603096"/>
    <w:rsid w:val="00603365"/>
    <w:rsid w:val="0060342D"/>
    <w:rsid w:val="006042C9"/>
    <w:rsid w:val="0060530E"/>
    <w:rsid w:val="006053B6"/>
    <w:rsid w:val="00606459"/>
    <w:rsid w:val="006070F3"/>
    <w:rsid w:val="00607162"/>
    <w:rsid w:val="006077FA"/>
    <w:rsid w:val="00607ACC"/>
    <w:rsid w:val="00610561"/>
    <w:rsid w:val="00610A55"/>
    <w:rsid w:val="00610B23"/>
    <w:rsid w:val="0061100A"/>
    <w:rsid w:val="006117D4"/>
    <w:rsid w:val="00611A6C"/>
    <w:rsid w:val="00612E81"/>
    <w:rsid w:val="00613026"/>
    <w:rsid w:val="00613FD5"/>
    <w:rsid w:val="0061433E"/>
    <w:rsid w:val="00614601"/>
    <w:rsid w:val="0061463C"/>
    <w:rsid w:val="00615150"/>
    <w:rsid w:val="00615D0D"/>
    <w:rsid w:val="00616B63"/>
    <w:rsid w:val="00616E41"/>
    <w:rsid w:val="00617C37"/>
    <w:rsid w:val="006201CC"/>
    <w:rsid w:val="006212A4"/>
    <w:rsid w:val="00621452"/>
    <w:rsid w:val="00621C7D"/>
    <w:rsid w:val="00623005"/>
    <w:rsid w:val="006232E1"/>
    <w:rsid w:val="0062385C"/>
    <w:rsid w:val="00623992"/>
    <w:rsid w:val="006254BD"/>
    <w:rsid w:val="0062557E"/>
    <w:rsid w:val="00625784"/>
    <w:rsid w:val="0062685E"/>
    <w:rsid w:val="00627976"/>
    <w:rsid w:val="00631C9E"/>
    <w:rsid w:val="00631FFD"/>
    <w:rsid w:val="00632281"/>
    <w:rsid w:val="0063243D"/>
    <w:rsid w:val="00632811"/>
    <w:rsid w:val="00632A06"/>
    <w:rsid w:val="00632E68"/>
    <w:rsid w:val="006334A8"/>
    <w:rsid w:val="0063389C"/>
    <w:rsid w:val="00634805"/>
    <w:rsid w:val="00635630"/>
    <w:rsid w:val="00635958"/>
    <w:rsid w:val="00635B53"/>
    <w:rsid w:val="006364FB"/>
    <w:rsid w:val="00636F28"/>
    <w:rsid w:val="00637F94"/>
    <w:rsid w:val="006405E2"/>
    <w:rsid w:val="0064062F"/>
    <w:rsid w:val="00640FE9"/>
    <w:rsid w:val="006414D2"/>
    <w:rsid w:val="00641A52"/>
    <w:rsid w:val="00642879"/>
    <w:rsid w:val="00643EE8"/>
    <w:rsid w:val="00644655"/>
    <w:rsid w:val="00644CE7"/>
    <w:rsid w:val="00645392"/>
    <w:rsid w:val="00646469"/>
    <w:rsid w:val="00646A8C"/>
    <w:rsid w:val="00647138"/>
    <w:rsid w:val="00647650"/>
    <w:rsid w:val="006479A6"/>
    <w:rsid w:val="0065091F"/>
    <w:rsid w:val="00650E3E"/>
    <w:rsid w:val="00650F65"/>
    <w:rsid w:val="00650F8D"/>
    <w:rsid w:val="0065415E"/>
    <w:rsid w:val="006545C3"/>
    <w:rsid w:val="00655166"/>
    <w:rsid w:val="00655698"/>
    <w:rsid w:val="006557D8"/>
    <w:rsid w:val="00656AC7"/>
    <w:rsid w:val="00657010"/>
    <w:rsid w:val="006607DA"/>
    <w:rsid w:val="00660BCB"/>
    <w:rsid w:val="006626FF"/>
    <w:rsid w:val="00662C0E"/>
    <w:rsid w:val="00663142"/>
    <w:rsid w:val="00664636"/>
    <w:rsid w:val="00664C8E"/>
    <w:rsid w:val="0066591B"/>
    <w:rsid w:val="00665D2C"/>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1158"/>
    <w:rsid w:val="00681A85"/>
    <w:rsid w:val="00681B7B"/>
    <w:rsid w:val="0068351E"/>
    <w:rsid w:val="0068362D"/>
    <w:rsid w:val="00683814"/>
    <w:rsid w:val="00683A8D"/>
    <w:rsid w:val="006840AC"/>
    <w:rsid w:val="0068413D"/>
    <w:rsid w:val="00684BD5"/>
    <w:rsid w:val="00685050"/>
    <w:rsid w:val="00685277"/>
    <w:rsid w:val="006852DF"/>
    <w:rsid w:val="006859CC"/>
    <w:rsid w:val="0068623B"/>
    <w:rsid w:val="00686E9F"/>
    <w:rsid w:val="006876C8"/>
    <w:rsid w:val="006876EA"/>
    <w:rsid w:val="00687AA8"/>
    <w:rsid w:val="00687AFF"/>
    <w:rsid w:val="00687BA9"/>
    <w:rsid w:val="0069016F"/>
    <w:rsid w:val="00690A4C"/>
    <w:rsid w:val="00690E2E"/>
    <w:rsid w:val="00691A7B"/>
    <w:rsid w:val="00693DE7"/>
    <w:rsid w:val="00694BFA"/>
    <w:rsid w:val="00694E36"/>
    <w:rsid w:val="00694E56"/>
    <w:rsid w:val="00695071"/>
    <w:rsid w:val="0069559A"/>
    <w:rsid w:val="006958B7"/>
    <w:rsid w:val="00695CCF"/>
    <w:rsid w:val="00696AC0"/>
    <w:rsid w:val="0069795F"/>
    <w:rsid w:val="006A0422"/>
    <w:rsid w:val="006A0445"/>
    <w:rsid w:val="006A06BC"/>
    <w:rsid w:val="006A08CD"/>
    <w:rsid w:val="006A0D3E"/>
    <w:rsid w:val="006A15A9"/>
    <w:rsid w:val="006A21C1"/>
    <w:rsid w:val="006A2358"/>
    <w:rsid w:val="006A37CA"/>
    <w:rsid w:val="006A3F03"/>
    <w:rsid w:val="006A4736"/>
    <w:rsid w:val="006A502B"/>
    <w:rsid w:val="006A558D"/>
    <w:rsid w:val="006A5B9B"/>
    <w:rsid w:val="006A5C8D"/>
    <w:rsid w:val="006A5E0F"/>
    <w:rsid w:val="006A5E83"/>
    <w:rsid w:val="006A60D9"/>
    <w:rsid w:val="006A6555"/>
    <w:rsid w:val="006A6BF7"/>
    <w:rsid w:val="006A7412"/>
    <w:rsid w:val="006A7804"/>
    <w:rsid w:val="006B0155"/>
    <w:rsid w:val="006B0908"/>
    <w:rsid w:val="006B1FC8"/>
    <w:rsid w:val="006B2966"/>
    <w:rsid w:val="006B430A"/>
    <w:rsid w:val="006B4FED"/>
    <w:rsid w:val="006B5431"/>
    <w:rsid w:val="006B5B58"/>
    <w:rsid w:val="006B6072"/>
    <w:rsid w:val="006B6201"/>
    <w:rsid w:val="006B6BA0"/>
    <w:rsid w:val="006B6D57"/>
    <w:rsid w:val="006B6DEA"/>
    <w:rsid w:val="006B7C7F"/>
    <w:rsid w:val="006C045F"/>
    <w:rsid w:val="006C0932"/>
    <w:rsid w:val="006C169F"/>
    <w:rsid w:val="006C18A6"/>
    <w:rsid w:val="006C3B23"/>
    <w:rsid w:val="006C4084"/>
    <w:rsid w:val="006C417B"/>
    <w:rsid w:val="006C4BA3"/>
    <w:rsid w:val="006C4D4A"/>
    <w:rsid w:val="006C5231"/>
    <w:rsid w:val="006C559E"/>
    <w:rsid w:val="006C56AE"/>
    <w:rsid w:val="006C5A21"/>
    <w:rsid w:val="006C5D1D"/>
    <w:rsid w:val="006C6106"/>
    <w:rsid w:val="006C657F"/>
    <w:rsid w:val="006C6766"/>
    <w:rsid w:val="006C68C7"/>
    <w:rsid w:val="006C7E6F"/>
    <w:rsid w:val="006D14B9"/>
    <w:rsid w:val="006D1E6E"/>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6886"/>
    <w:rsid w:val="006E69AD"/>
    <w:rsid w:val="006E6C2C"/>
    <w:rsid w:val="006E72C7"/>
    <w:rsid w:val="006E757F"/>
    <w:rsid w:val="006F0921"/>
    <w:rsid w:val="006F0B17"/>
    <w:rsid w:val="006F0BFE"/>
    <w:rsid w:val="006F0FCD"/>
    <w:rsid w:val="006F2148"/>
    <w:rsid w:val="006F21A8"/>
    <w:rsid w:val="006F2525"/>
    <w:rsid w:val="006F35C3"/>
    <w:rsid w:val="006F4085"/>
    <w:rsid w:val="006F4B30"/>
    <w:rsid w:val="006F4BF1"/>
    <w:rsid w:val="006F50AF"/>
    <w:rsid w:val="006F57A3"/>
    <w:rsid w:val="006F5F8E"/>
    <w:rsid w:val="006F6F25"/>
    <w:rsid w:val="006F7239"/>
    <w:rsid w:val="006F7B56"/>
    <w:rsid w:val="007002F2"/>
    <w:rsid w:val="007003B3"/>
    <w:rsid w:val="00700550"/>
    <w:rsid w:val="007006B8"/>
    <w:rsid w:val="00700F12"/>
    <w:rsid w:val="00702005"/>
    <w:rsid w:val="0070235F"/>
    <w:rsid w:val="00702887"/>
    <w:rsid w:val="007031C1"/>
    <w:rsid w:val="00703421"/>
    <w:rsid w:val="00703BD1"/>
    <w:rsid w:val="00703EC9"/>
    <w:rsid w:val="00704640"/>
    <w:rsid w:val="0070482D"/>
    <w:rsid w:val="00704C80"/>
    <w:rsid w:val="00705B65"/>
    <w:rsid w:val="00705E57"/>
    <w:rsid w:val="00705EC3"/>
    <w:rsid w:val="0070676D"/>
    <w:rsid w:val="0071063D"/>
    <w:rsid w:val="00710FF3"/>
    <w:rsid w:val="00712CD6"/>
    <w:rsid w:val="007146A1"/>
    <w:rsid w:val="00715ABE"/>
    <w:rsid w:val="00715FAF"/>
    <w:rsid w:val="00716093"/>
    <w:rsid w:val="007160A4"/>
    <w:rsid w:val="007163D0"/>
    <w:rsid w:val="00716D33"/>
    <w:rsid w:val="00717008"/>
    <w:rsid w:val="0071765D"/>
    <w:rsid w:val="0071792A"/>
    <w:rsid w:val="0071795C"/>
    <w:rsid w:val="007201A7"/>
    <w:rsid w:val="00720B91"/>
    <w:rsid w:val="007216FA"/>
    <w:rsid w:val="00721A8D"/>
    <w:rsid w:val="00724498"/>
    <w:rsid w:val="00724A66"/>
    <w:rsid w:val="00725427"/>
    <w:rsid w:val="0072610F"/>
    <w:rsid w:val="00726BF1"/>
    <w:rsid w:val="007276FE"/>
    <w:rsid w:val="00727CA3"/>
    <w:rsid w:val="00727DE4"/>
    <w:rsid w:val="00731325"/>
    <w:rsid w:val="007323AE"/>
    <w:rsid w:val="00733388"/>
    <w:rsid w:val="0073489C"/>
    <w:rsid w:val="007369FA"/>
    <w:rsid w:val="00736BC1"/>
    <w:rsid w:val="00737AD2"/>
    <w:rsid w:val="00737D9B"/>
    <w:rsid w:val="00740627"/>
    <w:rsid w:val="007408C5"/>
    <w:rsid w:val="00741B3E"/>
    <w:rsid w:val="00742964"/>
    <w:rsid w:val="00742C85"/>
    <w:rsid w:val="00743B9C"/>
    <w:rsid w:val="00744BB2"/>
    <w:rsid w:val="00745344"/>
    <w:rsid w:val="007454CB"/>
    <w:rsid w:val="007455E9"/>
    <w:rsid w:val="00745A4F"/>
    <w:rsid w:val="00745CFC"/>
    <w:rsid w:val="007464BF"/>
    <w:rsid w:val="00746721"/>
    <w:rsid w:val="00746EA9"/>
    <w:rsid w:val="007477AE"/>
    <w:rsid w:val="007478B0"/>
    <w:rsid w:val="007507DD"/>
    <w:rsid w:val="007508F7"/>
    <w:rsid w:val="00750A76"/>
    <w:rsid w:val="0075126A"/>
    <w:rsid w:val="00752308"/>
    <w:rsid w:val="0075287F"/>
    <w:rsid w:val="007531EB"/>
    <w:rsid w:val="00753A74"/>
    <w:rsid w:val="007540F1"/>
    <w:rsid w:val="007549CC"/>
    <w:rsid w:val="00754D00"/>
    <w:rsid w:val="00755172"/>
    <w:rsid w:val="0075579A"/>
    <w:rsid w:val="007557CA"/>
    <w:rsid w:val="007561D9"/>
    <w:rsid w:val="00756550"/>
    <w:rsid w:val="00756994"/>
    <w:rsid w:val="00757B72"/>
    <w:rsid w:val="007602C1"/>
    <w:rsid w:val="00760D37"/>
    <w:rsid w:val="00760EA2"/>
    <w:rsid w:val="00761B88"/>
    <w:rsid w:val="00761FE5"/>
    <w:rsid w:val="0076233B"/>
    <w:rsid w:val="0076267C"/>
    <w:rsid w:val="00762C75"/>
    <w:rsid w:val="00762DBA"/>
    <w:rsid w:val="00762F6E"/>
    <w:rsid w:val="0076348C"/>
    <w:rsid w:val="00763C96"/>
    <w:rsid w:val="007640EA"/>
    <w:rsid w:val="00764975"/>
    <w:rsid w:val="00764BAC"/>
    <w:rsid w:val="00764DA2"/>
    <w:rsid w:val="00765314"/>
    <w:rsid w:val="007654F2"/>
    <w:rsid w:val="00765F42"/>
    <w:rsid w:val="00766B45"/>
    <w:rsid w:val="00767703"/>
    <w:rsid w:val="00767FB6"/>
    <w:rsid w:val="007708EF"/>
    <w:rsid w:val="00771070"/>
    <w:rsid w:val="007725BD"/>
    <w:rsid w:val="00772927"/>
    <w:rsid w:val="00773191"/>
    <w:rsid w:val="007735DA"/>
    <w:rsid w:val="00773CB8"/>
    <w:rsid w:val="007742B7"/>
    <w:rsid w:val="0077442B"/>
    <w:rsid w:val="007754CA"/>
    <w:rsid w:val="00775B78"/>
    <w:rsid w:val="00775C56"/>
    <w:rsid w:val="00776B28"/>
    <w:rsid w:val="007812BC"/>
    <w:rsid w:val="00781A39"/>
    <w:rsid w:val="00781A4D"/>
    <w:rsid w:val="00782241"/>
    <w:rsid w:val="007825C7"/>
    <w:rsid w:val="00782B93"/>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78A"/>
    <w:rsid w:val="0079487D"/>
    <w:rsid w:val="007956C9"/>
    <w:rsid w:val="00795890"/>
    <w:rsid w:val="00795A93"/>
    <w:rsid w:val="00795DDA"/>
    <w:rsid w:val="00795DDB"/>
    <w:rsid w:val="00795E35"/>
    <w:rsid w:val="007962DD"/>
    <w:rsid w:val="00797293"/>
    <w:rsid w:val="007A008C"/>
    <w:rsid w:val="007A0662"/>
    <w:rsid w:val="007A0FD7"/>
    <w:rsid w:val="007A2813"/>
    <w:rsid w:val="007A2A32"/>
    <w:rsid w:val="007A36BA"/>
    <w:rsid w:val="007A36ED"/>
    <w:rsid w:val="007A53C3"/>
    <w:rsid w:val="007A56FC"/>
    <w:rsid w:val="007A68BF"/>
    <w:rsid w:val="007A6AB8"/>
    <w:rsid w:val="007A6ED9"/>
    <w:rsid w:val="007A73B4"/>
    <w:rsid w:val="007A7B30"/>
    <w:rsid w:val="007B0131"/>
    <w:rsid w:val="007B25D9"/>
    <w:rsid w:val="007B2F64"/>
    <w:rsid w:val="007B378A"/>
    <w:rsid w:val="007B416F"/>
    <w:rsid w:val="007B5317"/>
    <w:rsid w:val="007B537D"/>
    <w:rsid w:val="007B549B"/>
    <w:rsid w:val="007B56EC"/>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73D"/>
    <w:rsid w:val="007D1906"/>
    <w:rsid w:val="007D28C3"/>
    <w:rsid w:val="007D2EAF"/>
    <w:rsid w:val="007D2F1D"/>
    <w:rsid w:val="007D3269"/>
    <w:rsid w:val="007D3731"/>
    <w:rsid w:val="007D3BD9"/>
    <w:rsid w:val="007D43BC"/>
    <w:rsid w:val="007D5877"/>
    <w:rsid w:val="007D6D78"/>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0EA6"/>
    <w:rsid w:val="007F119D"/>
    <w:rsid w:val="007F154B"/>
    <w:rsid w:val="007F1DFE"/>
    <w:rsid w:val="007F1FA1"/>
    <w:rsid w:val="007F2219"/>
    <w:rsid w:val="007F339A"/>
    <w:rsid w:val="007F3AA4"/>
    <w:rsid w:val="007F4472"/>
    <w:rsid w:val="007F5373"/>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246"/>
    <w:rsid w:val="0081264E"/>
    <w:rsid w:val="00812AA5"/>
    <w:rsid w:val="00812CC4"/>
    <w:rsid w:val="00812F14"/>
    <w:rsid w:val="00813AC0"/>
    <w:rsid w:val="00814009"/>
    <w:rsid w:val="008166DC"/>
    <w:rsid w:val="008167AE"/>
    <w:rsid w:val="00816AE8"/>
    <w:rsid w:val="008171E9"/>
    <w:rsid w:val="00817CBF"/>
    <w:rsid w:val="008206C8"/>
    <w:rsid w:val="00820AC6"/>
    <w:rsid w:val="00820B8F"/>
    <w:rsid w:val="00820E7F"/>
    <w:rsid w:val="008212CB"/>
    <w:rsid w:val="00821FEB"/>
    <w:rsid w:val="0082234C"/>
    <w:rsid w:val="00822E0A"/>
    <w:rsid w:val="00822ECB"/>
    <w:rsid w:val="00822F23"/>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0CE0"/>
    <w:rsid w:val="0083126F"/>
    <w:rsid w:val="00831321"/>
    <w:rsid w:val="00832080"/>
    <w:rsid w:val="0083312F"/>
    <w:rsid w:val="00833B32"/>
    <w:rsid w:val="00834884"/>
    <w:rsid w:val="00834EFD"/>
    <w:rsid w:val="008355B7"/>
    <w:rsid w:val="00835722"/>
    <w:rsid w:val="00835C20"/>
    <w:rsid w:val="00835C62"/>
    <w:rsid w:val="00835EAC"/>
    <w:rsid w:val="008370C7"/>
    <w:rsid w:val="008370E3"/>
    <w:rsid w:val="0084066A"/>
    <w:rsid w:val="00841327"/>
    <w:rsid w:val="00841D53"/>
    <w:rsid w:val="00841F18"/>
    <w:rsid w:val="00842219"/>
    <w:rsid w:val="008428D0"/>
    <w:rsid w:val="00842F26"/>
    <w:rsid w:val="0084363F"/>
    <w:rsid w:val="008447CE"/>
    <w:rsid w:val="008450DA"/>
    <w:rsid w:val="00845BD2"/>
    <w:rsid w:val="00845E49"/>
    <w:rsid w:val="00846445"/>
    <w:rsid w:val="00846947"/>
    <w:rsid w:val="00847F4F"/>
    <w:rsid w:val="00850272"/>
    <w:rsid w:val="00850904"/>
    <w:rsid w:val="00851307"/>
    <w:rsid w:val="008516C7"/>
    <w:rsid w:val="00852F78"/>
    <w:rsid w:val="00853186"/>
    <w:rsid w:val="008537F6"/>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35A"/>
    <w:rsid w:val="00873265"/>
    <w:rsid w:val="008733D3"/>
    <w:rsid w:val="0087417E"/>
    <w:rsid w:val="00874268"/>
    <w:rsid w:val="008743D1"/>
    <w:rsid w:val="0087454F"/>
    <w:rsid w:val="0087495B"/>
    <w:rsid w:val="00874F37"/>
    <w:rsid w:val="00875477"/>
    <w:rsid w:val="00875C87"/>
    <w:rsid w:val="00875FA6"/>
    <w:rsid w:val="0087630F"/>
    <w:rsid w:val="00876983"/>
    <w:rsid w:val="00876E1A"/>
    <w:rsid w:val="008803D9"/>
    <w:rsid w:val="008813E5"/>
    <w:rsid w:val="0088165A"/>
    <w:rsid w:val="00881671"/>
    <w:rsid w:val="00881BB6"/>
    <w:rsid w:val="008821C5"/>
    <w:rsid w:val="008840D5"/>
    <w:rsid w:val="00884C8B"/>
    <w:rsid w:val="0088505B"/>
    <w:rsid w:val="00885479"/>
    <w:rsid w:val="0088729E"/>
    <w:rsid w:val="008873B6"/>
    <w:rsid w:val="0088779E"/>
    <w:rsid w:val="008879A7"/>
    <w:rsid w:val="00887F08"/>
    <w:rsid w:val="0089004D"/>
    <w:rsid w:val="008903FC"/>
    <w:rsid w:val="008905AB"/>
    <w:rsid w:val="0089100D"/>
    <w:rsid w:val="00892150"/>
    <w:rsid w:val="00893212"/>
    <w:rsid w:val="00893658"/>
    <w:rsid w:val="008938F9"/>
    <w:rsid w:val="00893B46"/>
    <w:rsid w:val="008941D7"/>
    <w:rsid w:val="008943B3"/>
    <w:rsid w:val="0089459A"/>
    <w:rsid w:val="00894767"/>
    <w:rsid w:val="0089480E"/>
    <w:rsid w:val="00896CDB"/>
    <w:rsid w:val="008973DD"/>
    <w:rsid w:val="0089771B"/>
    <w:rsid w:val="00897AB6"/>
    <w:rsid w:val="00897BA2"/>
    <w:rsid w:val="008A07FF"/>
    <w:rsid w:val="008A130B"/>
    <w:rsid w:val="008A1550"/>
    <w:rsid w:val="008A1D07"/>
    <w:rsid w:val="008A2CDC"/>
    <w:rsid w:val="008A34A6"/>
    <w:rsid w:val="008A3746"/>
    <w:rsid w:val="008A490A"/>
    <w:rsid w:val="008A4A36"/>
    <w:rsid w:val="008A5F4C"/>
    <w:rsid w:val="008A618C"/>
    <w:rsid w:val="008A66CC"/>
    <w:rsid w:val="008A6CA2"/>
    <w:rsid w:val="008A71AC"/>
    <w:rsid w:val="008B05B6"/>
    <w:rsid w:val="008B06AB"/>
    <w:rsid w:val="008B09E4"/>
    <w:rsid w:val="008B10BA"/>
    <w:rsid w:val="008B1135"/>
    <w:rsid w:val="008B1CD4"/>
    <w:rsid w:val="008B2356"/>
    <w:rsid w:val="008B449A"/>
    <w:rsid w:val="008B45B8"/>
    <w:rsid w:val="008B45C6"/>
    <w:rsid w:val="008B46F2"/>
    <w:rsid w:val="008B53AB"/>
    <w:rsid w:val="008B5BFF"/>
    <w:rsid w:val="008B629F"/>
    <w:rsid w:val="008B64D0"/>
    <w:rsid w:val="008B64FF"/>
    <w:rsid w:val="008B65C2"/>
    <w:rsid w:val="008B7803"/>
    <w:rsid w:val="008B7AB8"/>
    <w:rsid w:val="008B7BBE"/>
    <w:rsid w:val="008C04E2"/>
    <w:rsid w:val="008C0601"/>
    <w:rsid w:val="008C0C51"/>
    <w:rsid w:val="008C0FD0"/>
    <w:rsid w:val="008C1151"/>
    <w:rsid w:val="008C6964"/>
    <w:rsid w:val="008C6C40"/>
    <w:rsid w:val="008C71AD"/>
    <w:rsid w:val="008C7269"/>
    <w:rsid w:val="008C73BC"/>
    <w:rsid w:val="008C7B33"/>
    <w:rsid w:val="008C7C46"/>
    <w:rsid w:val="008D04CC"/>
    <w:rsid w:val="008D1450"/>
    <w:rsid w:val="008D14B4"/>
    <w:rsid w:val="008D177D"/>
    <w:rsid w:val="008D1AB4"/>
    <w:rsid w:val="008D1AD0"/>
    <w:rsid w:val="008D1F13"/>
    <w:rsid w:val="008D2D72"/>
    <w:rsid w:val="008D2F83"/>
    <w:rsid w:val="008D3359"/>
    <w:rsid w:val="008D3BD1"/>
    <w:rsid w:val="008D4CEF"/>
    <w:rsid w:val="008D5AC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D4B"/>
    <w:rsid w:val="008F2F5E"/>
    <w:rsid w:val="008F4FDB"/>
    <w:rsid w:val="008F5452"/>
    <w:rsid w:val="008F5ECD"/>
    <w:rsid w:val="00901962"/>
    <w:rsid w:val="00901BEC"/>
    <w:rsid w:val="00902B0F"/>
    <w:rsid w:val="00902D1A"/>
    <w:rsid w:val="00904C19"/>
    <w:rsid w:val="00904F96"/>
    <w:rsid w:val="00905E3B"/>
    <w:rsid w:val="009061A0"/>
    <w:rsid w:val="00907E5B"/>
    <w:rsid w:val="00907EC9"/>
    <w:rsid w:val="00907FF7"/>
    <w:rsid w:val="009107B3"/>
    <w:rsid w:val="00911817"/>
    <w:rsid w:val="00912103"/>
    <w:rsid w:val="00913800"/>
    <w:rsid w:val="00913CB8"/>
    <w:rsid w:val="00913E28"/>
    <w:rsid w:val="0091492A"/>
    <w:rsid w:val="00914CF3"/>
    <w:rsid w:val="00915489"/>
    <w:rsid w:val="00915876"/>
    <w:rsid w:val="00915BA0"/>
    <w:rsid w:val="00916581"/>
    <w:rsid w:val="0091662D"/>
    <w:rsid w:val="00916A01"/>
    <w:rsid w:val="00916DDD"/>
    <w:rsid w:val="00917076"/>
    <w:rsid w:val="0091716C"/>
    <w:rsid w:val="00917915"/>
    <w:rsid w:val="00917B39"/>
    <w:rsid w:val="00920751"/>
    <w:rsid w:val="00921DE7"/>
    <w:rsid w:val="00921EEC"/>
    <w:rsid w:val="0092498A"/>
    <w:rsid w:val="009265D8"/>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3EA0"/>
    <w:rsid w:val="0093437F"/>
    <w:rsid w:val="00934F92"/>
    <w:rsid w:val="00935139"/>
    <w:rsid w:val="009356FB"/>
    <w:rsid w:val="009358EB"/>
    <w:rsid w:val="00935C6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96B"/>
    <w:rsid w:val="00946F2C"/>
    <w:rsid w:val="00946F7A"/>
    <w:rsid w:val="0095027C"/>
    <w:rsid w:val="0095076A"/>
    <w:rsid w:val="00950FBF"/>
    <w:rsid w:val="009511FE"/>
    <w:rsid w:val="0095167A"/>
    <w:rsid w:val="00951A00"/>
    <w:rsid w:val="00952B5A"/>
    <w:rsid w:val="009531AC"/>
    <w:rsid w:val="00953AAF"/>
    <w:rsid w:val="00953B15"/>
    <w:rsid w:val="00953EEC"/>
    <w:rsid w:val="00955275"/>
    <w:rsid w:val="00955C61"/>
    <w:rsid w:val="0095617F"/>
    <w:rsid w:val="0095753D"/>
    <w:rsid w:val="00957999"/>
    <w:rsid w:val="00962A32"/>
    <w:rsid w:val="00963774"/>
    <w:rsid w:val="00963932"/>
    <w:rsid w:val="00963CA7"/>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B5"/>
    <w:rsid w:val="009716D2"/>
    <w:rsid w:val="00971AA0"/>
    <w:rsid w:val="00972B7E"/>
    <w:rsid w:val="009730EF"/>
    <w:rsid w:val="0097314F"/>
    <w:rsid w:val="0097382F"/>
    <w:rsid w:val="009744C8"/>
    <w:rsid w:val="00974F35"/>
    <w:rsid w:val="00975615"/>
    <w:rsid w:val="0097582C"/>
    <w:rsid w:val="00976235"/>
    <w:rsid w:val="00977FB4"/>
    <w:rsid w:val="009809AD"/>
    <w:rsid w:val="00980DE5"/>
    <w:rsid w:val="0098123A"/>
    <w:rsid w:val="009819A1"/>
    <w:rsid w:val="00982417"/>
    <w:rsid w:val="00982D04"/>
    <w:rsid w:val="009837F8"/>
    <w:rsid w:val="00983ECC"/>
    <w:rsid w:val="0098474F"/>
    <w:rsid w:val="00984884"/>
    <w:rsid w:val="00985221"/>
    <w:rsid w:val="009858DF"/>
    <w:rsid w:val="00985947"/>
    <w:rsid w:val="0098680A"/>
    <w:rsid w:val="009871B0"/>
    <w:rsid w:val="0098732D"/>
    <w:rsid w:val="009873E3"/>
    <w:rsid w:val="00987B44"/>
    <w:rsid w:val="00987C19"/>
    <w:rsid w:val="00990BA3"/>
    <w:rsid w:val="0099115E"/>
    <w:rsid w:val="00991292"/>
    <w:rsid w:val="009919AE"/>
    <w:rsid w:val="00991A57"/>
    <w:rsid w:val="00991F03"/>
    <w:rsid w:val="00992967"/>
    <w:rsid w:val="009934F6"/>
    <w:rsid w:val="0099355C"/>
    <w:rsid w:val="00993B79"/>
    <w:rsid w:val="00993F64"/>
    <w:rsid w:val="0099402E"/>
    <w:rsid w:val="00994375"/>
    <w:rsid w:val="00994CC8"/>
    <w:rsid w:val="0099521A"/>
    <w:rsid w:val="00995332"/>
    <w:rsid w:val="00995501"/>
    <w:rsid w:val="0099613B"/>
    <w:rsid w:val="0099745C"/>
    <w:rsid w:val="009A0CAC"/>
    <w:rsid w:val="009A0FC7"/>
    <w:rsid w:val="009A27F3"/>
    <w:rsid w:val="009A289B"/>
    <w:rsid w:val="009A379F"/>
    <w:rsid w:val="009A3BD8"/>
    <w:rsid w:val="009A45F0"/>
    <w:rsid w:val="009A4964"/>
    <w:rsid w:val="009A4A83"/>
    <w:rsid w:val="009A4B09"/>
    <w:rsid w:val="009A551F"/>
    <w:rsid w:val="009A5925"/>
    <w:rsid w:val="009A62F0"/>
    <w:rsid w:val="009A6333"/>
    <w:rsid w:val="009A6FDC"/>
    <w:rsid w:val="009A7004"/>
    <w:rsid w:val="009A702A"/>
    <w:rsid w:val="009A71A4"/>
    <w:rsid w:val="009A7849"/>
    <w:rsid w:val="009A7AAE"/>
    <w:rsid w:val="009B058C"/>
    <w:rsid w:val="009B0FFA"/>
    <w:rsid w:val="009B143A"/>
    <w:rsid w:val="009B1AA8"/>
    <w:rsid w:val="009B1C24"/>
    <w:rsid w:val="009B1C65"/>
    <w:rsid w:val="009B1D91"/>
    <w:rsid w:val="009B1DFC"/>
    <w:rsid w:val="009B1ED7"/>
    <w:rsid w:val="009B2280"/>
    <w:rsid w:val="009B3B1D"/>
    <w:rsid w:val="009B4248"/>
    <w:rsid w:val="009B42E0"/>
    <w:rsid w:val="009B4737"/>
    <w:rsid w:val="009B4C71"/>
    <w:rsid w:val="009B5CCC"/>
    <w:rsid w:val="009B682D"/>
    <w:rsid w:val="009B68A9"/>
    <w:rsid w:val="009B763A"/>
    <w:rsid w:val="009B788C"/>
    <w:rsid w:val="009B7A36"/>
    <w:rsid w:val="009B7A7C"/>
    <w:rsid w:val="009B7A84"/>
    <w:rsid w:val="009C00B0"/>
    <w:rsid w:val="009C03CA"/>
    <w:rsid w:val="009C42DF"/>
    <w:rsid w:val="009C4870"/>
    <w:rsid w:val="009C4EA3"/>
    <w:rsid w:val="009C53F0"/>
    <w:rsid w:val="009C5A82"/>
    <w:rsid w:val="009C7C6E"/>
    <w:rsid w:val="009D007C"/>
    <w:rsid w:val="009D0E56"/>
    <w:rsid w:val="009D1056"/>
    <w:rsid w:val="009D11FA"/>
    <w:rsid w:val="009D1708"/>
    <w:rsid w:val="009D1890"/>
    <w:rsid w:val="009D1DFC"/>
    <w:rsid w:val="009D1FE9"/>
    <w:rsid w:val="009D273D"/>
    <w:rsid w:val="009D288C"/>
    <w:rsid w:val="009D3283"/>
    <w:rsid w:val="009D3688"/>
    <w:rsid w:val="009D36E7"/>
    <w:rsid w:val="009D42C3"/>
    <w:rsid w:val="009D4615"/>
    <w:rsid w:val="009D47A6"/>
    <w:rsid w:val="009D49D3"/>
    <w:rsid w:val="009D4B8D"/>
    <w:rsid w:val="009D51EC"/>
    <w:rsid w:val="009D7375"/>
    <w:rsid w:val="009D760B"/>
    <w:rsid w:val="009E00B5"/>
    <w:rsid w:val="009E03DE"/>
    <w:rsid w:val="009E0601"/>
    <w:rsid w:val="009E08DF"/>
    <w:rsid w:val="009E0B39"/>
    <w:rsid w:val="009E0D93"/>
    <w:rsid w:val="009E0E80"/>
    <w:rsid w:val="009E185B"/>
    <w:rsid w:val="009E2779"/>
    <w:rsid w:val="009E3314"/>
    <w:rsid w:val="009E367C"/>
    <w:rsid w:val="009E3FBD"/>
    <w:rsid w:val="009E4A74"/>
    <w:rsid w:val="009E4BA3"/>
    <w:rsid w:val="009E5960"/>
    <w:rsid w:val="009E5E6F"/>
    <w:rsid w:val="009E6157"/>
    <w:rsid w:val="009E638B"/>
    <w:rsid w:val="009E67D1"/>
    <w:rsid w:val="009E6B3E"/>
    <w:rsid w:val="009E7F1A"/>
    <w:rsid w:val="009F013F"/>
    <w:rsid w:val="009F0EC8"/>
    <w:rsid w:val="009F11EF"/>
    <w:rsid w:val="009F1333"/>
    <w:rsid w:val="009F1E33"/>
    <w:rsid w:val="009F2283"/>
    <w:rsid w:val="009F29FB"/>
    <w:rsid w:val="009F46BE"/>
    <w:rsid w:val="009F55AD"/>
    <w:rsid w:val="009F5A06"/>
    <w:rsid w:val="009F5C12"/>
    <w:rsid w:val="009F6EFD"/>
    <w:rsid w:val="009F6F8E"/>
    <w:rsid w:val="009F79B7"/>
    <w:rsid w:val="009F7FB1"/>
    <w:rsid w:val="00A0058D"/>
    <w:rsid w:val="00A00C41"/>
    <w:rsid w:val="00A00E8A"/>
    <w:rsid w:val="00A024B1"/>
    <w:rsid w:val="00A02FE1"/>
    <w:rsid w:val="00A0305C"/>
    <w:rsid w:val="00A03364"/>
    <w:rsid w:val="00A047F9"/>
    <w:rsid w:val="00A04AFE"/>
    <w:rsid w:val="00A0568C"/>
    <w:rsid w:val="00A05941"/>
    <w:rsid w:val="00A06140"/>
    <w:rsid w:val="00A0616A"/>
    <w:rsid w:val="00A06B99"/>
    <w:rsid w:val="00A06C17"/>
    <w:rsid w:val="00A070F8"/>
    <w:rsid w:val="00A071B5"/>
    <w:rsid w:val="00A07DB5"/>
    <w:rsid w:val="00A1027A"/>
    <w:rsid w:val="00A11946"/>
    <w:rsid w:val="00A12032"/>
    <w:rsid w:val="00A12700"/>
    <w:rsid w:val="00A12BD9"/>
    <w:rsid w:val="00A13D11"/>
    <w:rsid w:val="00A13DBB"/>
    <w:rsid w:val="00A14C19"/>
    <w:rsid w:val="00A14E2B"/>
    <w:rsid w:val="00A14FC5"/>
    <w:rsid w:val="00A154BC"/>
    <w:rsid w:val="00A1616C"/>
    <w:rsid w:val="00A166D5"/>
    <w:rsid w:val="00A16D00"/>
    <w:rsid w:val="00A17150"/>
    <w:rsid w:val="00A1744C"/>
    <w:rsid w:val="00A200D9"/>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3571"/>
    <w:rsid w:val="00A33B5B"/>
    <w:rsid w:val="00A3485A"/>
    <w:rsid w:val="00A3544C"/>
    <w:rsid w:val="00A35498"/>
    <w:rsid w:val="00A358EC"/>
    <w:rsid w:val="00A35E3B"/>
    <w:rsid w:val="00A360D8"/>
    <w:rsid w:val="00A361E5"/>
    <w:rsid w:val="00A36833"/>
    <w:rsid w:val="00A37606"/>
    <w:rsid w:val="00A37A3A"/>
    <w:rsid w:val="00A40263"/>
    <w:rsid w:val="00A40740"/>
    <w:rsid w:val="00A407B5"/>
    <w:rsid w:val="00A40D30"/>
    <w:rsid w:val="00A415D4"/>
    <w:rsid w:val="00A41825"/>
    <w:rsid w:val="00A42C57"/>
    <w:rsid w:val="00A42EE9"/>
    <w:rsid w:val="00A438EF"/>
    <w:rsid w:val="00A44286"/>
    <w:rsid w:val="00A445EC"/>
    <w:rsid w:val="00A44642"/>
    <w:rsid w:val="00A4473B"/>
    <w:rsid w:val="00A44E55"/>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203"/>
    <w:rsid w:val="00A6044C"/>
    <w:rsid w:val="00A61808"/>
    <w:rsid w:val="00A61C60"/>
    <w:rsid w:val="00A621E7"/>
    <w:rsid w:val="00A62A38"/>
    <w:rsid w:val="00A62BB2"/>
    <w:rsid w:val="00A62C29"/>
    <w:rsid w:val="00A62CFF"/>
    <w:rsid w:val="00A6313A"/>
    <w:rsid w:val="00A63EE9"/>
    <w:rsid w:val="00A668A9"/>
    <w:rsid w:val="00A678E7"/>
    <w:rsid w:val="00A70311"/>
    <w:rsid w:val="00A70F7F"/>
    <w:rsid w:val="00A715E3"/>
    <w:rsid w:val="00A7252C"/>
    <w:rsid w:val="00A72623"/>
    <w:rsid w:val="00A72997"/>
    <w:rsid w:val="00A72ACD"/>
    <w:rsid w:val="00A72C13"/>
    <w:rsid w:val="00A733EA"/>
    <w:rsid w:val="00A739F0"/>
    <w:rsid w:val="00A75047"/>
    <w:rsid w:val="00A752D8"/>
    <w:rsid w:val="00A76AC7"/>
    <w:rsid w:val="00A7751D"/>
    <w:rsid w:val="00A77D2B"/>
    <w:rsid w:val="00A77F6D"/>
    <w:rsid w:val="00A80791"/>
    <w:rsid w:val="00A8089D"/>
    <w:rsid w:val="00A80E54"/>
    <w:rsid w:val="00A80EBD"/>
    <w:rsid w:val="00A818D2"/>
    <w:rsid w:val="00A8193E"/>
    <w:rsid w:val="00A82CD1"/>
    <w:rsid w:val="00A83ABC"/>
    <w:rsid w:val="00A83D1B"/>
    <w:rsid w:val="00A83DB8"/>
    <w:rsid w:val="00A84ADB"/>
    <w:rsid w:val="00A84D1A"/>
    <w:rsid w:val="00A85CFB"/>
    <w:rsid w:val="00A861C4"/>
    <w:rsid w:val="00A8638D"/>
    <w:rsid w:val="00A8672F"/>
    <w:rsid w:val="00A87066"/>
    <w:rsid w:val="00A87826"/>
    <w:rsid w:val="00A90FE9"/>
    <w:rsid w:val="00A927A9"/>
    <w:rsid w:val="00A940E3"/>
    <w:rsid w:val="00A94601"/>
    <w:rsid w:val="00A95B89"/>
    <w:rsid w:val="00A961C2"/>
    <w:rsid w:val="00A96479"/>
    <w:rsid w:val="00A96BA1"/>
    <w:rsid w:val="00A97193"/>
    <w:rsid w:val="00A978C8"/>
    <w:rsid w:val="00AA1379"/>
    <w:rsid w:val="00AA1D7B"/>
    <w:rsid w:val="00AA2343"/>
    <w:rsid w:val="00AA259D"/>
    <w:rsid w:val="00AA30A5"/>
    <w:rsid w:val="00AA31EC"/>
    <w:rsid w:val="00AA3EEE"/>
    <w:rsid w:val="00AA4108"/>
    <w:rsid w:val="00AA4446"/>
    <w:rsid w:val="00AA5601"/>
    <w:rsid w:val="00AA5A43"/>
    <w:rsid w:val="00AA64E2"/>
    <w:rsid w:val="00AA719F"/>
    <w:rsid w:val="00AA7697"/>
    <w:rsid w:val="00AA7C8A"/>
    <w:rsid w:val="00AB0296"/>
    <w:rsid w:val="00AB12D4"/>
    <w:rsid w:val="00AB1BDC"/>
    <w:rsid w:val="00AB27DD"/>
    <w:rsid w:val="00AB36BE"/>
    <w:rsid w:val="00AB3FB2"/>
    <w:rsid w:val="00AB4225"/>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8BD"/>
    <w:rsid w:val="00AC4ECC"/>
    <w:rsid w:val="00AC5EFF"/>
    <w:rsid w:val="00AC6FB7"/>
    <w:rsid w:val="00AC7841"/>
    <w:rsid w:val="00AD0ACF"/>
    <w:rsid w:val="00AD13DC"/>
    <w:rsid w:val="00AD19BE"/>
    <w:rsid w:val="00AD1CC8"/>
    <w:rsid w:val="00AD1E70"/>
    <w:rsid w:val="00AD219F"/>
    <w:rsid w:val="00AD2AB4"/>
    <w:rsid w:val="00AD2ACD"/>
    <w:rsid w:val="00AD3B40"/>
    <w:rsid w:val="00AD497C"/>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6A3"/>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319"/>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DF7"/>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2D06"/>
    <w:rsid w:val="00B34A45"/>
    <w:rsid w:val="00B35170"/>
    <w:rsid w:val="00B35717"/>
    <w:rsid w:val="00B35AFA"/>
    <w:rsid w:val="00B37490"/>
    <w:rsid w:val="00B378E7"/>
    <w:rsid w:val="00B402FE"/>
    <w:rsid w:val="00B4121E"/>
    <w:rsid w:val="00B4122C"/>
    <w:rsid w:val="00B417F8"/>
    <w:rsid w:val="00B41AAE"/>
    <w:rsid w:val="00B43630"/>
    <w:rsid w:val="00B43684"/>
    <w:rsid w:val="00B43A5F"/>
    <w:rsid w:val="00B449D5"/>
    <w:rsid w:val="00B44BE1"/>
    <w:rsid w:val="00B45345"/>
    <w:rsid w:val="00B4704C"/>
    <w:rsid w:val="00B5137F"/>
    <w:rsid w:val="00B518C8"/>
    <w:rsid w:val="00B520FB"/>
    <w:rsid w:val="00B52D92"/>
    <w:rsid w:val="00B53509"/>
    <w:rsid w:val="00B53B86"/>
    <w:rsid w:val="00B53F5E"/>
    <w:rsid w:val="00B546B1"/>
    <w:rsid w:val="00B557F2"/>
    <w:rsid w:val="00B56D08"/>
    <w:rsid w:val="00B56E27"/>
    <w:rsid w:val="00B60743"/>
    <w:rsid w:val="00B62E3F"/>
    <w:rsid w:val="00B6366C"/>
    <w:rsid w:val="00B645FA"/>
    <w:rsid w:val="00B64B06"/>
    <w:rsid w:val="00B64C6B"/>
    <w:rsid w:val="00B654B1"/>
    <w:rsid w:val="00B661FB"/>
    <w:rsid w:val="00B66234"/>
    <w:rsid w:val="00B66FD8"/>
    <w:rsid w:val="00B67357"/>
    <w:rsid w:val="00B70180"/>
    <w:rsid w:val="00B70327"/>
    <w:rsid w:val="00B71636"/>
    <w:rsid w:val="00B718D1"/>
    <w:rsid w:val="00B71926"/>
    <w:rsid w:val="00B71FB4"/>
    <w:rsid w:val="00B7485E"/>
    <w:rsid w:val="00B74FB7"/>
    <w:rsid w:val="00B756DC"/>
    <w:rsid w:val="00B75AF3"/>
    <w:rsid w:val="00B765FB"/>
    <w:rsid w:val="00B77ABB"/>
    <w:rsid w:val="00B8074F"/>
    <w:rsid w:val="00B814EF"/>
    <w:rsid w:val="00B81F4E"/>
    <w:rsid w:val="00B821F5"/>
    <w:rsid w:val="00B828B0"/>
    <w:rsid w:val="00B831DA"/>
    <w:rsid w:val="00B8327D"/>
    <w:rsid w:val="00B8555A"/>
    <w:rsid w:val="00B86158"/>
    <w:rsid w:val="00B866AF"/>
    <w:rsid w:val="00B8752F"/>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69C"/>
    <w:rsid w:val="00B96F1E"/>
    <w:rsid w:val="00BA0D71"/>
    <w:rsid w:val="00BA0DB4"/>
    <w:rsid w:val="00BA0FFB"/>
    <w:rsid w:val="00BA1894"/>
    <w:rsid w:val="00BA1BD4"/>
    <w:rsid w:val="00BA26FA"/>
    <w:rsid w:val="00BA2D29"/>
    <w:rsid w:val="00BA2DED"/>
    <w:rsid w:val="00BA3911"/>
    <w:rsid w:val="00BA40D1"/>
    <w:rsid w:val="00BA4344"/>
    <w:rsid w:val="00BA4AC3"/>
    <w:rsid w:val="00BA4F64"/>
    <w:rsid w:val="00BA675A"/>
    <w:rsid w:val="00BA6C5B"/>
    <w:rsid w:val="00BA6DE7"/>
    <w:rsid w:val="00BA72C2"/>
    <w:rsid w:val="00BA7BAE"/>
    <w:rsid w:val="00BA7C4A"/>
    <w:rsid w:val="00BA7DED"/>
    <w:rsid w:val="00BA7EE4"/>
    <w:rsid w:val="00BB0557"/>
    <w:rsid w:val="00BB15E1"/>
    <w:rsid w:val="00BB16D6"/>
    <w:rsid w:val="00BB1C2A"/>
    <w:rsid w:val="00BB3C86"/>
    <w:rsid w:val="00BB3E83"/>
    <w:rsid w:val="00BB40F4"/>
    <w:rsid w:val="00BB416E"/>
    <w:rsid w:val="00BB42A0"/>
    <w:rsid w:val="00BB42ED"/>
    <w:rsid w:val="00BB45B0"/>
    <w:rsid w:val="00BB4948"/>
    <w:rsid w:val="00BB52ED"/>
    <w:rsid w:val="00BB6540"/>
    <w:rsid w:val="00BB795C"/>
    <w:rsid w:val="00BB7A9A"/>
    <w:rsid w:val="00BB7BC1"/>
    <w:rsid w:val="00BB7D02"/>
    <w:rsid w:val="00BC0A66"/>
    <w:rsid w:val="00BC0A6C"/>
    <w:rsid w:val="00BC1CEA"/>
    <w:rsid w:val="00BC3F32"/>
    <w:rsid w:val="00BC4108"/>
    <w:rsid w:val="00BC445E"/>
    <w:rsid w:val="00BC4849"/>
    <w:rsid w:val="00BC4860"/>
    <w:rsid w:val="00BC55D2"/>
    <w:rsid w:val="00BC75F7"/>
    <w:rsid w:val="00BD02F4"/>
    <w:rsid w:val="00BD0ACE"/>
    <w:rsid w:val="00BD14FE"/>
    <w:rsid w:val="00BD2071"/>
    <w:rsid w:val="00BD215C"/>
    <w:rsid w:val="00BD2CFB"/>
    <w:rsid w:val="00BD45F3"/>
    <w:rsid w:val="00BD468C"/>
    <w:rsid w:val="00BD4BCF"/>
    <w:rsid w:val="00BD4F8A"/>
    <w:rsid w:val="00BD59AB"/>
    <w:rsid w:val="00BD5BF8"/>
    <w:rsid w:val="00BD63FE"/>
    <w:rsid w:val="00BD6848"/>
    <w:rsid w:val="00BD6EDD"/>
    <w:rsid w:val="00BD77BF"/>
    <w:rsid w:val="00BE03C3"/>
    <w:rsid w:val="00BE0E9A"/>
    <w:rsid w:val="00BE15E3"/>
    <w:rsid w:val="00BE1747"/>
    <w:rsid w:val="00BE24EA"/>
    <w:rsid w:val="00BE2ECF"/>
    <w:rsid w:val="00BE3373"/>
    <w:rsid w:val="00BE3832"/>
    <w:rsid w:val="00BE3C5B"/>
    <w:rsid w:val="00BE4060"/>
    <w:rsid w:val="00BE4EA7"/>
    <w:rsid w:val="00BE6939"/>
    <w:rsid w:val="00BE71B0"/>
    <w:rsid w:val="00BE7ABF"/>
    <w:rsid w:val="00BF0063"/>
    <w:rsid w:val="00BF061A"/>
    <w:rsid w:val="00BF0728"/>
    <w:rsid w:val="00BF086D"/>
    <w:rsid w:val="00BF0893"/>
    <w:rsid w:val="00BF08CD"/>
    <w:rsid w:val="00BF16AD"/>
    <w:rsid w:val="00BF195A"/>
    <w:rsid w:val="00BF264B"/>
    <w:rsid w:val="00BF2672"/>
    <w:rsid w:val="00BF2C14"/>
    <w:rsid w:val="00BF3168"/>
    <w:rsid w:val="00BF3AD7"/>
    <w:rsid w:val="00BF3B6F"/>
    <w:rsid w:val="00BF3C45"/>
    <w:rsid w:val="00BF4072"/>
    <w:rsid w:val="00BF40B1"/>
    <w:rsid w:val="00BF40F1"/>
    <w:rsid w:val="00BF43DD"/>
    <w:rsid w:val="00BF5452"/>
    <w:rsid w:val="00BF5C30"/>
    <w:rsid w:val="00BF69B2"/>
    <w:rsid w:val="00BF6B4E"/>
    <w:rsid w:val="00BF74FB"/>
    <w:rsid w:val="00BF7F4E"/>
    <w:rsid w:val="00C0030D"/>
    <w:rsid w:val="00C01268"/>
    <w:rsid w:val="00C01D78"/>
    <w:rsid w:val="00C02797"/>
    <w:rsid w:val="00C02B7F"/>
    <w:rsid w:val="00C03CC4"/>
    <w:rsid w:val="00C05471"/>
    <w:rsid w:val="00C05593"/>
    <w:rsid w:val="00C0565C"/>
    <w:rsid w:val="00C05BF3"/>
    <w:rsid w:val="00C05C36"/>
    <w:rsid w:val="00C06241"/>
    <w:rsid w:val="00C063E0"/>
    <w:rsid w:val="00C0718E"/>
    <w:rsid w:val="00C10404"/>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5768"/>
    <w:rsid w:val="00C17009"/>
    <w:rsid w:val="00C17763"/>
    <w:rsid w:val="00C205BB"/>
    <w:rsid w:val="00C20D54"/>
    <w:rsid w:val="00C21A93"/>
    <w:rsid w:val="00C2289D"/>
    <w:rsid w:val="00C22B55"/>
    <w:rsid w:val="00C22DE6"/>
    <w:rsid w:val="00C22EB5"/>
    <w:rsid w:val="00C22F21"/>
    <w:rsid w:val="00C23694"/>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3D40"/>
    <w:rsid w:val="00C344A3"/>
    <w:rsid w:val="00C34C5F"/>
    <w:rsid w:val="00C35037"/>
    <w:rsid w:val="00C366F3"/>
    <w:rsid w:val="00C36C62"/>
    <w:rsid w:val="00C36FEB"/>
    <w:rsid w:val="00C378FC"/>
    <w:rsid w:val="00C37AEB"/>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47F41"/>
    <w:rsid w:val="00C5044C"/>
    <w:rsid w:val="00C50F5C"/>
    <w:rsid w:val="00C51D39"/>
    <w:rsid w:val="00C520A2"/>
    <w:rsid w:val="00C526D4"/>
    <w:rsid w:val="00C52815"/>
    <w:rsid w:val="00C53CBC"/>
    <w:rsid w:val="00C53DFC"/>
    <w:rsid w:val="00C54FBA"/>
    <w:rsid w:val="00C55276"/>
    <w:rsid w:val="00C552C0"/>
    <w:rsid w:val="00C56854"/>
    <w:rsid w:val="00C57009"/>
    <w:rsid w:val="00C57D44"/>
    <w:rsid w:val="00C57F65"/>
    <w:rsid w:val="00C61451"/>
    <w:rsid w:val="00C614EB"/>
    <w:rsid w:val="00C620F1"/>
    <w:rsid w:val="00C62442"/>
    <w:rsid w:val="00C625E3"/>
    <w:rsid w:val="00C62BA8"/>
    <w:rsid w:val="00C63006"/>
    <w:rsid w:val="00C63FF2"/>
    <w:rsid w:val="00C6406F"/>
    <w:rsid w:val="00C640A3"/>
    <w:rsid w:val="00C64BCE"/>
    <w:rsid w:val="00C64E13"/>
    <w:rsid w:val="00C6561B"/>
    <w:rsid w:val="00C65973"/>
    <w:rsid w:val="00C65ADB"/>
    <w:rsid w:val="00C66455"/>
    <w:rsid w:val="00C67361"/>
    <w:rsid w:val="00C6797A"/>
    <w:rsid w:val="00C679DD"/>
    <w:rsid w:val="00C67ACC"/>
    <w:rsid w:val="00C70B1C"/>
    <w:rsid w:val="00C712C1"/>
    <w:rsid w:val="00C72736"/>
    <w:rsid w:val="00C733E3"/>
    <w:rsid w:val="00C742B0"/>
    <w:rsid w:val="00C74B78"/>
    <w:rsid w:val="00C74DC8"/>
    <w:rsid w:val="00C75A19"/>
    <w:rsid w:val="00C75AC6"/>
    <w:rsid w:val="00C75D85"/>
    <w:rsid w:val="00C77506"/>
    <w:rsid w:val="00C81369"/>
    <w:rsid w:val="00C818F0"/>
    <w:rsid w:val="00C81EFE"/>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A0B"/>
    <w:rsid w:val="00C92ED9"/>
    <w:rsid w:val="00C941E2"/>
    <w:rsid w:val="00C944BD"/>
    <w:rsid w:val="00C95A1D"/>
    <w:rsid w:val="00C95F94"/>
    <w:rsid w:val="00C965EE"/>
    <w:rsid w:val="00C967B9"/>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3A"/>
    <w:rsid w:val="00CA63CA"/>
    <w:rsid w:val="00CA7B70"/>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251"/>
    <w:rsid w:val="00CC432E"/>
    <w:rsid w:val="00CC5812"/>
    <w:rsid w:val="00CC6503"/>
    <w:rsid w:val="00CC7B6C"/>
    <w:rsid w:val="00CC7BF5"/>
    <w:rsid w:val="00CD0C29"/>
    <w:rsid w:val="00CD0CA5"/>
    <w:rsid w:val="00CD0E77"/>
    <w:rsid w:val="00CD0EE8"/>
    <w:rsid w:val="00CD101A"/>
    <w:rsid w:val="00CD1359"/>
    <w:rsid w:val="00CD3B63"/>
    <w:rsid w:val="00CD45F9"/>
    <w:rsid w:val="00CD5624"/>
    <w:rsid w:val="00CD5B33"/>
    <w:rsid w:val="00CD5E77"/>
    <w:rsid w:val="00CD68EB"/>
    <w:rsid w:val="00CD6DB8"/>
    <w:rsid w:val="00CD7C92"/>
    <w:rsid w:val="00CE18FA"/>
    <w:rsid w:val="00CE235F"/>
    <w:rsid w:val="00CE2E54"/>
    <w:rsid w:val="00CE3311"/>
    <w:rsid w:val="00CE339A"/>
    <w:rsid w:val="00CE348B"/>
    <w:rsid w:val="00CE3AC2"/>
    <w:rsid w:val="00CE4842"/>
    <w:rsid w:val="00CE4CCF"/>
    <w:rsid w:val="00CE5150"/>
    <w:rsid w:val="00CE6B74"/>
    <w:rsid w:val="00CF0BE2"/>
    <w:rsid w:val="00CF1CC8"/>
    <w:rsid w:val="00CF224A"/>
    <w:rsid w:val="00CF22B2"/>
    <w:rsid w:val="00CF35CF"/>
    <w:rsid w:val="00CF4484"/>
    <w:rsid w:val="00CF500D"/>
    <w:rsid w:val="00CF558F"/>
    <w:rsid w:val="00CF56BB"/>
    <w:rsid w:val="00CF5BB4"/>
    <w:rsid w:val="00CF6762"/>
    <w:rsid w:val="00CF6D79"/>
    <w:rsid w:val="00CF7FA9"/>
    <w:rsid w:val="00D012DF"/>
    <w:rsid w:val="00D019FC"/>
    <w:rsid w:val="00D01B2C"/>
    <w:rsid w:val="00D02DB7"/>
    <w:rsid w:val="00D02E0E"/>
    <w:rsid w:val="00D0393F"/>
    <w:rsid w:val="00D039B8"/>
    <w:rsid w:val="00D039CA"/>
    <w:rsid w:val="00D04160"/>
    <w:rsid w:val="00D04441"/>
    <w:rsid w:val="00D04BAC"/>
    <w:rsid w:val="00D05781"/>
    <w:rsid w:val="00D05A9D"/>
    <w:rsid w:val="00D05DEC"/>
    <w:rsid w:val="00D0602D"/>
    <w:rsid w:val="00D0664F"/>
    <w:rsid w:val="00D066AC"/>
    <w:rsid w:val="00D06B77"/>
    <w:rsid w:val="00D06F4C"/>
    <w:rsid w:val="00D0732D"/>
    <w:rsid w:val="00D0756B"/>
    <w:rsid w:val="00D10448"/>
    <w:rsid w:val="00D10521"/>
    <w:rsid w:val="00D10787"/>
    <w:rsid w:val="00D10992"/>
    <w:rsid w:val="00D10A4F"/>
    <w:rsid w:val="00D10E99"/>
    <w:rsid w:val="00D1319B"/>
    <w:rsid w:val="00D13976"/>
    <w:rsid w:val="00D139CF"/>
    <w:rsid w:val="00D13B12"/>
    <w:rsid w:val="00D13BD6"/>
    <w:rsid w:val="00D13D4E"/>
    <w:rsid w:val="00D158B0"/>
    <w:rsid w:val="00D1590D"/>
    <w:rsid w:val="00D1626E"/>
    <w:rsid w:val="00D1651E"/>
    <w:rsid w:val="00D2009C"/>
    <w:rsid w:val="00D209FF"/>
    <w:rsid w:val="00D214B4"/>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4E"/>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26AC"/>
    <w:rsid w:val="00D43AA4"/>
    <w:rsid w:val="00D4472F"/>
    <w:rsid w:val="00D44E83"/>
    <w:rsid w:val="00D45654"/>
    <w:rsid w:val="00D45EB1"/>
    <w:rsid w:val="00D46025"/>
    <w:rsid w:val="00D4744F"/>
    <w:rsid w:val="00D5025E"/>
    <w:rsid w:val="00D505D7"/>
    <w:rsid w:val="00D5078D"/>
    <w:rsid w:val="00D50FC9"/>
    <w:rsid w:val="00D51151"/>
    <w:rsid w:val="00D523BB"/>
    <w:rsid w:val="00D52917"/>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146B"/>
    <w:rsid w:val="00D6191B"/>
    <w:rsid w:val="00D6240D"/>
    <w:rsid w:val="00D63210"/>
    <w:rsid w:val="00D6379A"/>
    <w:rsid w:val="00D641DF"/>
    <w:rsid w:val="00D64292"/>
    <w:rsid w:val="00D65F35"/>
    <w:rsid w:val="00D66468"/>
    <w:rsid w:val="00D6712D"/>
    <w:rsid w:val="00D675CD"/>
    <w:rsid w:val="00D677C1"/>
    <w:rsid w:val="00D67C90"/>
    <w:rsid w:val="00D67D7D"/>
    <w:rsid w:val="00D7086D"/>
    <w:rsid w:val="00D73207"/>
    <w:rsid w:val="00D734EE"/>
    <w:rsid w:val="00D735D5"/>
    <w:rsid w:val="00D7456C"/>
    <w:rsid w:val="00D74C6B"/>
    <w:rsid w:val="00D75044"/>
    <w:rsid w:val="00D75C3B"/>
    <w:rsid w:val="00D763BD"/>
    <w:rsid w:val="00D77056"/>
    <w:rsid w:val="00D80301"/>
    <w:rsid w:val="00D807AF"/>
    <w:rsid w:val="00D816BE"/>
    <w:rsid w:val="00D81FE3"/>
    <w:rsid w:val="00D821FB"/>
    <w:rsid w:val="00D829E3"/>
    <w:rsid w:val="00D82A3D"/>
    <w:rsid w:val="00D82AFC"/>
    <w:rsid w:val="00D835D1"/>
    <w:rsid w:val="00D83C49"/>
    <w:rsid w:val="00D8556B"/>
    <w:rsid w:val="00D856F1"/>
    <w:rsid w:val="00D87011"/>
    <w:rsid w:val="00D87429"/>
    <w:rsid w:val="00D8764F"/>
    <w:rsid w:val="00D87988"/>
    <w:rsid w:val="00D87A6C"/>
    <w:rsid w:val="00D917AF"/>
    <w:rsid w:val="00D917D0"/>
    <w:rsid w:val="00D91D92"/>
    <w:rsid w:val="00D91F5C"/>
    <w:rsid w:val="00D9224A"/>
    <w:rsid w:val="00D92764"/>
    <w:rsid w:val="00D94463"/>
    <w:rsid w:val="00D94547"/>
    <w:rsid w:val="00D9459E"/>
    <w:rsid w:val="00D95428"/>
    <w:rsid w:val="00D95689"/>
    <w:rsid w:val="00D95CC0"/>
    <w:rsid w:val="00D95DBC"/>
    <w:rsid w:val="00D96095"/>
    <w:rsid w:val="00D9732F"/>
    <w:rsid w:val="00D97714"/>
    <w:rsid w:val="00D97C3A"/>
    <w:rsid w:val="00DA03CF"/>
    <w:rsid w:val="00DA2007"/>
    <w:rsid w:val="00DA3A41"/>
    <w:rsid w:val="00DA3B07"/>
    <w:rsid w:val="00DA4015"/>
    <w:rsid w:val="00DA47DB"/>
    <w:rsid w:val="00DA53A2"/>
    <w:rsid w:val="00DA598F"/>
    <w:rsid w:val="00DA64E0"/>
    <w:rsid w:val="00DA6C4D"/>
    <w:rsid w:val="00DA73B4"/>
    <w:rsid w:val="00DA741B"/>
    <w:rsid w:val="00DA7965"/>
    <w:rsid w:val="00DB0BE2"/>
    <w:rsid w:val="00DB0D86"/>
    <w:rsid w:val="00DB0F3E"/>
    <w:rsid w:val="00DB1E62"/>
    <w:rsid w:val="00DB44CC"/>
    <w:rsid w:val="00DB45D8"/>
    <w:rsid w:val="00DB4FA5"/>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7F4"/>
    <w:rsid w:val="00DD4D04"/>
    <w:rsid w:val="00DD4DA6"/>
    <w:rsid w:val="00DD6243"/>
    <w:rsid w:val="00DD6954"/>
    <w:rsid w:val="00DD71AF"/>
    <w:rsid w:val="00DD71D7"/>
    <w:rsid w:val="00DD71DC"/>
    <w:rsid w:val="00DD79CA"/>
    <w:rsid w:val="00DD7A85"/>
    <w:rsid w:val="00DD7E1A"/>
    <w:rsid w:val="00DE0465"/>
    <w:rsid w:val="00DE0AA9"/>
    <w:rsid w:val="00DE0FB4"/>
    <w:rsid w:val="00DE305C"/>
    <w:rsid w:val="00DE349E"/>
    <w:rsid w:val="00DE35B4"/>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668E"/>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68E7"/>
    <w:rsid w:val="00E07476"/>
    <w:rsid w:val="00E076D8"/>
    <w:rsid w:val="00E07BE6"/>
    <w:rsid w:val="00E114A5"/>
    <w:rsid w:val="00E11ADD"/>
    <w:rsid w:val="00E121E8"/>
    <w:rsid w:val="00E12A3C"/>
    <w:rsid w:val="00E12B59"/>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247A"/>
    <w:rsid w:val="00E246CD"/>
    <w:rsid w:val="00E2482A"/>
    <w:rsid w:val="00E24DE7"/>
    <w:rsid w:val="00E2524E"/>
    <w:rsid w:val="00E263D1"/>
    <w:rsid w:val="00E26718"/>
    <w:rsid w:val="00E2710B"/>
    <w:rsid w:val="00E271D2"/>
    <w:rsid w:val="00E27292"/>
    <w:rsid w:val="00E274E6"/>
    <w:rsid w:val="00E27ACB"/>
    <w:rsid w:val="00E27E45"/>
    <w:rsid w:val="00E30411"/>
    <w:rsid w:val="00E30F37"/>
    <w:rsid w:val="00E312CC"/>
    <w:rsid w:val="00E33347"/>
    <w:rsid w:val="00E33B48"/>
    <w:rsid w:val="00E33DEC"/>
    <w:rsid w:val="00E34B68"/>
    <w:rsid w:val="00E35893"/>
    <w:rsid w:val="00E35B84"/>
    <w:rsid w:val="00E35C5E"/>
    <w:rsid w:val="00E36B0D"/>
    <w:rsid w:val="00E36ECF"/>
    <w:rsid w:val="00E370BB"/>
    <w:rsid w:val="00E406A1"/>
    <w:rsid w:val="00E40971"/>
    <w:rsid w:val="00E40AB7"/>
    <w:rsid w:val="00E40F82"/>
    <w:rsid w:val="00E419F9"/>
    <w:rsid w:val="00E42289"/>
    <w:rsid w:val="00E42B76"/>
    <w:rsid w:val="00E431A8"/>
    <w:rsid w:val="00E4445A"/>
    <w:rsid w:val="00E445DE"/>
    <w:rsid w:val="00E447FC"/>
    <w:rsid w:val="00E44907"/>
    <w:rsid w:val="00E44B51"/>
    <w:rsid w:val="00E45923"/>
    <w:rsid w:val="00E45F99"/>
    <w:rsid w:val="00E465F5"/>
    <w:rsid w:val="00E47EBA"/>
    <w:rsid w:val="00E50400"/>
    <w:rsid w:val="00E504DB"/>
    <w:rsid w:val="00E51722"/>
    <w:rsid w:val="00E51ECD"/>
    <w:rsid w:val="00E5254F"/>
    <w:rsid w:val="00E52628"/>
    <w:rsid w:val="00E52BDF"/>
    <w:rsid w:val="00E52F74"/>
    <w:rsid w:val="00E53FBE"/>
    <w:rsid w:val="00E54114"/>
    <w:rsid w:val="00E54238"/>
    <w:rsid w:val="00E54465"/>
    <w:rsid w:val="00E54761"/>
    <w:rsid w:val="00E551F0"/>
    <w:rsid w:val="00E55209"/>
    <w:rsid w:val="00E55582"/>
    <w:rsid w:val="00E57C60"/>
    <w:rsid w:val="00E60206"/>
    <w:rsid w:val="00E60BA7"/>
    <w:rsid w:val="00E60DCC"/>
    <w:rsid w:val="00E61A96"/>
    <w:rsid w:val="00E61CEA"/>
    <w:rsid w:val="00E61DC7"/>
    <w:rsid w:val="00E62170"/>
    <w:rsid w:val="00E62771"/>
    <w:rsid w:val="00E62D0F"/>
    <w:rsid w:val="00E633E3"/>
    <w:rsid w:val="00E63626"/>
    <w:rsid w:val="00E6403D"/>
    <w:rsid w:val="00E64134"/>
    <w:rsid w:val="00E642D9"/>
    <w:rsid w:val="00E64608"/>
    <w:rsid w:val="00E651CB"/>
    <w:rsid w:val="00E653BD"/>
    <w:rsid w:val="00E658DA"/>
    <w:rsid w:val="00E6642A"/>
    <w:rsid w:val="00E67316"/>
    <w:rsid w:val="00E67641"/>
    <w:rsid w:val="00E677D8"/>
    <w:rsid w:val="00E700DA"/>
    <w:rsid w:val="00E7026B"/>
    <w:rsid w:val="00E70554"/>
    <w:rsid w:val="00E70C15"/>
    <w:rsid w:val="00E71684"/>
    <w:rsid w:val="00E71B0A"/>
    <w:rsid w:val="00E71BE7"/>
    <w:rsid w:val="00E72442"/>
    <w:rsid w:val="00E73A7E"/>
    <w:rsid w:val="00E7545F"/>
    <w:rsid w:val="00E754FE"/>
    <w:rsid w:val="00E759AF"/>
    <w:rsid w:val="00E761F2"/>
    <w:rsid w:val="00E76894"/>
    <w:rsid w:val="00E76BFD"/>
    <w:rsid w:val="00E76C00"/>
    <w:rsid w:val="00E76F6F"/>
    <w:rsid w:val="00E77189"/>
    <w:rsid w:val="00E771CC"/>
    <w:rsid w:val="00E77BDF"/>
    <w:rsid w:val="00E801B2"/>
    <w:rsid w:val="00E827E1"/>
    <w:rsid w:val="00E829B9"/>
    <w:rsid w:val="00E841A5"/>
    <w:rsid w:val="00E845ED"/>
    <w:rsid w:val="00E85256"/>
    <w:rsid w:val="00E86631"/>
    <w:rsid w:val="00E86FEA"/>
    <w:rsid w:val="00E87C29"/>
    <w:rsid w:val="00E94F5F"/>
    <w:rsid w:val="00E951E5"/>
    <w:rsid w:val="00E95502"/>
    <w:rsid w:val="00E9653D"/>
    <w:rsid w:val="00E96D23"/>
    <w:rsid w:val="00E97FD7"/>
    <w:rsid w:val="00EA00C1"/>
    <w:rsid w:val="00EA00FC"/>
    <w:rsid w:val="00EA04DD"/>
    <w:rsid w:val="00EA0874"/>
    <w:rsid w:val="00EA0F7E"/>
    <w:rsid w:val="00EA102C"/>
    <w:rsid w:val="00EA1124"/>
    <w:rsid w:val="00EA292D"/>
    <w:rsid w:val="00EA2BAC"/>
    <w:rsid w:val="00EA3401"/>
    <w:rsid w:val="00EA345A"/>
    <w:rsid w:val="00EA3784"/>
    <w:rsid w:val="00EA3AA9"/>
    <w:rsid w:val="00EA3B95"/>
    <w:rsid w:val="00EA4CE6"/>
    <w:rsid w:val="00EA53B7"/>
    <w:rsid w:val="00EA54EE"/>
    <w:rsid w:val="00EA5903"/>
    <w:rsid w:val="00EB1918"/>
    <w:rsid w:val="00EB1E5D"/>
    <w:rsid w:val="00EB22E7"/>
    <w:rsid w:val="00EB2D6B"/>
    <w:rsid w:val="00EB3043"/>
    <w:rsid w:val="00EB3BDC"/>
    <w:rsid w:val="00EB3DB6"/>
    <w:rsid w:val="00EB6893"/>
    <w:rsid w:val="00EB6EA4"/>
    <w:rsid w:val="00EB7300"/>
    <w:rsid w:val="00EB7441"/>
    <w:rsid w:val="00EB7718"/>
    <w:rsid w:val="00EC0AFB"/>
    <w:rsid w:val="00EC1AFA"/>
    <w:rsid w:val="00EC2F63"/>
    <w:rsid w:val="00EC33C1"/>
    <w:rsid w:val="00EC3BE1"/>
    <w:rsid w:val="00EC3C99"/>
    <w:rsid w:val="00EC4D7F"/>
    <w:rsid w:val="00EC64C7"/>
    <w:rsid w:val="00EC6CDB"/>
    <w:rsid w:val="00EC743E"/>
    <w:rsid w:val="00ED025F"/>
    <w:rsid w:val="00ED0891"/>
    <w:rsid w:val="00ED0CD8"/>
    <w:rsid w:val="00ED1B2F"/>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A85"/>
    <w:rsid w:val="00EF6C1F"/>
    <w:rsid w:val="00EF7EE4"/>
    <w:rsid w:val="00F009F6"/>
    <w:rsid w:val="00F01171"/>
    <w:rsid w:val="00F01E2A"/>
    <w:rsid w:val="00F01E4D"/>
    <w:rsid w:val="00F01FB8"/>
    <w:rsid w:val="00F0212B"/>
    <w:rsid w:val="00F0297E"/>
    <w:rsid w:val="00F02E91"/>
    <w:rsid w:val="00F03654"/>
    <w:rsid w:val="00F03D18"/>
    <w:rsid w:val="00F03D2D"/>
    <w:rsid w:val="00F052CE"/>
    <w:rsid w:val="00F054D5"/>
    <w:rsid w:val="00F0556E"/>
    <w:rsid w:val="00F05EA0"/>
    <w:rsid w:val="00F06905"/>
    <w:rsid w:val="00F070F1"/>
    <w:rsid w:val="00F07136"/>
    <w:rsid w:val="00F07E1D"/>
    <w:rsid w:val="00F07E2D"/>
    <w:rsid w:val="00F10D3A"/>
    <w:rsid w:val="00F1112D"/>
    <w:rsid w:val="00F11F16"/>
    <w:rsid w:val="00F1246D"/>
    <w:rsid w:val="00F12675"/>
    <w:rsid w:val="00F13075"/>
    <w:rsid w:val="00F13BC8"/>
    <w:rsid w:val="00F152B7"/>
    <w:rsid w:val="00F15B0E"/>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27E6E"/>
    <w:rsid w:val="00F306AE"/>
    <w:rsid w:val="00F30B79"/>
    <w:rsid w:val="00F31047"/>
    <w:rsid w:val="00F312A5"/>
    <w:rsid w:val="00F32243"/>
    <w:rsid w:val="00F324C5"/>
    <w:rsid w:val="00F324F3"/>
    <w:rsid w:val="00F327A8"/>
    <w:rsid w:val="00F33E95"/>
    <w:rsid w:val="00F3429D"/>
    <w:rsid w:val="00F34418"/>
    <w:rsid w:val="00F351D6"/>
    <w:rsid w:val="00F35957"/>
    <w:rsid w:val="00F35A4E"/>
    <w:rsid w:val="00F36F2C"/>
    <w:rsid w:val="00F3724A"/>
    <w:rsid w:val="00F37584"/>
    <w:rsid w:val="00F3777C"/>
    <w:rsid w:val="00F37F80"/>
    <w:rsid w:val="00F4036C"/>
    <w:rsid w:val="00F40B09"/>
    <w:rsid w:val="00F40B1E"/>
    <w:rsid w:val="00F40B9A"/>
    <w:rsid w:val="00F4133D"/>
    <w:rsid w:val="00F4305A"/>
    <w:rsid w:val="00F4320A"/>
    <w:rsid w:val="00F43373"/>
    <w:rsid w:val="00F43F16"/>
    <w:rsid w:val="00F43FE5"/>
    <w:rsid w:val="00F454C7"/>
    <w:rsid w:val="00F45A37"/>
    <w:rsid w:val="00F46DF3"/>
    <w:rsid w:val="00F476D6"/>
    <w:rsid w:val="00F47BCB"/>
    <w:rsid w:val="00F47CEF"/>
    <w:rsid w:val="00F47E97"/>
    <w:rsid w:val="00F506D5"/>
    <w:rsid w:val="00F50B80"/>
    <w:rsid w:val="00F52544"/>
    <w:rsid w:val="00F53860"/>
    <w:rsid w:val="00F53DEA"/>
    <w:rsid w:val="00F546C7"/>
    <w:rsid w:val="00F548FD"/>
    <w:rsid w:val="00F54F49"/>
    <w:rsid w:val="00F553AA"/>
    <w:rsid w:val="00F554EE"/>
    <w:rsid w:val="00F55954"/>
    <w:rsid w:val="00F5609C"/>
    <w:rsid w:val="00F56331"/>
    <w:rsid w:val="00F56D5D"/>
    <w:rsid w:val="00F5768A"/>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C4"/>
    <w:rsid w:val="00F65DFD"/>
    <w:rsid w:val="00F65E13"/>
    <w:rsid w:val="00F66009"/>
    <w:rsid w:val="00F66661"/>
    <w:rsid w:val="00F66DEA"/>
    <w:rsid w:val="00F671D9"/>
    <w:rsid w:val="00F672BD"/>
    <w:rsid w:val="00F673C6"/>
    <w:rsid w:val="00F6762D"/>
    <w:rsid w:val="00F6789F"/>
    <w:rsid w:val="00F700E3"/>
    <w:rsid w:val="00F707B5"/>
    <w:rsid w:val="00F70BDC"/>
    <w:rsid w:val="00F71D00"/>
    <w:rsid w:val="00F71EB1"/>
    <w:rsid w:val="00F72477"/>
    <w:rsid w:val="00F72987"/>
    <w:rsid w:val="00F72B09"/>
    <w:rsid w:val="00F731C2"/>
    <w:rsid w:val="00F73BE3"/>
    <w:rsid w:val="00F74159"/>
    <w:rsid w:val="00F745BD"/>
    <w:rsid w:val="00F7465B"/>
    <w:rsid w:val="00F75C57"/>
    <w:rsid w:val="00F76A61"/>
    <w:rsid w:val="00F80D22"/>
    <w:rsid w:val="00F81395"/>
    <w:rsid w:val="00F820FC"/>
    <w:rsid w:val="00F825F2"/>
    <w:rsid w:val="00F82697"/>
    <w:rsid w:val="00F82CFC"/>
    <w:rsid w:val="00F83765"/>
    <w:rsid w:val="00F8432E"/>
    <w:rsid w:val="00F847B0"/>
    <w:rsid w:val="00F85E79"/>
    <w:rsid w:val="00F87A50"/>
    <w:rsid w:val="00F90208"/>
    <w:rsid w:val="00F90395"/>
    <w:rsid w:val="00F9091E"/>
    <w:rsid w:val="00F90F8E"/>
    <w:rsid w:val="00F9141B"/>
    <w:rsid w:val="00F91F37"/>
    <w:rsid w:val="00F925F2"/>
    <w:rsid w:val="00F93209"/>
    <w:rsid w:val="00F938FF"/>
    <w:rsid w:val="00F939A3"/>
    <w:rsid w:val="00F93CA1"/>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77E"/>
    <w:rsid w:val="00FA7F34"/>
    <w:rsid w:val="00FB04D1"/>
    <w:rsid w:val="00FB0E69"/>
    <w:rsid w:val="00FB1287"/>
    <w:rsid w:val="00FB1296"/>
    <w:rsid w:val="00FB1BE5"/>
    <w:rsid w:val="00FB272A"/>
    <w:rsid w:val="00FB3DE1"/>
    <w:rsid w:val="00FB43E1"/>
    <w:rsid w:val="00FB56CB"/>
    <w:rsid w:val="00FB5C7A"/>
    <w:rsid w:val="00FB7C86"/>
    <w:rsid w:val="00FB7DFE"/>
    <w:rsid w:val="00FC071A"/>
    <w:rsid w:val="00FC0D86"/>
    <w:rsid w:val="00FC10E1"/>
    <w:rsid w:val="00FC164A"/>
    <w:rsid w:val="00FC186F"/>
    <w:rsid w:val="00FC1CE8"/>
    <w:rsid w:val="00FC20D2"/>
    <w:rsid w:val="00FC2F0A"/>
    <w:rsid w:val="00FC3252"/>
    <w:rsid w:val="00FC3F51"/>
    <w:rsid w:val="00FC4CB9"/>
    <w:rsid w:val="00FC5262"/>
    <w:rsid w:val="00FC5F4C"/>
    <w:rsid w:val="00FC6860"/>
    <w:rsid w:val="00FC7436"/>
    <w:rsid w:val="00FC75EC"/>
    <w:rsid w:val="00FC7A27"/>
    <w:rsid w:val="00FD039C"/>
    <w:rsid w:val="00FD10A2"/>
    <w:rsid w:val="00FD1FBF"/>
    <w:rsid w:val="00FD2294"/>
    <w:rsid w:val="00FD26E2"/>
    <w:rsid w:val="00FD2A48"/>
    <w:rsid w:val="00FD32F1"/>
    <w:rsid w:val="00FD378A"/>
    <w:rsid w:val="00FD3DFF"/>
    <w:rsid w:val="00FD3F19"/>
    <w:rsid w:val="00FD49B7"/>
    <w:rsid w:val="00FD4BDC"/>
    <w:rsid w:val="00FD56A1"/>
    <w:rsid w:val="00FD5B58"/>
    <w:rsid w:val="00FD661C"/>
    <w:rsid w:val="00FD6675"/>
    <w:rsid w:val="00FD6726"/>
    <w:rsid w:val="00FD7A17"/>
    <w:rsid w:val="00FE04AF"/>
    <w:rsid w:val="00FE0D83"/>
    <w:rsid w:val="00FE1B81"/>
    <w:rsid w:val="00FE24DB"/>
    <w:rsid w:val="00FE28C4"/>
    <w:rsid w:val="00FE47B6"/>
    <w:rsid w:val="00FE4F44"/>
    <w:rsid w:val="00FE5311"/>
    <w:rsid w:val="00FE568B"/>
    <w:rsid w:val="00FE6640"/>
    <w:rsid w:val="00FE787E"/>
    <w:rsid w:val="00FF0A73"/>
    <w:rsid w:val="00FF22E6"/>
    <w:rsid w:val="00FF290F"/>
    <w:rsid w:val="00FF2EAE"/>
    <w:rsid w:val="00FF3FBC"/>
    <w:rsid w:val="00FF43D7"/>
    <w:rsid w:val="00FF55B2"/>
    <w:rsid w:val="00FF581B"/>
    <w:rsid w:val="00FF6200"/>
    <w:rsid w:val="00FF71F0"/>
    <w:rsid w:val="01EEFE5B"/>
    <w:rsid w:val="01F22C11"/>
    <w:rsid w:val="024814CE"/>
    <w:rsid w:val="0315B71D"/>
    <w:rsid w:val="03699396"/>
    <w:rsid w:val="05028182"/>
    <w:rsid w:val="052C780A"/>
    <w:rsid w:val="05BDE351"/>
    <w:rsid w:val="063EAA0E"/>
    <w:rsid w:val="064E5E0D"/>
    <w:rsid w:val="06582573"/>
    <w:rsid w:val="0692FAB5"/>
    <w:rsid w:val="06A70F46"/>
    <w:rsid w:val="06F5AC08"/>
    <w:rsid w:val="070B8D49"/>
    <w:rsid w:val="073B6A6D"/>
    <w:rsid w:val="079664A0"/>
    <w:rsid w:val="08F19397"/>
    <w:rsid w:val="093B163A"/>
    <w:rsid w:val="09642979"/>
    <w:rsid w:val="0A4B3A28"/>
    <w:rsid w:val="0A871D04"/>
    <w:rsid w:val="0CF46741"/>
    <w:rsid w:val="0D0861D7"/>
    <w:rsid w:val="0D8BC85B"/>
    <w:rsid w:val="0E350034"/>
    <w:rsid w:val="0E8B3CAC"/>
    <w:rsid w:val="0F19A9A9"/>
    <w:rsid w:val="0F43C736"/>
    <w:rsid w:val="0F8A4451"/>
    <w:rsid w:val="133B9611"/>
    <w:rsid w:val="136E0ABF"/>
    <w:rsid w:val="13BF0B8E"/>
    <w:rsid w:val="146B04D5"/>
    <w:rsid w:val="148D2C0D"/>
    <w:rsid w:val="14B6EFCC"/>
    <w:rsid w:val="1696CF44"/>
    <w:rsid w:val="17594FFC"/>
    <w:rsid w:val="1787747C"/>
    <w:rsid w:val="1799446D"/>
    <w:rsid w:val="1855205E"/>
    <w:rsid w:val="1937544A"/>
    <w:rsid w:val="1A1BF1CB"/>
    <w:rsid w:val="1ABDBEA7"/>
    <w:rsid w:val="1C1908EA"/>
    <w:rsid w:val="1C680634"/>
    <w:rsid w:val="1CAE525B"/>
    <w:rsid w:val="1D161A58"/>
    <w:rsid w:val="1D17C62E"/>
    <w:rsid w:val="1DB6F706"/>
    <w:rsid w:val="1EA4DF98"/>
    <w:rsid w:val="1EA956D5"/>
    <w:rsid w:val="1F4B4F33"/>
    <w:rsid w:val="1FD6FC69"/>
    <w:rsid w:val="2167C630"/>
    <w:rsid w:val="22D7949A"/>
    <w:rsid w:val="22EBF693"/>
    <w:rsid w:val="24B915E9"/>
    <w:rsid w:val="25751FEC"/>
    <w:rsid w:val="25AF2D6E"/>
    <w:rsid w:val="25D19D8A"/>
    <w:rsid w:val="26944C8E"/>
    <w:rsid w:val="26B3C965"/>
    <w:rsid w:val="27245157"/>
    <w:rsid w:val="2727E857"/>
    <w:rsid w:val="27669E10"/>
    <w:rsid w:val="2780DAD3"/>
    <w:rsid w:val="284F497A"/>
    <w:rsid w:val="296CFF40"/>
    <w:rsid w:val="2A39862D"/>
    <w:rsid w:val="2B328115"/>
    <w:rsid w:val="2C2A44FC"/>
    <w:rsid w:val="2CEA2D92"/>
    <w:rsid w:val="2DCD3474"/>
    <w:rsid w:val="2DD57B90"/>
    <w:rsid w:val="2DE19CAB"/>
    <w:rsid w:val="2E5FFF06"/>
    <w:rsid w:val="2EA30350"/>
    <w:rsid w:val="2FC4381B"/>
    <w:rsid w:val="30C363A7"/>
    <w:rsid w:val="316F53BA"/>
    <w:rsid w:val="32219D39"/>
    <w:rsid w:val="325F248B"/>
    <w:rsid w:val="326CDACF"/>
    <w:rsid w:val="328CDF3F"/>
    <w:rsid w:val="352D0659"/>
    <w:rsid w:val="35488AFA"/>
    <w:rsid w:val="354A6F93"/>
    <w:rsid w:val="36358B8B"/>
    <w:rsid w:val="36712D15"/>
    <w:rsid w:val="3701F70C"/>
    <w:rsid w:val="377A74F7"/>
    <w:rsid w:val="37F66310"/>
    <w:rsid w:val="38A3486C"/>
    <w:rsid w:val="3951C338"/>
    <w:rsid w:val="3959E42E"/>
    <w:rsid w:val="398596A6"/>
    <w:rsid w:val="39BE6EB3"/>
    <w:rsid w:val="39F7FB50"/>
    <w:rsid w:val="3A490D37"/>
    <w:rsid w:val="3AA2F63B"/>
    <w:rsid w:val="3ADC9796"/>
    <w:rsid w:val="3B6232AE"/>
    <w:rsid w:val="3C637107"/>
    <w:rsid w:val="3CB0E7F4"/>
    <w:rsid w:val="3CCF2756"/>
    <w:rsid w:val="3D2523E9"/>
    <w:rsid w:val="3D2574A5"/>
    <w:rsid w:val="3D4F252B"/>
    <w:rsid w:val="3DB6734A"/>
    <w:rsid w:val="3DDDF9AB"/>
    <w:rsid w:val="3F92BD7E"/>
    <w:rsid w:val="3FBD3E73"/>
    <w:rsid w:val="4049DCD2"/>
    <w:rsid w:val="4067C042"/>
    <w:rsid w:val="40BF30BF"/>
    <w:rsid w:val="40D10C7D"/>
    <w:rsid w:val="4188A5FD"/>
    <w:rsid w:val="41E4CD11"/>
    <w:rsid w:val="4366A436"/>
    <w:rsid w:val="43E33A68"/>
    <w:rsid w:val="4401B2A3"/>
    <w:rsid w:val="4414E0CA"/>
    <w:rsid w:val="4508D664"/>
    <w:rsid w:val="490DE6A8"/>
    <w:rsid w:val="4A384928"/>
    <w:rsid w:val="4AF609FE"/>
    <w:rsid w:val="4B3B0B82"/>
    <w:rsid w:val="4C2B8D00"/>
    <w:rsid w:val="4CABE918"/>
    <w:rsid w:val="4CD6DBE3"/>
    <w:rsid w:val="50ECBAC3"/>
    <w:rsid w:val="510C255C"/>
    <w:rsid w:val="520FB413"/>
    <w:rsid w:val="5315DC35"/>
    <w:rsid w:val="536EBA33"/>
    <w:rsid w:val="5380E473"/>
    <w:rsid w:val="53E1A4FC"/>
    <w:rsid w:val="54A80875"/>
    <w:rsid w:val="54D14A69"/>
    <w:rsid w:val="5516A5FF"/>
    <w:rsid w:val="553D06D9"/>
    <w:rsid w:val="55BA18A8"/>
    <w:rsid w:val="55F0EBB6"/>
    <w:rsid w:val="56193979"/>
    <w:rsid w:val="56656EEB"/>
    <w:rsid w:val="56B5777B"/>
    <w:rsid w:val="573198EB"/>
    <w:rsid w:val="5795F138"/>
    <w:rsid w:val="57A999CD"/>
    <w:rsid w:val="57E8CC90"/>
    <w:rsid w:val="581AEAAD"/>
    <w:rsid w:val="583409A4"/>
    <w:rsid w:val="584AA90E"/>
    <w:rsid w:val="595894F0"/>
    <w:rsid w:val="5A201434"/>
    <w:rsid w:val="5B1B76D9"/>
    <w:rsid w:val="5B5FCD1A"/>
    <w:rsid w:val="5B6B1F1F"/>
    <w:rsid w:val="5BA46045"/>
    <w:rsid w:val="5BF78F61"/>
    <w:rsid w:val="5CAC66C9"/>
    <w:rsid w:val="5CD80E7C"/>
    <w:rsid w:val="5DD08E80"/>
    <w:rsid w:val="5EAA6AB4"/>
    <w:rsid w:val="5F1AAB16"/>
    <w:rsid w:val="60D4F628"/>
    <w:rsid w:val="611BCD2B"/>
    <w:rsid w:val="61792393"/>
    <w:rsid w:val="61B3BDE1"/>
    <w:rsid w:val="632A98DD"/>
    <w:rsid w:val="6499C628"/>
    <w:rsid w:val="64CBA6E5"/>
    <w:rsid w:val="64FA1908"/>
    <w:rsid w:val="66341F3B"/>
    <w:rsid w:val="66556998"/>
    <w:rsid w:val="6674EEB8"/>
    <w:rsid w:val="670AC253"/>
    <w:rsid w:val="672D935B"/>
    <w:rsid w:val="689E0A80"/>
    <w:rsid w:val="6955ECE3"/>
    <w:rsid w:val="6A058B51"/>
    <w:rsid w:val="6A23A102"/>
    <w:rsid w:val="6AA68FB6"/>
    <w:rsid w:val="6C314A4D"/>
    <w:rsid w:val="6C7E7B85"/>
    <w:rsid w:val="6CFBE995"/>
    <w:rsid w:val="6D8772CC"/>
    <w:rsid w:val="6DF2C57B"/>
    <w:rsid w:val="6E58EA9F"/>
    <w:rsid w:val="6EB19070"/>
    <w:rsid w:val="6F2E6136"/>
    <w:rsid w:val="708293DA"/>
    <w:rsid w:val="71017817"/>
    <w:rsid w:val="71DDE3D1"/>
    <w:rsid w:val="71E7EDFE"/>
    <w:rsid w:val="72A408F1"/>
    <w:rsid w:val="72D3E311"/>
    <w:rsid w:val="73877898"/>
    <w:rsid w:val="73D72A29"/>
    <w:rsid w:val="747D9017"/>
    <w:rsid w:val="74E5DD13"/>
    <w:rsid w:val="7540C284"/>
    <w:rsid w:val="769FE416"/>
    <w:rsid w:val="78AE6AB6"/>
    <w:rsid w:val="7A09DCCC"/>
    <w:rsid w:val="7CFDC8B9"/>
    <w:rsid w:val="7D447446"/>
    <w:rsid w:val="7D86C517"/>
    <w:rsid w:val="7DE63026"/>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3E18E988-54B1-4186-AC92-CDB67C5A0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link w:val="Heading3Char"/>
    <w:uiPriority w:val="9"/>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uiPriority w:val="99"/>
    <w:rsid w:val="00627976"/>
  </w:style>
  <w:style w:type="character" w:customStyle="1" w:styleId="CommentTextChar">
    <w:name w:val="Comment Text Char"/>
    <w:link w:val="CommentText"/>
    <w:uiPriority w:val="99"/>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paragraph" w:styleId="Title">
    <w:name w:val="Title"/>
    <w:next w:val="Normal"/>
    <w:link w:val="TitleChar"/>
    <w:uiPriority w:val="10"/>
    <w:qFormat/>
    <w:rsid w:val="00BF74FB"/>
    <w:pPr>
      <w:spacing w:after="240"/>
      <w:contextualSpacing/>
    </w:pPr>
    <w:rPr>
      <w:rFonts w:asciiTheme="majorHAnsi" w:eastAsiaTheme="majorEastAsia" w:hAnsiTheme="majorHAnsi" w:cstheme="majorBidi"/>
      <w:color w:val="00245D"/>
      <w:spacing w:val="-10"/>
      <w:kern w:val="28"/>
      <w:sz w:val="72"/>
      <w:szCs w:val="56"/>
      <w:lang w:eastAsia="en-US"/>
      <w14:ligatures w14:val="standardContextual"/>
    </w:rPr>
  </w:style>
  <w:style w:type="character" w:customStyle="1" w:styleId="TitleChar">
    <w:name w:val="Title Char"/>
    <w:basedOn w:val="DefaultParagraphFont"/>
    <w:link w:val="Title"/>
    <w:uiPriority w:val="10"/>
    <w:rsid w:val="00BF74FB"/>
    <w:rPr>
      <w:rFonts w:asciiTheme="majorHAnsi" w:eastAsiaTheme="majorEastAsia" w:hAnsiTheme="majorHAnsi" w:cstheme="majorBidi"/>
      <w:color w:val="00245D"/>
      <w:spacing w:val="-10"/>
      <w:kern w:val="28"/>
      <w:sz w:val="72"/>
      <w:szCs w:val="56"/>
      <w:lang w:eastAsia="en-US"/>
      <w14:ligatures w14:val="standardContextual"/>
    </w:rPr>
  </w:style>
  <w:style w:type="paragraph" w:customStyle="1" w:styleId="TERM-definition">
    <w:name w:val="TERM-definition"/>
    <w:basedOn w:val="Normal"/>
    <w:next w:val="Normal"/>
    <w:qFormat/>
    <w:rsid w:val="00BF74FB"/>
    <w:pPr>
      <w:widowControl/>
      <w:snapToGrid w:val="0"/>
      <w:spacing w:after="200"/>
      <w:jc w:val="both"/>
    </w:pPr>
    <w:rPr>
      <w:snapToGrid/>
      <w:sz w:val="22"/>
      <w:lang w:eastAsia="zh-CN"/>
    </w:rPr>
  </w:style>
  <w:style w:type="character" w:customStyle="1" w:styleId="Heading3Char">
    <w:name w:val="Heading 3 Char"/>
    <w:basedOn w:val="DefaultParagraphFont"/>
    <w:link w:val="Heading3"/>
    <w:uiPriority w:val="9"/>
    <w:rsid w:val="00761FE5"/>
    <w:rPr>
      <w:rFonts w:ascii="Arial" w:hAnsi="Arial" w:cs="Arial"/>
      <w:b/>
      <w:bCs/>
      <w:snapToGrid w:val="0"/>
      <w:sz w:val="26"/>
      <w:szCs w:val="26"/>
      <w:lang w:eastAsia="en-US"/>
    </w:rPr>
  </w:style>
  <w:style w:type="paragraph" w:customStyle="1" w:styleId="TERM">
    <w:name w:val="TERM"/>
    <w:basedOn w:val="Normal"/>
    <w:next w:val="TERM-definition"/>
    <w:qFormat/>
    <w:rsid w:val="002607D0"/>
    <w:pPr>
      <w:keepNext/>
      <w:widowControl/>
      <w:snapToGrid w:val="0"/>
      <w:jc w:val="both"/>
    </w:pPr>
    <w:rPr>
      <w:b/>
      <w:bCs/>
      <w:snapToGrid/>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488695D9-8B28-425F-9B6D-BB6DE01A123D}">
  <ds:schemaRefs>
    <ds:schemaRef ds:uri="http://schemas.openxmlformats.org/officeDocument/2006/bibliography"/>
  </ds:schemaRefs>
</ds:datastoreItem>
</file>

<file path=customXml/itemProps2.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3.xml><?xml version="1.0" encoding="utf-8"?>
<ds:datastoreItem xmlns:ds="http://schemas.openxmlformats.org/officeDocument/2006/customXml" ds:itemID="{A5D340E4-32E2-453D-AB81-2C19BD7A25B6}"/>
</file>

<file path=customXml/itemProps4.xml><?xml version="1.0" encoding="utf-8"?>
<ds:datastoreItem xmlns:ds="http://schemas.openxmlformats.org/officeDocument/2006/customXml" ds:itemID="{5CABF875-694C-481F-92B0-50FF0BE9C28C}">
  <ds:schemaRefs>
    <ds:schemaRef ds:uri="0539bd39-055b-4247-9f90-d47632e9ec8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7f2c557f-1f9a-4793-9113-2d30a9b6f7fc"/>
    <ds:schemaRef ds:uri="http://purl.org/dc/elements/1.1/"/>
    <ds:schemaRef ds:uri="http://schemas.microsoft.com/office/2006/metadata/properties"/>
    <ds:schemaRef ds:uri="ada98f5a-a740-4799-8252-5a3f447098bc"/>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91</Pages>
  <Words>34808</Words>
  <Characters>198407</Characters>
  <Application>Microsoft Office Word</Application>
  <DocSecurity>0</DocSecurity>
  <Lines>1653</Lines>
  <Paragraphs>465</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232750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Stuart McLarnon [NESO]</cp:lastModifiedBy>
  <cp:revision>39</cp:revision>
  <cp:lastPrinted>2022-02-04T15:54:00Z</cp:lastPrinted>
  <dcterms:created xsi:type="dcterms:W3CDTF">2025-06-13T18:44:00Z</dcterms:created>
  <dcterms:modified xsi:type="dcterms:W3CDTF">2025-07-09T13:22:00Z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SIP_Label_24fe2fa2-8093-4776-8a20-2d25f8c7acf2_Enabled">
    <vt:lpwstr>true</vt:lpwstr>
  </property>
  <property fmtid="{D5CDD505-2E9C-101B-9397-08002B2CF9AE}" pid="13" name="MSIP_Label_24fe2fa2-8093-4776-8a20-2d25f8c7acf2_SetDate">
    <vt:lpwstr>2024-09-27T15:37:09Z</vt:lpwstr>
  </property>
  <property fmtid="{D5CDD505-2E9C-101B-9397-08002B2CF9AE}" pid="14" name="MSIP_Label_24fe2fa2-8093-4776-8a20-2d25f8c7acf2_Method">
    <vt:lpwstr>Standard</vt:lpwstr>
  </property>
  <property fmtid="{D5CDD505-2E9C-101B-9397-08002B2CF9AE}" pid="15" name="MSIP_Label_24fe2fa2-8093-4776-8a20-2d25f8c7acf2_Name">
    <vt:lpwstr>Internal</vt:lpwstr>
  </property>
  <property fmtid="{D5CDD505-2E9C-101B-9397-08002B2CF9AE}" pid="16" name="MSIP_Label_24fe2fa2-8093-4776-8a20-2d25f8c7acf2_SiteId">
    <vt:lpwstr>887a239c-e092-45fe-92c8-d902c3681567</vt:lpwstr>
  </property>
  <property fmtid="{D5CDD505-2E9C-101B-9397-08002B2CF9AE}" pid="17" name="MSIP_Label_24fe2fa2-8093-4776-8a20-2d25f8c7acf2_ActionId">
    <vt:lpwstr>61baa6cd-1a29-420b-ae9b-82157806d390</vt:lpwstr>
  </property>
  <property fmtid="{D5CDD505-2E9C-101B-9397-08002B2CF9AE}" pid="18" name="MSIP_Label_24fe2fa2-8093-4776-8a20-2d25f8c7acf2_ContentBits">
    <vt:lpwstr>0</vt:lpwstr>
  </property>
  <property fmtid="{D5CDD505-2E9C-101B-9397-08002B2CF9AE}" pid="19" name="MSIP_Label_624b1752-a977-4927-b9e6-e48a43684aee_Enabled">
    <vt:lpwstr>true</vt:lpwstr>
  </property>
  <property fmtid="{D5CDD505-2E9C-101B-9397-08002B2CF9AE}" pid="20" name="MSIP_Label_624b1752-a977-4927-b9e6-e48a43684aee_SetDate">
    <vt:lpwstr>2024-10-10T08:41:55Z</vt:lpwstr>
  </property>
  <property fmtid="{D5CDD505-2E9C-101B-9397-08002B2CF9AE}" pid="21" name="MSIP_Label_624b1752-a977-4927-b9e6-e48a43684aee_Method">
    <vt:lpwstr>Privileged</vt:lpwstr>
  </property>
  <property fmtid="{D5CDD505-2E9C-101B-9397-08002B2CF9AE}" pid="22" name="MSIP_Label_624b1752-a977-4927-b9e6-e48a43684aee_Name">
    <vt:lpwstr>Public</vt:lpwstr>
  </property>
  <property fmtid="{D5CDD505-2E9C-101B-9397-08002B2CF9AE}" pid="23" name="MSIP_Label_624b1752-a977-4927-b9e6-e48a43684aee_SiteId">
    <vt:lpwstr>031a09bc-a2bf-44df-888e-4e09355b7a24</vt:lpwstr>
  </property>
  <property fmtid="{D5CDD505-2E9C-101B-9397-08002B2CF9AE}" pid="24" name="MSIP_Label_624b1752-a977-4927-b9e6-e48a43684aee_ActionId">
    <vt:lpwstr>42237cc3-ac45-4f8f-b3ea-d7f26c59dc87</vt:lpwstr>
  </property>
  <property fmtid="{D5CDD505-2E9C-101B-9397-08002B2CF9AE}" pid="25" name="MSIP_Label_624b1752-a977-4927-b9e6-e48a43684aee_ContentBits">
    <vt:lpwstr>0</vt:lpwstr>
  </property>
</Properties>
</file>